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D3D60" w14:paraId="4890B1B4" w14:textId="77777777" w:rsidTr="00D74AE1">
        <w:trPr>
          <w:trHeight w:hRule="exact" w:val="2948"/>
        </w:trPr>
        <w:tc>
          <w:tcPr>
            <w:tcW w:w="11185" w:type="dxa"/>
            <w:vAlign w:val="center"/>
          </w:tcPr>
          <w:p w14:paraId="4890B1B3" w14:textId="77777777" w:rsidR="00974E99" w:rsidRPr="00DD3D60" w:rsidRDefault="00974E99" w:rsidP="00E21A27">
            <w:pPr>
              <w:pStyle w:val="Documenttype"/>
            </w:pPr>
            <w:r w:rsidRPr="00DD3D60">
              <w:t>I</w:t>
            </w:r>
            <w:bookmarkStart w:id="0" w:name="_Ref446317644"/>
            <w:bookmarkEnd w:id="0"/>
            <w:r w:rsidRPr="00DD3D60">
              <w:t xml:space="preserve">ALA </w:t>
            </w:r>
            <w:r w:rsidR="0093492E" w:rsidRPr="00DD3D60">
              <w:t>G</w:t>
            </w:r>
            <w:r w:rsidR="00722236" w:rsidRPr="00DD3D60">
              <w:t>uideline</w:t>
            </w:r>
          </w:p>
        </w:tc>
      </w:tr>
    </w:tbl>
    <w:p w14:paraId="4890B1B5" w14:textId="77777777" w:rsidR="008972C3" w:rsidRPr="00DD3D60" w:rsidRDefault="008972C3" w:rsidP="003274DB"/>
    <w:p w14:paraId="4890B1B6" w14:textId="77777777" w:rsidR="00D74AE1" w:rsidRPr="00DD3D60" w:rsidRDefault="00D74AE1" w:rsidP="003274DB"/>
    <w:p w14:paraId="4890B1B7" w14:textId="1DD198FB" w:rsidR="0093492E" w:rsidRPr="00DD3D60" w:rsidRDefault="0026038D" w:rsidP="0026038D">
      <w:pPr>
        <w:pStyle w:val="Documentnumber"/>
      </w:pPr>
      <w:commentRangeStart w:id="1"/>
      <w:r w:rsidRPr="00DD3D60">
        <w:t>1</w:t>
      </w:r>
      <w:ins w:id="2" w:author="ernst bolt" w:date="2020-10-21T14:41:00Z">
        <w:r w:rsidR="004B216F" w:rsidRPr="002B5087">
          <w:t>018</w:t>
        </w:r>
      </w:ins>
      <w:commentRangeEnd w:id="1"/>
      <w:ins w:id="3" w:author="ernst bolt" w:date="2020-10-21T14:53:00Z">
        <w:r w:rsidR="0040170E" w:rsidRPr="00DD3D60">
          <w:rPr>
            <w:rStyle w:val="CommentReference"/>
            <w:caps w:val="0"/>
            <w:color w:val="auto"/>
          </w:rPr>
          <w:commentReference w:id="1"/>
        </w:r>
      </w:ins>
      <w:del w:id="4" w:author="ernst bolt" w:date="2020-10-21T14:41:00Z">
        <w:r w:rsidR="00AA6170" w:rsidRPr="00DD3D60" w:rsidDel="004B216F">
          <w:delText>ed</w:delText>
        </w:r>
      </w:del>
      <w:r w:rsidR="00914330" w:rsidRPr="00DD3D60">
        <w:rPr>
          <w:highlight w:val="yellow"/>
        </w:rPr>
        <w:t>???</w:t>
      </w:r>
    </w:p>
    <w:p w14:paraId="4890B1B8" w14:textId="77777777" w:rsidR="0026038D" w:rsidRPr="00DD3D60" w:rsidRDefault="0026038D" w:rsidP="003274DB"/>
    <w:p w14:paraId="4890B1B9" w14:textId="77777777" w:rsidR="00776004" w:rsidRPr="00DD3D60" w:rsidRDefault="00114A2A" w:rsidP="006218E8">
      <w:pPr>
        <w:pStyle w:val="Documentname"/>
      </w:pPr>
      <w:r w:rsidRPr="00DD3D60">
        <w:rPr>
          <w:bCs/>
        </w:rPr>
        <w:t>RISK MANAGEMENT</w:t>
      </w:r>
    </w:p>
    <w:p w14:paraId="4890B1BA" w14:textId="77777777" w:rsidR="00CF49CC" w:rsidRPr="00DD3D60" w:rsidRDefault="00CF49CC" w:rsidP="00D74AE1"/>
    <w:p w14:paraId="4890B1BB" w14:textId="77777777" w:rsidR="004E0BBB" w:rsidRPr="00DD3D60" w:rsidRDefault="004E0BBB" w:rsidP="00D74AE1"/>
    <w:p w14:paraId="4890B1BC" w14:textId="77777777" w:rsidR="004E0BBB" w:rsidRPr="00DD3D60" w:rsidRDefault="004E0BBB" w:rsidP="00D74AE1"/>
    <w:p w14:paraId="4890B1BD" w14:textId="77777777" w:rsidR="004E0BBB" w:rsidRPr="00DD3D60" w:rsidRDefault="004E0BBB" w:rsidP="00D74AE1"/>
    <w:p w14:paraId="4890B1BE" w14:textId="77777777" w:rsidR="004E0BBB" w:rsidRPr="00DD3D60" w:rsidRDefault="004E0BBB" w:rsidP="00D74AE1"/>
    <w:p w14:paraId="4890B1BF" w14:textId="77777777" w:rsidR="004E0BBB" w:rsidRPr="00DD3D60" w:rsidRDefault="004E0BBB" w:rsidP="00D74AE1"/>
    <w:p w14:paraId="4890B1C0" w14:textId="77777777" w:rsidR="004E0BBB" w:rsidRPr="00DD3D60" w:rsidRDefault="004E0BBB" w:rsidP="00D74AE1"/>
    <w:p w14:paraId="4890B1C1" w14:textId="77777777" w:rsidR="004E0BBB" w:rsidRPr="00DD3D60" w:rsidRDefault="004E0BBB" w:rsidP="00D74AE1"/>
    <w:p w14:paraId="4890B1C2" w14:textId="77777777" w:rsidR="004E0BBB" w:rsidRPr="00DD3D60" w:rsidRDefault="004E0BBB" w:rsidP="00D74AE1"/>
    <w:p w14:paraId="4890B1C3" w14:textId="77777777" w:rsidR="004E0BBB" w:rsidRPr="00DD3D60" w:rsidRDefault="004E0BBB" w:rsidP="00D74AE1"/>
    <w:p w14:paraId="4890B1C4" w14:textId="77777777" w:rsidR="004E0BBB" w:rsidRPr="00DD3D60" w:rsidRDefault="004E0BBB" w:rsidP="00D74AE1"/>
    <w:p w14:paraId="4890B1C5" w14:textId="77777777" w:rsidR="004E0BBB" w:rsidRPr="00DD3D60" w:rsidRDefault="004E0BBB" w:rsidP="00D74AE1"/>
    <w:p w14:paraId="4890B1C6" w14:textId="77777777" w:rsidR="004E0BBB" w:rsidRPr="00DD3D60" w:rsidRDefault="004E0BBB" w:rsidP="00D74AE1"/>
    <w:p w14:paraId="4890B1C7" w14:textId="77777777" w:rsidR="004E0BBB" w:rsidRPr="00DD3D60" w:rsidRDefault="004E0BBB" w:rsidP="00D74AE1"/>
    <w:p w14:paraId="4890B1C8" w14:textId="77777777" w:rsidR="004E0BBB" w:rsidRPr="00DD3D60" w:rsidRDefault="004E0BBB" w:rsidP="00D74AE1"/>
    <w:p w14:paraId="4890B1C9" w14:textId="77777777" w:rsidR="004E0BBB" w:rsidRPr="00DD3D60" w:rsidRDefault="004E0BBB" w:rsidP="00D74AE1"/>
    <w:p w14:paraId="4890B1CA" w14:textId="77777777" w:rsidR="004E0BBB" w:rsidRPr="00DD3D60" w:rsidRDefault="004E0BBB" w:rsidP="00D74AE1"/>
    <w:p w14:paraId="4890B1CB" w14:textId="77777777" w:rsidR="00734BC6" w:rsidRPr="00DD3D60" w:rsidRDefault="00734BC6" w:rsidP="00D74AE1"/>
    <w:p w14:paraId="4890B1CC" w14:textId="77777777" w:rsidR="004E0BBB" w:rsidRPr="00DD3D60" w:rsidRDefault="004E0BBB" w:rsidP="00D74AE1"/>
    <w:p w14:paraId="4890B1CD" w14:textId="77777777" w:rsidR="004E0BBB" w:rsidRPr="00DD3D60" w:rsidRDefault="004E0BBB" w:rsidP="00D74AE1"/>
    <w:p w14:paraId="4890B1CE" w14:textId="77777777" w:rsidR="004E0BBB" w:rsidRPr="00DD3D60" w:rsidRDefault="004E0BBB" w:rsidP="00D74AE1"/>
    <w:p w14:paraId="4890B1CF" w14:textId="77777777" w:rsidR="004E0BBB" w:rsidRPr="00DD3D60" w:rsidRDefault="004E0BBB" w:rsidP="00D74AE1"/>
    <w:p w14:paraId="4890B1D0" w14:textId="77777777" w:rsidR="004E0BBB" w:rsidRPr="00DD3D60" w:rsidRDefault="004E0BBB" w:rsidP="00D74AE1"/>
    <w:p w14:paraId="4890B1D1" w14:textId="77777777" w:rsidR="004E0BBB" w:rsidRPr="00DD3D60" w:rsidRDefault="004E0BBB" w:rsidP="00D74AE1"/>
    <w:p w14:paraId="4890B1D2" w14:textId="77777777" w:rsidR="004E0BBB" w:rsidRPr="00DD3D60" w:rsidRDefault="004E0BBB" w:rsidP="00D74AE1"/>
    <w:p w14:paraId="4890B1D3" w14:textId="77777777" w:rsidR="004E0BBB" w:rsidRPr="00DD3D60" w:rsidRDefault="004E0BBB" w:rsidP="00D74AE1"/>
    <w:p w14:paraId="4890B1D4" w14:textId="77777777" w:rsidR="004E0BBB" w:rsidRPr="00DD3D60" w:rsidRDefault="004E0BBB" w:rsidP="004E0BBB">
      <w:pPr>
        <w:pStyle w:val="Editionnumber"/>
      </w:pPr>
      <w:r w:rsidRPr="00DD3D60">
        <w:t xml:space="preserve">Edition </w:t>
      </w:r>
      <w:commentRangeStart w:id="5"/>
      <w:r w:rsidRPr="00DD3D60">
        <w:t>1.0</w:t>
      </w:r>
      <w:commentRangeEnd w:id="5"/>
      <w:r w:rsidR="00600C2B" w:rsidRPr="00DD3D60">
        <w:rPr>
          <w:rStyle w:val="CommentReference"/>
          <w:b w:val="0"/>
          <w:color w:val="auto"/>
        </w:rPr>
        <w:commentReference w:id="5"/>
      </w:r>
    </w:p>
    <w:p w14:paraId="4890B1D5" w14:textId="77777777" w:rsidR="004E0BBB" w:rsidRPr="00DD3D60" w:rsidRDefault="00600C2B" w:rsidP="004E0BBB">
      <w:pPr>
        <w:pStyle w:val="Documentdate"/>
      </w:pPr>
      <w:r w:rsidRPr="00DD3D60">
        <w:t xml:space="preserve">Document </w:t>
      </w:r>
      <w:commentRangeStart w:id="6"/>
      <w:r w:rsidRPr="00DD3D60">
        <w:t>date</w:t>
      </w:r>
      <w:commentRangeEnd w:id="6"/>
      <w:r w:rsidRPr="00DD3D60">
        <w:rPr>
          <w:rStyle w:val="CommentReference"/>
          <w:b w:val="0"/>
          <w:color w:val="auto"/>
        </w:rPr>
        <w:commentReference w:id="6"/>
      </w:r>
    </w:p>
    <w:p w14:paraId="4890B1D6" w14:textId="1FC1C2B2" w:rsidR="00BC27F6" w:rsidRPr="00DD3D60" w:rsidRDefault="004B216F" w:rsidP="00D74AE1">
      <w:pPr>
        <w:sectPr w:rsidR="00BC27F6" w:rsidRPr="00DD3D60" w:rsidSect="007E30DF">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567" w:gutter="0"/>
          <w:cols w:space="708"/>
          <w:docGrid w:linePitch="360"/>
        </w:sectPr>
      </w:pPr>
      <w:ins w:id="7" w:author="ernst bolt" w:date="2020-10-21T14:42:00Z">
        <w:r w:rsidRPr="00DD3D60">
          <w:lastRenderedPageBreak/>
          <w:t>2020 October</w:t>
        </w:r>
      </w:ins>
      <w:ins w:id="8" w:author="ernst bolt" w:date="2020-10-21T14:43:00Z">
        <w:r w:rsidRPr="00DD3D60">
          <w:t xml:space="preserve"> 21</w:t>
        </w:r>
      </w:ins>
    </w:p>
    <w:p w14:paraId="4890B1D7" w14:textId="77777777" w:rsidR="00914E26" w:rsidRPr="00DD3D60" w:rsidRDefault="00914E26" w:rsidP="00914E26">
      <w:pPr>
        <w:pStyle w:val="BodyText"/>
      </w:pPr>
      <w:r w:rsidRPr="00DD3D60">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D3D60" w14:paraId="4890B1DB" w14:textId="77777777" w:rsidTr="005E4659">
        <w:tc>
          <w:tcPr>
            <w:tcW w:w="1908" w:type="dxa"/>
          </w:tcPr>
          <w:p w14:paraId="4890B1D8" w14:textId="77777777" w:rsidR="00914E26" w:rsidRPr="00DD3D60" w:rsidRDefault="00914E26" w:rsidP="00414698">
            <w:pPr>
              <w:pStyle w:val="Tableheading"/>
              <w:rPr>
                <w:lang w:val="en-GB"/>
              </w:rPr>
            </w:pPr>
            <w:r w:rsidRPr="00DD3D60">
              <w:rPr>
                <w:lang w:val="en-GB"/>
              </w:rPr>
              <w:t>Date</w:t>
            </w:r>
          </w:p>
        </w:tc>
        <w:tc>
          <w:tcPr>
            <w:tcW w:w="3576" w:type="dxa"/>
          </w:tcPr>
          <w:p w14:paraId="4890B1D9" w14:textId="77777777" w:rsidR="00914E26" w:rsidRPr="00DD3D60" w:rsidRDefault="00914E26" w:rsidP="00414698">
            <w:pPr>
              <w:pStyle w:val="Tableheading"/>
              <w:rPr>
                <w:lang w:val="en-GB"/>
              </w:rPr>
            </w:pPr>
            <w:r w:rsidRPr="00DD3D60">
              <w:rPr>
                <w:lang w:val="en-GB"/>
              </w:rPr>
              <w:t>Page / Section Revised</w:t>
            </w:r>
          </w:p>
        </w:tc>
        <w:tc>
          <w:tcPr>
            <w:tcW w:w="5001" w:type="dxa"/>
          </w:tcPr>
          <w:p w14:paraId="4890B1DA" w14:textId="77777777" w:rsidR="00914E26" w:rsidRPr="00DD3D60" w:rsidRDefault="00914E26" w:rsidP="00414698">
            <w:pPr>
              <w:pStyle w:val="Tableheading"/>
              <w:rPr>
                <w:lang w:val="en-GB"/>
              </w:rPr>
            </w:pPr>
            <w:r w:rsidRPr="00DD3D60">
              <w:rPr>
                <w:lang w:val="en-GB"/>
              </w:rPr>
              <w:t>Requirement for Revision</w:t>
            </w:r>
          </w:p>
        </w:tc>
      </w:tr>
      <w:tr w:rsidR="005E4659" w:rsidRPr="00DD3D60" w14:paraId="4890B1DF" w14:textId="77777777" w:rsidTr="005E4659">
        <w:trPr>
          <w:trHeight w:val="851"/>
        </w:trPr>
        <w:tc>
          <w:tcPr>
            <w:tcW w:w="1908" w:type="dxa"/>
            <w:vAlign w:val="center"/>
          </w:tcPr>
          <w:p w14:paraId="4890B1DC" w14:textId="77777777" w:rsidR="00914E26" w:rsidRPr="00DD3D60" w:rsidRDefault="006218E8" w:rsidP="00914E26">
            <w:pPr>
              <w:pStyle w:val="Tabletext"/>
            </w:pPr>
            <w:r w:rsidRPr="00DD3D60">
              <w:t>month/year approved by Council</w:t>
            </w:r>
          </w:p>
        </w:tc>
        <w:tc>
          <w:tcPr>
            <w:tcW w:w="3576" w:type="dxa"/>
            <w:vAlign w:val="center"/>
          </w:tcPr>
          <w:p w14:paraId="4890B1DD" w14:textId="77777777" w:rsidR="00914E26" w:rsidRPr="00DD3D60" w:rsidRDefault="00114A2A" w:rsidP="00914E26">
            <w:pPr>
              <w:pStyle w:val="Tabletext"/>
            </w:pPr>
            <w:r w:rsidRPr="00DD3D60">
              <w:t>Initial version of rewritten Guideline</w:t>
            </w:r>
          </w:p>
        </w:tc>
        <w:tc>
          <w:tcPr>
            <w:tcW w:w="5001" w:type="dxa"/>
            <w:vAlign w:val="center"/>
          </w:tcPr>
          <w:p w14:paraId="4890B1DE" w14:textId="77777777" w:rsidR="00914E26" w:rsidRPr="00DD3D60" w:rsidRDefault="006218E8" w:rsidP="00914E26">
            <w:pPr>
              <w:pStyle w:val="Tabletext"/>
            </w:pPr>
            <w:r w:rsidRPr="00DD3D60">
              <w:t>aaaaaa</w:t>
            </w:r>
          </w:p>
        </w:tc>
      </w:tr>
    </w:tbl>
    <w:p w14:paraId="4890B1F8" w14:textId="77777777" w:rsidR="00914E26" w:rsidRPr="00DD3D60" w:rsidRDefault="00914E26" w:rsidP="00D74AE1"/>
    <w:p w14:paraId="4890B1F9"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We started with the working document/output of ARM 9.</w:t>
      </w:r>
    </w:p>
    <w:p w14:paraId="4890B1FA"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All changes accepted, but kept comments of Floris Goerlandt</w:t>
      </w:r>
    </w:p>
    <w:p w14:paraId="4890B1FB"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Rearranged sections and filled in some texts</w:t>
      </w:r>
    </w:p>
    <w:p w14:paraId="4890B1FC"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Started with more substantial text (scope, ISO31000 sections, data handling)</w:t>
      </w:r>
    </w:p>
    <w:p w14:paraId="4890B1FD"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First draft of key points for PAWSA</w:t>
      </w:r>
    </w:p>
    <w:p w14:paraId="4890B1FE" w14:textId="77777777" w:rsidR="00784DC3" w:rsidRPr="00DD3D60" w:rsidRDefault="00784DC3" w:rsidP="00784DC3">
      <w:pPr>
        <w:rPr>
          <w:strike/>
          <w:color w:val="E94E1B" w:themeColor="background2"/>
          <w:szCs w:val="18"/>
        </w:rPr>
      </w:pPr>
      <w:r w:rsidRPr="00DD3D60">
        <w:rPr>
          <w:strike/>
          <w:color w:val="E94E1B" w:themeColor="background2"/>
          <w:szCs w:val="18"/>
        </w:rPr>
        <w:t>Todo Next:</w:t>
      </w:r>
    </w:p>
    <w:p w14:paraId="4890B1FF"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As we go along with filling in texts, decide on comments to either follow up or delete.</w:t>
      </w:r>
    </w:p>
    <w:p w14:paraId="4890B200"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Improve text Risk management process description</w:t>
      </w:r>
    </w:p>
    <w:p w14:paraId="4890B201"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The tables: which tools? Other than IALA toolbox, or is that beyond the purpose of this guideline (</w:t>
      </w:r>
      <w:r w:rsidRPr="00DD3D60">
        <w:rPr>
          <w:rFonts w:ascii="Wingdings" w:eastAsia="Wingdings" w:hAnsi="Wingdings" w:cs="Wingdings"/>
          <w:strike/>
          <w:color w:val="E94E1B" w:themeColor="background2"/>
          <w:sz w:val="18"/>
          <w:szCs w:val="18"/>
        </w:rPr>
        <w:sym w:font="Wingdings" w:char="F0E0"/>
      </w:r>
      <w:r w:rsidRPr="00DD3D60">
        <w:rPr>
          <w:strike/>
          <w:color w:val="E94E1B" w:themeColor="background2"/>
          <w:sz w:val="18"/>
          <w:szCs w:val="18"/>
        </w:rPr>
        <w:t xml:space="preserve">WWA)? Decide on fields, fill in using OpenRisk or other sources as far as possible. </w:t>
      </w:r>
    </w:p>
    <w:p w14:paraId="4890B202" w14:textId="77777777" w:rsidR="00784DC3" w:rsidRPr="00DD3D60" w:rsidRDefault="00784DC3" w:rsidP="00784DC3">
      <w:pPr>
        <w:pStyle w:val="ListParagraph"/>
        <w:numPr>
          <w:ilvl w:val="0"/>
          <w:numId w:val="70"/>
        </w:numPr>
        <w:spacing w:after="200" w:line="276" w:lineRule="auto"/>
        <w:rPr>
          <w:strike/>
          <w:color w:val="E94E1B" w:themeColor="background2"/>
          <w:sz w:val="18"/>
          <w:szCs w:val="18"/>
        </w:rPr>
      </w:pPr>
      <w:r w:rsidRPr="00DD3D60">
        <w:rPr>
          <w:strike/>
          <w:color w:val="E94E1B" w:themeColor="background2"/>
          <w:sz w:val="18"/>
          <w:szCs w:val="18"/>
        </w:rPr>
        <w:t>For the IALA toolbox tools: propose text for key points and align with other underlying guidelines in cooperation with other subgroups</w:t>
      </w:r>
    </w:p>
    <w:p w14:paraId="4890B203" w14:textId="0F6897C8" w:rsidR="00800BC7" w:rsidRPr="00DD3D60" w:rsidRDefault="00784DC3"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 xml:space="preserve">Fill in section </w:t>
      </w:r>
      <w:r w:rsidR="0095419F" w:rsidRPr="00DD3D60">
        <w:rPr>
          <w:strike/>
          <w:color w:val="E94E1B" w:themeColor="background2"/>
          <w:sz w:val="18"/>
          <w:szCs w:val="18"/>
        </w:rPr>
        <w:t>4</w:t>
      </w:r>
      <w:r w:rsidRPr="00DD3D60">
        <w:rPr>
          <w:strike/>
          <w:color w:val="E94E1B" w:themeColor="background2"/>
          <w:sz w:val="18"/>
          <w:szCs w:val="18"/>
        </w:rPr>
        <w:t>?</w:t>
      </w:r>
    </w:p>
    <w:p w14:paraId="58834B2C" w14:textId="2EB499B2" w:rsidR="008C4FA9" w:rsidRPr="00DD3D60" w:rsidRDefault="008C4FA9">
      <w:pPr>
        <w:spacing w:after="200" w:line="276" w:lineRule="auto"/>
        <w:rPr>
          <w:color w:val="E94E1B" w:themeColor="background2"/>
          <w:szCs w:val="18"/>
        </w:rPr>
      </w:pPr>
    </w:p>
    <w:p w14:paraId="61791DAD" w14:textId="07DA96FF" w:rsidR="008C4FA9" w:rsidRPr="00DD3D60" w:rsidRDefault="008C4FA9">
      <w:pPr>
        <w:spacing w:after="200" w:line="276" w:lineRule="auto"/>
        <w:rPr>
          <w:color w:val="E94E1B" w:themeColor="background2"/>
          <w:szCs w:val="18"/>
        </w:rPr>
      </w:pPr>
      <w:r w:rsidRPr="00DD3D60">
        <w:rPr>
          <w:color w:val="E94E1B" w:themeColor="background2"/>
          <w:szCs w:val="18"/>
        </w:rPr>
        <w:t>Todo following ARM 11</w:t>
      </w:r>
    </w:p>
    <w:p w14:paraId="67DF6CC2" w14:textId="6F12B3C0" w:rsidR="008C4FA9" w:rsidRPr="00DD3D60" w:rsidRDefault="008C4FA9"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Incorporate comments from ppt Francis</w:t>
      </w:r>
      <w:r w:rsidR="00F07085" w:rsidRPr="00DD3D60">
        <w:rPr>
          <w:strike/>
          <w:color w:val="E94E1B" w:themeColor="background2"/>
          <w:sz w:val="18"/>
          <w:szCs w:val="18"/>
        </w:rPr>
        <w:t xml:space="preserve"> </w:t>
      </w:r>
    </w:p>
    <w:p w14:paraId="19FE7156" w14:textId="11E027F2" w:rsidR="008C4FA9" w:rsidRPr="00DD3D60" w:rsidRDefault="008C4FA9"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Compress intro in ISO</w:t>
      </w:r>
    </w:p>
    <w:p w14:paraId="5F69357F" w14:textId="46B422A0" w:rsidR="008C4FA9" w:rsidRPr="00DD3D60" w:rsidRDefault="008C4FA9"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What is the intented audience? Just AtoN authorities or anyone involved in nautical risk assessment</w:t>
      </w:r>
      <w:r w:rsidR="00F07085" w:rsidRPr="00DD3D60">
        <w:rPr>
          <w:strike/>
          <w:color w:val="E94E1B" w:themeColor="background2"/>
          <w:sz w:val="18"/>
          <w:szCs w:val="18"/>
        </w:rPr>
        <w:t>?</w:t>
      </w:r>
    </w:p>
    <w:p w14:paraId="10516BAC" w14:textId="00005EC4" w:rsidR="008C4FA9" w:rsidRPr="00DD3D60" w:rsidRDefault="008C4FA9"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Tools can provide Justification of decisions</w:t>
      </w:r>
    </w:p>
    <w:p w14:paraId="294026C6" w14:textId="11EDC808" w:rsidR="008C4FA9" w:rsidRPr="00DD3D60" w:rsidRDefault="008C4FA9" w:rsidP="00622455">
      <w:pPr>
        <w:pStyle w:val="ListParagraph"/>
        <w:numPr>
          <w:ilvl w:val="0"/>
          <w:numId w:val="70"/>
        </w:numPr>
        <w:spacing w:after="200" w:line="276" w:lineRule="auto"/>
        <w:rPr>
          <w:color w:val="E94E1B" w:themeColor="background2"/>
          <w:szCs w:val="18"/>
        </w:rPr>
      </w:pPr>
      <w:r w:rsidRPr="00DD3D60">
        <w:rPr>
          <w:strike/>
          <w:color w:val="E94E1B" w:themeColor="background2"/>
          <w:sz w:val="18"/>
          <w:szCs w:val="18"/>
        </w:rPr>
        <w:t>Examples of application of IALA tools (short indication of what, why and how; more elaborate in underlying tool guidelines)</w:t>
      </w:r>
      <w:r w:rsidR="00F30846" w:rsidRPr="00DD3D60">
        <w:rPr>
          <w:strike/>
          <w:color w:val="E94E1B" w:themeColor="background2"/>
          <w:sz w:val="18"/>
          <w:szCs w:val="18"/>
        </w:rPr>
        <w:t xml:space="preserve"> </w:t>
      </w:r>
      <w:r w:rsidR="00F30846" w:rsidRPr="00DD3D60">
        <w:rPr>
          <w:rFonts w:ascii="Wingdings" w:eastAsia="Wingdings" w:hAnsi="Wingdings" w:cs="Wingdings"/>
          <w:strike/>
          <w:color w:val="E94E1B" w:themeColor="background2"/>
          <w:sz w:val="18"/>
          <w:szCs w:val="18"/>
        </w:rPr>
        <w:sym w:font="Wingdings" w:char="F0E0"/>
      </w:r>
      <w:r w:rsidR="00F30846" w:rsidRPr="00DD3D60">
        <w:rPr>
          <w:strike/>
          <w:color w:val="E94E1B" w:themeColor="background2"/>
          <w:sz w:val="18"/>
          <w:szCs w:val="18"/>
        </w:rPr>
        <w:t xml:space="preserve"> (</w:t>
      </w:r>
      <w:r w:rsidR="00F30846" w:rsidRPr="00DD3D60">
        <w:rPr>
          <w:color w:val="E94E1B" w:themeColor="background2"/>
          <w:sz w:val="18"/>
          <w:szCs w:val="18"/>
        </w:rPr>
        <w:t>leave this to underlying GL)</w:t>
      </w:r>
    </w:p>
    <w:p w14:paraId="470859B4" w14:textId="39C2F541" w:rsidR="008C4FA9" w:rsidRPr="00DD3D60" w:rsidRDefault="008C4FA9"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One of the objectives of using tools and procedures is to reduce subjectivity</w:t>
      </w:r>
    </w:p>
    <w:p w14:paraId="0747808E" w14:textId="474FD802" w:rsidR="008C4FA9" w:rsidRPr="00DD3D60" w:rsidRDefault="008C4FA9"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Stick to FSA (instead of ISO)</w:t>
      </w:r>
    </w:p>
    <w:p w14:paraId="5D1EADD9" w14:textId="21B6C22D" w:rsidR="00F07085" w:rsidRPr="00DD3D60" w:rsidRDefault="00F07085" w:rsidP="00622455">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Complete list of risk management part (ISO material)</w:t>
      </w:r>
      <w:r w:rsidR="00622455" w:rsidRPr="00DD3D60">
        <w:rPr>
          <w:strike/>
          <w:color w:val="E94E1B" w:themeColor="background2"/>
          <w:sz w:val="18"/>
          <w:szCs w:val="18"/>
        </w:rPr>
        <w:t>, ch 2</w:t>
      </w:r>
    </w:p>
    <w:p w14:paraId="16C64E24" w14:textId="2CA7DA79" w:rsidR="0095419F" w:rsidRPr="00DD3D60" w:rsidRDefault="00F07085" w:rsidP="00F15834">
      <w:pPr>
        <w:pStyle w:val="ListParagraph"/>
        <w:numPr>
          <w:ilvl w:val="0"/>
          <w:numId w:val="70"/>
        </w:numPr>
        <w:spacing w:after="200" w:line="276" w:lineRule="auto"/>
        <w:rPr>
          <w:strike/>
          <w:color w:val="E94E1B" w:themeColor="background2"/>
          <w:szCs w:val="18"/>
        </w:rPr>
      </w:pPr>
      <w:r w:rsidRPr="00DD3D60">
        <w:rPr>
          <w:strike/>
          <w:color w:val="E94E1B" w:themeColor="background2"/>
          <w:sz w:val="18"/>
          <w:szCs w:val="18"/>
        </w:rPr>
        <w:t>Complete chapter choice of tools, perhaps with examples?</w:t>
      </w:r>
    </w:p>
    <w:p w14:paraId="20DC5E49" w14:textId="6706CBB2" w:rsidR="0095419F" w:rsidRPr="00DD3D60" w:rsidRDefault="0095419F" w:rsidP="0095419F">
      <w:pPr>
        <w:spacing w:after="200" w:line="276" w:lineRule="auto"/>
        <w:rPr>
          <w:color w:val="E94E1B" w:themeColor="background2"/>
          <w:szCs w:val="18"/>
        </w:rPr>
      </w:pPr>
      <w:r w:rsidRPr="00DD3D60">
        <w:rPr>
          <w:color w:val="E94E1B" w:themeColor="background2"/>
          <w:szCs w:val="18"/>
        </w:rPr>
        <w:t>Todo following ARM 1</w:t>
      </w:r>
      <w:r w:rsidR="006F06C7" w:rsidRPr="00DD3D60">
        <w:rPr>
          <w:color w:val="E94E1B" w:themeColor="background2"/>
          <w:szCs w:val="18"/>
        </w:rPr>
        <w:t>2</w:t>
      </w:r>
      <w:ins w:id="9" w:author="ernst bolt" w:date="2020-10-21T14:42:00Z">
        <w:r w:rsidR="004B216F" w:rsidRPr="00DD3D60">
          <w:rPr>
            <w:color w:val="E94E1B" w:themeColor="background2"/>
            <w:szCs w:val="18"/>
          </w:rPr>
          <w:t xml:space="preserve"> </w:t>
        </w:r>
      </w:ins>
    </w:p>
    <w:p w14:paraId="09D60A6F" w14:textId="6B99903D" w:rsidR="004B216F" w:rsidRPr="00DD3D60" w:rsidRDefault="004B216F" w:rsidP="001C2BE9">
      <w:pPr>
        <w:pStyle w:val="ListParagraph"/>
        <w:numPr>
          <w:ilvl w:val="0"/>
          <w:numId w:val="70"/>
        </w:numPr>
        <w:spacing w:after="200" w:line="276" w:lineRule="auto"/>
        <w:rPr>
          <w:ins w:id="10" w:author="ernst bolt" w:date="2020-10-21T14:43:00Z"/>
          <w:color w:val="E94E1B" w:themeColor="background2"/>
          <w:sz w:val="18"/>
          <w:szCs w:val="18"/>
        </w:rPr>
      </w:pPr>
      <w:ins w:id="11" w:author="ernst bolt" w:date="2020-10-21T14:44:00Z">
        <w:r w:rsidRPr="00DD3D60">
          <w:rPr>
            <w:color w:val="E94E1B" w:themeColor="background2"/>
            <w:sz w:val="18"/>
            <w:szCs w:val="18"/>
          </w:rPr>
          <w:t>Do</w:t>
        </w:r>
      </w:ins>
      <w:ins w:id="12" w:author="ernst bolt" w:date="2020-10-21T14:47:00Z">
        <w:r w:rsidRPr="00DD3D60">
          <w:rPr>
            <w:color w:val="E94E1B" w:themeColor="background2"/>
            <w:sz w:val="18"/>
            <w:szCs w:val="18"/>
          </w:rPr>
          <w:t xml:space="preserve"> we assign a new Guideline number (because it is entirely d</w:t>
        </w:r>
      </w:ins>
      <w:ins w:id="13" w:author="ernst bolt" w:date="2020-10-21T14:48:00Z">
        <w:r w:rsidRPr="00DD3D60">
          <w:rPr>
            <w:color w:val="E94E1B" w:themeColor="background2"/>
            <w:sz w:val="18"/>
            <w:szCs w:val="18"/>
          </w:rPr>
          <w:t>ifferent)?</w:t>
        </w:r>
      </w:ins>
    </w:p>
    <w:p w14:paraId="67A5D667" w14:textId="6756D92A" w:rsidR="001C2BE9" w:rsidRPr="00DD3D60" w:rsidRDefault="001C2BE9" w:rsidP="001C2BE9">
      <w:pPr>
        <w:pStyle w:val="ListParagraph"/>
        <w:numPr>
          <w:ilvl w:val="0"/>
          <w:numId w:val="70"/>
        </w:numPr>
        <w:spacing w:after="200" w:line="276" w:lineRule="auto"/>
        <w:rPr>
          <w:color w:val="E94E1B" w:themeColor="background2"/>
          <w:sz w:val="18"/>
          <w:szCs w:val="18"/>
        </w:rPr>
      </w:pPr>
      <w:r w:rsidRPr="00DD3D60">
        <w:rPr>
          <w:color w:val="E94E1B" w:themeColor="background2"/>
          <w:sz w:val="18"/>
          <w:szCs w:val="18"/>
        </w:rPr>
        <w:t>Add  references  (to other guidelines)</w:t>
      </w:r>
    </w:p>
    <w:p w14:paraId="41D5667F" w14:textId="77777777" w:rsidR="001C2BE9" w:rsidRPr="00DD3D60" w:rsidRDefault="001C2BE9" w:rsidP="001C2BE9">
      <w:pPr>
        <w:pStyle w:val="ListParagraph"/>
        <w:numPr>
          <w:ilvl w:val="0"/>
          <w:numId w:val="70"/>
        </w:numPr>
        <w:spacing w:after="200" w:line="276" w:lineRule="auto"/>
        <w:rPr>
          <w:color w:val="E94E1B" w:themeColor="background2"/>
          <w:sz w:val="18"/>
          <w:szCs w:val="18"/>
        </w:rPr>
      </w:pPr>
      <w:r w:rsidRPr="00DD3D60">
        <w:rPr>
          <w:color w:val="E94E1B" w:themeColor="background2"/>
          <w:sz w:val="18"/>
          <w:szCs w:val="18"/>
        </w:rPr>
        <w:t xml:space="preserve">Finalise one-page summary, decide on name, [prepare repository] </w:t>
      </w:r>
    </w:p>
    <w:p w14:paraId="0C288D32" w14:textId="04E71010" w:rsidR="006F06C7" w:rsidRPr="00DD3D60" w:rsidRDefault="006F06C7" w:rsidP="001C2BE9">
      <w:pPr>
        <w:pStyle w:val="ListParagraph"/>
        <w:numPr>
          <w:ilvl w:val="0"/>
          <w:numId w:val="70"/>
        </w:numPr>
        <w:spacing w:after="200" w:line="276" w:lineRule="auto"/>
        <w:rPr>
          <w:color w:val="E94E1B" w:themeColor="background2"/>
          <w:sz w:val="18"/>
          <w:szCs w:val="18"/>
        </w:rPr>
      </w:pPr>
      <w:r w:rsidRPr="00DD3D60">
        <w:rPr>
          <w:color w:val="E94E1B" w:themeColor="background2"/>
          <w:sz w:val="18"/>
          <w:szCs w:val="18"/>
        </w:rPr>
        <w:t>Can there be more, useful text in  sec 3.4..?</w:t>
      </w:r>
    </w:p>
    <w:p w14:paraId="0978D52E" w14:textId="77777777" w:rsidR="006F06C7" w:rsidRPr="00DD3D60" w:rsidRDefault="006F06C7" w:rsidP="001C2BE9">
      <w:pPr>
        <w:pStyle w:val="ListParagraph"/>
        <w:numPr>
          <w:ilvl w:val="0"/>
          <w:numId w:val="70"/>
        </w:numPr>
        <w:spacing w:after="200" w:line="276" w:lineRule="auto"/>
        <w:rPr>
          <w:color w:val="E94E1B" w:themeColor="background2"/>
          <w:sz w:val="18"/>
          <w:szCs w:val="18"/>
        </w:rPr>
      </w:pPr>
      <w:r w:rsidRPr="00DD3D60">
        <w:rPr>
          <w:color w:val="E94E1B" w:themeColor="background2"/>
          <w:sz w:val="18"/>
          <w:szCs w:val="18"/>
        </w:rPr>
        <w:t>Is sec 4  OK? More methods/tools to add?</w:t>
      </w:r>
    </w:p>
    <w:p w14:paraId="186471F8" w14:textId="32E336AB" w:rsidR="00A1110B" w:rsidRPr="00DD3D60" w:rsidRDefault="00CE6E8E">
      <w:pPr>
        <w:pStyle w:val="ListParagraph"/>
        <w:numPr>
          <w:ilvl w:val="0"/>
          <w:numId w:val="70"/>
        </w:numPr>
        <w:spacing w:after="200" w:line="276" w:lineRule="auto"/>
        <w:rPr>
          <w:ins w:id="14" w:author="ernst bolt" w:date="2020-10-21T09:36:00Z"/>
          <w:strike/>
          <w:color w:val="E94E1B" w:themeColor="background2"/>
          <w:szCs w:val="18"/>
          <w:rPrChange w:id="15" w:author="ernst bolt" w:date="2021-04-10T17:04:00Z">
            <w:rPr>
              <w:ins w:id="16" w:author="ernst bolt" w:date="2020-10-21T09:36:00Z"/>
              <w:strike/>
              <w:color w:val="E94E1B" w:themeColor="background2"/>
              <w:sz w:val="18"/>
              <w:szCs w:val="18"/>
            </w:rPr>
          </w:rPrChange>
        </w:rPr>
      </w:pPr>
      <w:r w:rsidRPr="00DD3D60">
        <w:rPr>
          <w:strike/>
          <w:color w:val="E94E1B" w:themeColor="background2"/>
          <w:sz w:val="18"/>
          <w:szCs w:val="18"/>
          <w:rPrChange w:id="17" w:author="ernst bolt" w:date="2021-04-10T17:04:00Z">
            <w:rPr>
              <w:color w:val="E94E1B" w:themeColor="background2"/>
              <w:sz w:val="18"/>
              <w:szCs w:val="18"/>
            </w:rPr>
          </w:rPrChange>
        </w:rPr>
        <w:t>Remove Traffic simulation from 3.4?</w:t>
      </w:r>
    </w:p>
    <w:p w14:paraId="51B50647" w14:textId="4087C483" w:rsidR="009A616A" w:rsidRPr="00DD3D60" w:rsidRDefault="009A616A">
      <w:pPr>
        <w:pStyle w:val="ListParagraph"/>
        <w:numPr>
          <w:ilvl w:val="0"/>
          <w:numId w:val="70"/>
        </w:numPr>
        <w:spacing w:after="200" w:line="276" w:lineRule="auto"/>
        <w:rPr>
          <w:color w:val="E94E1B" w:themeColor="background2"/>
          <w:szCs w:val="18"/>
        </w:rPr>
      </w:pPr>
      <w:ins w:id="18" w:author="ernst bolt" w:date="2020-10-21T09:36:00Z">
        <w:r w:rsidRPr="00DD3D60">
          <w:rPr>
            <w:color w:val="E94E1B" w:themeColor="background2"/>
            <w:sz w:val="18"/>
            <w:szCs w:val="18"/>
            <w:rPrChange w:id="19" w:author="ernst bolt" w:date="2021-04-10T17:04:00Z">
              <w:rPr>
                <w:strike/>
                <w:color w:val="E94E1B" w:themeColor="background2"/>
                <w:sz w:val="18"/>
                <w:szCs w:val="18"/>
              </w:rPr>
            </w:rPrChange>
          </w:rPr>
          <w:t>Improve content of 3.4 (CMS)</w:t>
        </w:r>
      </w:ins>
    </w:p>
    <w:p w14:paraId="2689FBA5" w14:textId="77777777" w:rsidR="00F30846" w:rsidRPr="00DD3D60" w:rsidRDefault="00F30846" w:rsidP="00C27F83">
      <w:pPr>
        <w:pStyle w:val="ListParagraph"/>
        <w:numPr>
          <w:ilvl w:val="0"/>
          <w:numId w:val="70"/>
        </w:numPr>
        <w:spacing w:after="200" w:line="276" w:lineRule="auto"/>
        <w:rPr>
          <w:ins w:id="20" w:author="ernst bolt" w:date="2020-10-21T14:48:00Z"/>
          <w:color w:val="E94E1B" w:themeColor="background2"/>
          <w:szCs w:val="18"/>
          <w:rPrChange w:id="21" w:author="ernst bolt" w:date="2021-04-10T17:04:00Z">
            <w:rPr>
              <w:ins w:id="22" w:author="ernst bolt" w:date="2020-10-21T14:48:00Z"/>
              <w:color w:val="E94E1B" w:themeColor="background2"/>
              <w:sz w:val="18"/>
              <w:szCs w:val="18"/>
            </w:rPr>
          </w:rPrChange>
        </w:rPr>
      </w:pPr>
      <w:r w:rsidRPr="00DD3D60">
        <w:rPr>
          <w:color w:val="E94E1B" w:themeColor="background2"/>
          <w:sz w:val="18"/>
          <w:szCs w:val="18"/>
        </w:rPr>
        <w:t>Revise  terminology: ad</w:t>
      </w:r>
      <w:r w:rsidR="00A1110B" w:rsidRPr="00DD3D60">
        <w:rPr>
          <w:color w:val="E94E1B" w:themeColor="background2"/>
          <w:sz w:val="18"/>
          <w:szCs w:val="18"/>
        </w:rPr>
        <w:t>a</w:t>
      </w:r>
      <w:r w:rsidRPr="00DD3D60">
        <w:rPr>
          <w:color w:val="E94E1B" w:themeColor="background2"/>
          <w:sz w:val="18"/>
          <w:szCs w:val="18"/>
        </w:rPr>
        <w:t>pt IALA dictionary, align with underlying guidelines</w:t>
      </w:r>
    </w:p>
    <w:p w14:paraId="45EC5CA1" w14:textId="621A505D" w:rsidR="00000000" w:rsidRDefault="006A3578">
      <w:pPr>
        <w:spacing w:after="200" w:line="276" w:lineRule="auto"/>
        <w:rPr>
          <w:color w:val="E94E1B" w:themeColor="background2"/>
          <w:szCs w:val="18"/>
          <w:rPrChange w:id="23" w:author="ernst bolt" w:date="2021-04-10T17:04:00Z">
            <w:rPr/>
          </w:rPrChange>
        </w:rPr>
        <w:sectPr w:rsidR="00000000" w:rsidSect="00C716E5">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Change w:id="24" w:author="ernst bolt" w:date="2020-10-21T14:48:00Z">
          <w:pPr>
            <w:pStyle w:val="ListParagraph"/>
            <w:numPr>
              <w:numId w:val="70"/>
            </w:numPr>
            <w:spacing w:after="200" w:line="276" w:lineRule="auto"/>
            <w:ind w:hanging="360"/>
          </w:pPr>
        </w:pPrChange>
      </w:pPr>
    </w:p>
    <w:p w14:paraId="49F41D02" w14:textId="2DF8AC2C" w:rsidR="006F06C7" w:rsidRPr="00DD3D60" w:rsidRDefault="004A4EC4">
      <w:pPr>
        <w:pStyle w:val="TOC1"/>
        <w:rPr>
          <w:rFonts w:eastAsiaTheme="minorEastAsia"/>
          <w:b w:val="0"/>
          <w:color w:val="auto"/>
        </w:rPr>
      </w:pPr>
      <w:r w:rsidRPr="00DD3D60">
        <w:rPr>
          <w:rFonts w:eastAsia="Times New Roman" w:cs="Times New Roman"/>
          <w:b w:val="0"/>
          <w:szCs w:val="20"/>
        </w:rPr>
        <w:lastRenderedPageBreak/>
        <w:fldChar w:fldCharType="begin"/>
      </w:r>
      <w:r w:rsidRPr="00DD3D60">
        <w:rPr>
          <w:rFonts w:eastAsia="Times New Roman" w:cs="Times New Roman"/>
          <w:b w:val="0"/>
          <w:szCs w:val="20"/>
        </w:rPr>
        <w:instrText xml:space="preserve"> TOC \o "1-3" \t "Annex,4,Appendix,5" </w:instrText>
      </w:r>
      <w:r w:rsidRPr="00DD3D60">
        <w:rPr>
          <w:rFonts w:eastAsia="Times New Roman" w:cs="Times New Roman"/>
          <w:b w:val="0"/>
          <w:szCs w:val="20"/>
        </w:rPr>
        <w:fldChar w:fldCharType="separate"/>
      </w:r>
      <w:r w:rsidR="006F06C7" w:rsidRPr="00DD3D60">
        <w:t>1</w:t>
      </w:r>
      <w:r w:rsidR="006F06C7" w:rsidRPr="00DD3D60">
        <w:rPr>
          <w:rFonts w:eastAsiaTheme="minorEastAsia"/>
          <w:b w:val="0"/>
          <w:color w:val="auto"/>
        </w:rPr>
        <w:tab/>
      </w:r>
      <w:r w:rsidR="006F06C7" w:rsidRPr="00DD3D60">
        <w:t>Introduction</w:t>
      </w:r>
      <w:r w:rsidR="006F06C7" w:rsidRPr="00DD3D60">
        <w:tab/>
      </w:r>
      <w:r w:rsidR="006F06C7" w:rsidRPr="00DD3D60">
        <w:fldChar w:fldCharType="begin"/>
      </w:r>
      <w:r w:rsidR="006F06C7" w:rsidRPr="00DD3D60">
        <w:instrText xml:space="preserve"> PAGEREF _Toc53744574 \h </w:instrText>
      </w:r>
      <w:r w:rsidR="006F06C7" w:rsidRPr="00DD3D60">
        <w:fldChar w:fldCharType="separate"/>
      </w:r>
      <w:r w:rsidR="006F06C7" w:rsidRPr="00DD3D60">
        <w:t>5</w:t>
      </w:r>
      <w:r w:rsidR="006F06C7" w:rsidRPr="00DD3D60">
        <w:fldChar w:fldCharType="end"/>
      </w:r>
    </w:p>
    <w:p w14:paraId="35099FD5" w14:textId="4D9B1DB5" w:rsidR="006F06C7" w:rsidRPr="00DD3D60" w:rsidRDefault="006F06C7">
      <w:pPr>
        <w:pStyle w:val="TOC2"/>
        <w:rPr>
          <w:rFonts w:eastAsiaTheme="minorEastAsia"/>
          <w:color w:val="auto"/>
        </w:rPr>
      </w:pPr>
      <w:r w:rsidRPr="00DD3D60">
        <w:t>1.1</w:t>
      </w:r>
      <w:r w:rsidRPr="00DD3D60">
        <w:rPr>
          <w:rFonts w:eastAsiaTheme="minorEastAsia"/>
          <w:color w:val="auto"/>
        </w:rPr>
        <w:tab/>
      </w:r>
      <w:r w:rsidRPr="00DD3D60">
        <w:t>Scope</w:t>
      </w:r>
      <w:r w:rsidRPr="00DD3D60">
        <w:tab/>
      </w:r>
      <w:r w:rsidRPr="00DD3D60">
        <w:fldChar w:fldCharType="begin"/>
      </w:r>
      <w:r w:rsidRPr="00DD3D60">
        <w:instrText xml:space="preserve"> PAGEREF _Toc53744575 \h </w:instrText>
      </w:r>
      <w:r w:rsidRPr="00DD3D60">
        <w:fldChar w:fldCharType="separate"/>
      </w:r>
      <w:r w:rsidRPr="00DD3D60">
        <w:t>5</w:t>
      </w:r>
      <w:r w:rsidRPr="00DD3D60">
        <w:fldChar w:fldCharType="end"/>
      </w:r>
    </w:p>
    <w:p w14:paraId="4D457A81" w14:textId="24AF0D09" w:rsidR="006F06C7" w:rsidRPr="00DD3D60" w:rsidRDefault="006F06C7">
      <w:pPr>
        <w:pStyle w:val="TOC2"/>
        <w:rPr>
          <w:rFonts w:eastAsiaTheme="minorEastAsia"/>
          <w:color w:val="auto"/>
        </w:rPr>
      </w:pPr>
      <w:r w:rsidRPr="00DD3D60">
        <w:t>1.2</w:t>
      </w:r>
      <w:r w:rsidRPr="00DD3D60">
        <w:rPr>
          <w:rFonts w:eastAsiaTheme="minorEastAsia"/>
          <w:color w:val="auto"/>
        </w:rPr>
        <w:tab/>
      </w:r>
      <w:r w:rsidRPr="00DD3D60">
        <w:t>Objectives</w:t>
      </w:r>
      <w:r w:rsidRPr="00DD3D60">
        <w:tab/>
      </w:r>
      <w:r w:rsidRPr="00DD3D60">
        <w:fldChar w:fldCharType="begin"/>
      </w:r>
      <w:r w:rsidRPr="00DD3D60">
        <w:instrText xml:space="preserve"> PAGEREF _Toc53744576 \h </w:instrText>
      </w:r>
      <w:r w:rsidRPr="00DD3D60">
        <w:fldChar w:fldCharType="separate"/>
      </w:r>
      <w:r w:rsidRPr="00DD3D60">
        <w:t>5</w:t>
      </w:r>
      <w:r w:rsidRPr="00DD3D60">
        <w:fldChar w:fldCharType="end"/>
      </w:r>
    </w:p>
    <w:p w14:paraId="7D7995AE" w14:textId="7683D9C1" w:rsidR="006F06C7" w:rsidRPr="00DD3D60" w:rsidRDefault="006F06C7">
      <w:pPr>
        <w:pStyle w:val="TOC2"/>
        <w:rPr>
          <w:rFonts w:eastAsiaTheme="minorEastAsia"/>
          <w:color w:val="auto"/>
        </w:rPr>
      </w:pPr>
      <w:r w:rsidRPr="00DD3D60">
        <w:t>1.3</w:t>
      </w:r>
      <w:r w:rsidRPr="00DD3D60">
        <w:rPr>
          <w:rFonts w:eastAsiaTheme="minorEastAsia"/>
          <w:color w:val="auto"/>
        </w:rPr>
        <w:tab/>
      </w:r>
      <w:r w:rsidRPr="00DD3D60">
        <w:t>Rationale of the guideline</w:t>
      </w:r>
      <w:r w:rsidRPr="00DD3D60">
        <w:tab/>
      </w:r>
      <w:r w:rsidRPr="00DD3D60">
        <w:fldChar w:fldCharType="begin"/>
      </w:r>
      <w:r w:rsidRPr="00DD3D60">
        <w:instrText xml:space="preserve"> PAGEREF _Toc53744577 \h </w:instrText>
      </w:r>
      <w:r w:rsidRPr="00DD3D60">
        <w:fldChar w:fldCharType="separate"/>
      </w:r>
      <w:r w:rsidRPr="00DD3D60">
        <w:t>5</w:t>
      </w:r>
      <w:r w:rsidRPr="00DD3D60">
        <w:fldChar w:fldCharType="end"/>
      </w:r>
    </w:p>
    <w:p w14:paraId="3C7026DA" w14:textId="2E7B8FAF" w:rsidR="006F06C7" w:rsidRPr="00DD3D60" w:rsidRDefault="006F06C7">
      <w:pPr>
        <w:pStyle w:val="TOC2"/>
        <w:rPr>
          <w:rFonts w:eastAsiaTheme="minorEastAsia"/>
          <w:color w:val="auto"/>
        </w:rPr>
      </w:pPr>
      <w:r w:rsidRPr="00DD3D60">
        <w:t>1.4</w:t>
      </w:r>
      <w:r w:rsidRPr="00DD3D60">
        <w:rPr>
          <w:rFonts w:eastAsiaTheme="minorEastAsia"/>
          <w:color w:val="auto"/>
        </w:rPr>
        <w:tab/>
      </w:r>
      <w:r w:rsidRPr="00DD3D60">
        <w:t>Relation with other IALA Guidelines</w:t>
      </w:r>
      <w:r w:rsidRPr="00DD3D60">
        <w:tab/>
      </w:r>
      <w:r w:rsidRPr="00DD3D60">
        <w:fldChar w:fldCharType="begin"/>
      </w:r>
      <w:r w:rsidRPr="00DD3D60">
        <w:instrText xml:space="preserve"> PAGEREF _Toc53744578 \h </w:instrText>
      </w:r>
      <w:r w:rsidRPr="00DD3D60">
        <w:fldChar w:fldCharType="separate"/>
      </w:r>
      <w:r w:rsidRPr="00DD3D60">
        <w:t>6</w:t>
      </w:r>
      <w:r w:rsidRPr="00DD3D60">
        <w:fldChar w:fldCharType="end"/>
      </w:r>
    </w:p>
    <w:p w14:paraId="358F4FBD" w14:textId="3E8F924A" w:rsidR="006F06C7" w:rsidRPr="00DD3D60" w:rsidRDefault="006F06C7">
      <w:pPr>
        <w:pStyle w:val="TOC2"/>
        <w:rPr>
          <w:rFonts w:eastAsiaTheme="minorEastAsia"/>
          <w:color w:val="auto"/>
        </w:rPr>
      </w:pPr>
      <w:r w:rsidRPr="00DD3D60">
        <w:t>1.5</w:t>
      </w:r>
      <w:r w:rsidRPr="00DD3D60">
        <w:rPr>
          <w:rFonts w:eastAsiaTheme="minorEastAsia"/>
          <w:color w:val="auto"/>
        </w:rPr>
        <w:tab/>
      </w:r>
      <w:r w:rsidRPr="00DD3D60">
        <w:t>Terminology</w:t>
      </w:r>
      <w:r w:rsidRPr="00DD3D60">
        <w:tab/>
      </w:r>
      <w:r w:rsidRPr="00DD3D60">
        <w:fldChar w:fldCharType="begin"/>
      </w:r>
      <w:r w:rsidRPr="00DD3D60">
        <w:instrText xml:space="preserve"> PAGEREF _Toc53744579 \h </w:instrText>
      </w:r>
      <w:r w:rsidRPr="00DD3D60">
        <w:fldChar w:fldCharType="separate"/>
      </w:r>
      <w:r w:rsidRPr="00DD3D60">
        <w:t>6</w:t>
      </w:r>
      <w:r w:rsidRPr="00DD3D60">
        <w:fldChar w:fldCharType="end"/>
      </w:r>
    </w:p>
    <w:p w14:paraId="55F2D7A1" w14:textId="601A8302" w:rsidR="006F06C7" w:rsidRPr="00DD3D60" w:rsidRDefault="006F06C7">
      <w:pPr>
        <w:pStyle w:val="TOC1"/>
        <w:rPr>
          <w:rFonts w:eastAsiaTheme="minorEastAsia"/>
          <w:b w:val="0"/>
          <w:color w:val="auto"/>
        </w:rPr>
      </w:pPr>
      <w:r w:rsidRPr="00DD3D60">
        <w:t>2</w:t>
      </w:r>
      <w:r w:rsidRPr="00DD3D60">
        <w:rPr>
          <w:rFonts w:eastAsiaTheme="minorEastAsia"/>
          <w:b w:val="0"/>
          <w:color w:val="auto"/>
        </w:rPr>
        <w:tab/>
      </w:r>
      <w:r w:rsidRPr="00DD3D60">
        <w:t>The Risk Management Process</w:t>
      </w:r>
      <w:r w:rsidRPr="00DD3D60">
        <w:tab/>
      </w:r>
      <w:r w:rsidRPr="00DD3D60">
        <w:fldChar w:fldCharType="begin"/>
      </w:r>
      <w:r w:rsidRPr="00DD3D60">
        <w:instrText xml:space="preserve"> PAGEREF _Toc53744580 \h </w:instrText>
      </w:r>
      <w:r w:rsidRPr="00DD3D60">
        <w:fldChar w:fldCharType="separate"/>
      </w:r>
      <w:r w:rsidRPr="00DD3D60">
        <w:t>7</w:t>
      </w:r>
      <w:r w:rsidRPr="00DD3D60">
        <w:fldChar w:fldCharType="end"/>
      </w:r>
    </w:p>
    <w:p w14:paraId="604730C0" w14:textId="1CD44922" w:rsidR="006F06C7" w:rsidRPr="00DD3D60" w:rsidRDefault="006F06C7">
      <w:pPr>
        <w:pStyle w:val="TOC2"/>
        <w:rPr>
          <w:rFonts w:eastAsiaTheme="minorEastAsia"/>
          <w:color w:val="auto"/>
        </w:rPr>
      </w:pPr>
      <w:r w:rsidRPr="00DD3D60">
        <w:t>2.1</w:t>
      </w:r>
      <w:r w:rsidRPr="00DD3D60">
        <w:rPr>
          <w:rFonts w:eastAsiaTheme="minorEastAsia"/>
          <w:color w:val="auto"/>
        </w:rPr>
        <w:tab/>
      </w:r>
      <w:r w:rsidRPr="00DD3D60">
        <w:t>THE IMO Formal Safety Assessment: FOCUS ON RISK ASSESSMENT</w:t>
      </w:r>
      <w:r w:rsidRPr="00DD3D60">
        <w:tab/>
      </w:r>
      <w:r w:rsidRPr="00DD3D60">
        <w:fldChar w:fldCharType="begin"/>
      </w:r>
      <w:r w:rsidRPr="00DD3D60">
        <w:instrText xml:space="preserve"> PAGEREF _Toc53744581 \h </w:instrText>
      </w:r>
      <w:r w:rsidRPr="00DD3D60">
        <w:fldChar w:fldCharType="separate"/>
      </w:r>
      <w:r w:rsidRPr="00DD3D60">
        <w:t>7</w:t>
      </w:r>
      <w:r w:rsidRPr="00DD3D60">
        <w:fldChar w:fldCharType="end"/>
      </w:r>
    </w:p>
    <w:p w14:paraId="262619DB" w14:textId="0EC7A454" w:rsidR="006F06C7" w:rsidRPr="00DD3D60" w:rsidRDefault="006F06C7">
      <w:pPr>
        <w:pStyle w:val="TOC2"/>
        <w:rPr>
          <w:rFonts w:eastAsiaTheme="minorEastAsia"/>
          <w:color w:val="auto"/>
        </w:rPr>
      </w:pPr>
      <w:r w:rsidRPr="00DD3D60">
        <w:t>2.2</w:t>
      </w:r>
      <w:r w:rsidRPr="00DD3D60">
        <w:rPr>
          <w:rFonts w:eastAsiaTheme="minorEastAsia"/>
          <w:color w:val="auto"/>
        </w:rPr>
        <w:tab/>
      </w:r>
      <w:r w:rsidRPr="00DD3D60">
        <w:t>THE ISO 31000 STANDARD ON RISK MANAGEMENT: FOCUS ON ORGANIZATIONAL RISK MANAGEMENT</w:t>
      </w:r>
      <w:r w:rsidRPr="00DD3D60">
        <w:tab/>
      </w:r>
      <w:r w:rsidRPr="00DD3D60">
        <w:fldChar w:fldCharType="begin"/>
      </w:r>
      <w:r w:rsidRPr="00DD3D60">
        <w:instrText xml:space="preserve"> PAGEREF _Toc53744583 \h </w:instrText>
      </w:r>
      <w:r w:rsidRPr="00DD3D60">
        <w:fldChar w:fldCharType="separate"/>
      </w:r>
      <w:r w:rsidRPr="00DD3D60">
        <w:t>9</w:t>
      </w:r>
      <w:r w:rsidRPr="00DD3D60">
        <w:fldChar w:fldCharType="end"/>
      </w:r>
    </w:p>
    <w:p w14:paraId="1EBAB3D0" w14:textId="23747B30" w:rsidR="006F06C7" w:rsidRPr="00DD3D60" w:rsidRDefault="006F06C7">
      <w:pPr>
        <w:pStyle w:val="TOC2"/>
        <w:rPr>
          <w:rFonts w:eastAsiaTheme="minorEastAsia"/>
          <w:color w:val="auto"/>
        </w:rPr>
      </w:pPr>
      <w:r w:rsidRPr="00DD3D60">
        <w:t>2.3</w:t>
      </w:r>
      <w:r w:rsidRPr="00DD3D60">
        <w:rPr>
          <w:rFonts w:eastAsiaTheme="minorEastAsia"/>
          <w:color w:val="auto"/>
        </w:rPr>
        <w:tab/>
      </w:r>
      <w:r w:rsidRPr="00DD3D60">
        <w:t>THE IALA Risk Management Summary (IRMAS)</w:t>
      </w:r>
      <w:r w:rsidRPr="00DD3D60">
        <w:tab/>
      </w:r>
      <w:r w:rsidRPr="00DD3D60">
        <w:fldChar w:fldCharType="begin"/>
      </w:r>
      <w:r w:rsidRPr="00DD3D60">
        <w:instrText xml:space="preserve"> PAGEREF _Toc53744590 \h </w:instrText>
      </w:r>
      <w:r w:rsidRPr="00DD3D60">
        <w:fldChar w:fldCharType="separate"/>
      </w:r>
      <w:r w:rsidRPr="00DD3D60">
        <w:t>10</w:t>
      </w:r>
      <w:r w:rsidRPr="00DD3D60">
        <w:fldChar w:fldCharType="end"/>
      </w:r>
    </w:p>
    <w:p w14:paraId="7B90F073" w14:textId="32FF17F0" w:rsidR="006F06C7" w:rsidRPr="00DD3D60" w:rsidRDefault="006F06C7">
      <w:pPr>
        <w:pStyle w:val="TOC1"/>
        <w:rPr>
          <w:rFonts w:eastAsiaTheme="minorEastAsia"/>
          <w:b w:val="0"/>
          <w:color w:val="auto"/>
        </w:rPr>
      </w:pPr>
      <w:r w:rsidRPr="00DD3D60">
        <w:t>3</w:t>
      </w:r>
      <w:r w:rsidRPr="00DD3D60">
        <w:rPr>
          <w:rFonts w:eastAsiaTheme="minorEastAsia"/>
          <w:b w:val="0"/>
          <w:color w:val="auto"/>
        </w:rPr>
        <w:tab/>
      </w:r>
      <w:r w:rsidRPr="00DD3D60">
        <w:t>The IALA toolbox</w:t>
      </w:r>
      <w:r w:rsidRPr="00DD3D60">
        <w:tab/>
      </w:r>
      <w:r w:rsidRPr="00DD3D60">
        <w:fldChar w:fldCharType="begin"/>
      </w:r>
      <w:r w:rsidRPr="00DD3D60">
        <w:instrText xml:space="preserve"> PAGEREF _Toc53744591 \h </w:instrText>
      </w:r>
      <w:r w:rsidRPr="00DD3D60">
        <w:fldChar w:fldCharType="separate"/>
      </w:r>
      <w:r w:rsidRPr="00DD3D60">
        <w:t>11</w:t>
      </w:r>
      <w:r w:rsidRPr="00DD3D60">
        <w:fldChar w:fldCharType="end"/>
      </w:r>
    </w:p>
    <w:p w14:paraId="02656D55" w14:textId="1DC15457" w:rsidR="006F06C7" w:rsidRPr="00DD3D60" w:rsidRDefault="006F06C7">
      <w:pPr>
        <w:pStyle w:val="TOC2"/>
        <w:rPr>
          <w:rFonts w:eastAsiaTheme="minorEastAsia"/>
          <w:color w:val="auto"/>
        </w:rPr>
      </w:pPr>
      <w:r w:rsidRPr="00DD3D60">
        <w:t>3.1</w:t>
      </w:r>
      <w:r w:rsidRPr="00DD3D60">
        <w:rPr>
          <w:rFonts w:eastAsiaTheme="minorEastAsia"/>
          <w:color w:val="auto"/>
        </w:rPr>
        <w:tab/>
      </w:r>
      <w:r w:rsidRPr="00DD3D60">
        <w:t>PAWSA mkii</w:t>
      </w:r>
      <w:r w:rsidRPr="00DD3D60">
        <w:tab/>
      </w:r>
      <w:r w:rsidRPr="00DD3D60">
        <w:fldChar w:fldCharType="begin"/>
      </w:r>
      <w:r w:rsidRPr="00DD3D60">
        <w:instrText xml:space="preserve"> PAGEREF _Toc53744592 \h </w:instrText>
      </w:r>
      <w:r w:rsidRPr="00DD3D60">
        <w:fldChar w:fldCharType="separate"/>
      </w:r>
      <w:r w:rsidRPr="00DD3D60">
        <w:t>12</w:t>
      </w:r>
      <w:r w:rsidRPr="00DD3D60">
        <w:fldChar w:fldCharType="end"/>
      </w:r>
    </w:p>
    <w:p w14:paraId="08200B9B" w14:textId="35F2EBED" w:rsidR="006F06C7" w:rsidRPr="00DD3D60" w:rsidRDefault="006F06C7">
      <w:pPr>
        <w:pStyle w:val="TOC2"/>
        <w:rPr>
          <w:rFonts w:eastAsiaTheme="minorEastAsia"/>
          <w:color w:val="auto"/>
        </w:rPr>
      </w:pPr>
      <w:r w:rsidRPr="00DD3D60">
        <w:t>3.2</w:t>
      </w:r>
      <w:r w:rsidRPr="00DD3D60">
        <w:rPr>
          <w:rFonts w:eastAsiaTheme="minorEastAsia"/>
          <w:color w:val="auto"/>
        </w:rPr>
        <w:tab/>
      </w:r>
      <w:r w:rsidRPr="00DD3D60">
        <w:t>IWRAP</w:t>
      </w:r>
      <w:r w:rsidRPr="00DD3D60">
        <w:tab/>
      </w:r>
      <w:r w:rsidRPr="00DD3D60">
        <w:fldChar w:fldCharType="begin"/>
      </w:r>
      <w:r w:rsidRPr="00DD3D60">
        <w:instrText xml:space="preserve"> PAGEREF _Toc53744593 \h </w:instrText>
      </w:r>
      <w:r w:rsidRPr="00DD3D60">
        <w:fldChar w:fldCharType="separate"/>
      </w:r>
      <w:r w:rsidRPr="00DD3D60">
        <w:t>13</w:t>
      </w:r>
      <w:r w:rsidRPr="00DD3D60">
        <w:fldChar w:fldCharType="end"/>
      </w:r>
    </w:p>
    <w:p w14:paraId="5069F5DA" w14:textId="03D7AEFE" w:rsidR="006F06C7" w:rsidRPr="00DD3D60" w:rsidRDefault="006F06C7">
      <w:pPr>
        <w:pStyle w:val="TOC2"/>
        <w:rPr>
          <w:rFonts w:eastAsiaTheme="minorEastAsia"/>
          <w:color w:val="auto"/>
        </w:rPr>
      </w:pPr>
      <w:r w:rsidRPr="00DD3D60">
        <w:t>3.3</w:t>
      </w:r>
      <w:r w:rsidRPr="00DD3D60">
        <w:rPr>
          <w:rFonts w:eastAsiaTheme="minorEastAsia"/>
          <w:color w:val="auto"/>
        </w:rPr>
        <w:tab/>
      </w:r>
      <w:r w:rsidRPr="00DD3D60">
        <w:t>SIRA</w:t>
      </w:r>
      <w:r w:rsidRPr="00DD3D60">
        <w:tab/>
      </w:r>
      <w:r w:rsidRPr="00DD3D60">
        <w:fldChar w:fldCharType="begin"/>
      </w:r>
      <w:r w:rsidRPr="00DD3D60">
        <w:instrText xml:space="preserve"> PAGEREF _Toc53744594 \h </w:instrText>
      </w:r>
      <w:r w:rsidRPr="00DD3D60">
        <w:fldChar w:fldCharType="separate"/>
      </w:r>
      <w:r w:rsidRPr="00DD3D60">
        <w:t>14</w:t>
      </w:r>
      <w:r w:rsidRPr="00DD3D60">
        <w:fldChar w:fldCharType="end"/>
      </w:r>
    </w:p>
    <w:p w14:paraId="0C09940A" w14:textId="76DFA001" w:rsidR="006F06C7" w:rsidRPr="00DD3D60" w:rsidRDefault="006F06C7">
      <w:pPr>
        <w:pStyle w:val="TOC2"/>
        <w:rPr>
          <w:rFonts w:eastAsiaTheme="minorEastAsia"/>
          <w:color w:val="auto"/>
        </w:rPr>
      </w:pPr>
      <w:r w:rsidRPr="00DD3D60">
        <w:t>3.4</w:t>
      </w:r>
      <w:r w:rsidRPr="00DD3D60">
        <w:rPr>
          <w:rFonts w:eastAsiaTheme="minorEastAsia"/>
          <w:color w:val="auto"/>
        </w:rPr>
        <w:tab/>
      </w:r>
      <w:r w:rsidRPr="00DD3D60">
        <w:t>Simulation</w:t>
      </w:r>
      <w:r w:rsidRPr="00DD3D60">
        <w:tab/>
      </w:r>
      <w:r w:rsidRPr="00DD3D60">
        <w:fldChar w:fldCharType="begin"/>
      </w:r>
      <w:r w:rsidRPr="00DD3D60">
        <w:instrText xml:space="preserve"> PAGEREF _Toc53744595 \h </w:instrText>
      </w:r>
      <w:r w:rsidRPr="00DD3D60">
        <w:fldChar w:fldCharType="separate"/>
      </w:r>
      <w:r w:rsidRPr="00DD3D60">
        <w:t>15</w:t>
      </w:r>
      <w:r w:rsidRPr="00DD3D60">
        <w:fldChar w:fldCharType="end"/>
      </w:r>
    </w:p>
    <w:p w14:paraId="668104BE" w14:textId="2B8B7D94" w:rsidR="006F06C7" w:rsidRPr="00DD3D60" w:rsidRDefault="006F06C7">
      <w:pPr>
        <w:pStyle w:val="TOC1"/>
        <w:rPr>
          <w:rFonts w:eastAsiaTheme="minorEastAsia"/>
          <w:b w:val="0"/>
          <w:color w:val="auto"/>
        </w:rPr>
      </w:pPr>
      <w:r w:rsidRPr="00DD3D60">
        <w:t>4</w:t>
      </w:r>
      <w:r w:rsidRPr="00DD3D60">
        <w:rPr>
          <w:rFonts w:eastAsiaTheme="minorEastAsia"/>
          <w:b w:val="0"/>
          <w:color w:val="auto"/>
        </w:rPr>
        <w:tab/>
      </w:r>
      <w:r w:rsidRPr="00DD3D60">
        <w:t>Selection of suitable tools</w:t>
      </w:r>
      <w:r w:rsidRPr="00DD3D60">
        <w:tab/>
      </w:r>
      <w:r w:rsidRPr="00DD3D60">
        <w:fldChar w:fldCharType="begin"/>
      </w:r>
      <w:r w:rsidRPr="00DD3D60">
        <w:instrText xml:space="preserve"> PAGEREF _Toc53744614 \h </w:instrText>
      </w:r>
      <w:r w:rsidRPr="00DD3D60">
        <w:fldChar w:fldCharType="separate"/>
      </w:r>
      <w:r w:rsidRPr="00DD3D60">
        <w:t>16</w:t>
      </w:r>
      <w:r w:rsidRPr="00DD3D60">
        <w:fldChar w:fldCharType="end"/>
      </w:r>
    </w:p>
    <w:p w14:paraId="7E9FE74E" w14:textId="7DBC43E3" w:rsidR="006F06C7" w:rsidRPr="00DD3D60" w:rsidRDefault="006F06C7">
      <w:pPr>
        <w:pStyle w:val="TOC1"/>
        <w:rPr>
          <w:rFonts w:eastAsiaTheme="minorEastAsia"/>
          <w:b w:val="0"/>
          <w:color w:val="auto"/>
        </w:rPr>
      </w:pPr>
      <w:r w:rsidRPr="00DD3D60">
        <w:t>5</w:t>
      </w:r>
      <w:r w:rsidRPr="00DD3D60">
        <w:rPr>
          <w:rFonts w:eastAsiaTheme="minorEastAsia"/>
          <w:b w:val="0"/>
          <w:color w:val="auto"/>
        </w:rPr>
        <w:tab/>
      </w:r>
      <w:r w:rsidRPr="00DD3D60">
        <w:t>REFERENCES</w:t>
      </w:r>
      <w:r w:rsidRPr="00DD3D60">
        <w:tab/>
      </w:r>
      <w:r w:rsidRPr="00DD3D60">
        <w:fldChar w:fldCharType="begin"/>
      </w:r>
      <w:r w:rsidRPr="00DD3D60">
        <w:instrText xml:space="preserve"> PAGEREF _Toc53744615 \h </w:instrText>
      </w:r>
      <w:r w:rsidRPr="00DD3D60">
        <w:fldChar w:fldCharType="separate"/>
      </w:r>
      <w:r w:rsidRPr="00DD3D60">
        <w:t>17</w:t>
      </w:r>
      <w:r w:rsidRPr="00DD3D60">
        <w:fldChar w:fldCharType="end"/>
      </w:r>
    </w:p>
    <w:p w14:paraId="4890B221" w14:textId="77777777" w:rsidR="00642025" w:rsidRPr="00DD3D60" w:rsidRDefault="004A4EC4" w:rsidP="00BA5754">
      <w:pPr>
        <w:rPr>
          <w:noProof/>
        </w:rPr>
      </w:pPr>
      <w:r w:rsidRPr="00DD3D60">
        <w:rPr>
          <w:noProof/>
        </w:rPr>
        <w:fldChar w:fldCharType="end"/>
      </w:r>
    </w:p>
    <w:p w14:paraId="4890B222" w14:textId="77777777" w:rsidR="0078486B" w:rsidRPr="00DD3D60" w:rsidRDefault="002F265A" w:rsidP="00C9558A">
      <w:pPr>
        <w:pStyle w:val="ListofFigures"/>
      </w:pPr>
      <w:r w:rsidRPr="00DD3D60">
        <w:t>List of Tables</w:t>
      </w:r>
    </w:p>
    <w:p w14:paraId="48EA6835" w14:textId="1B403352" w:rsidR="006F06C7" w:rsidRPr="00DD3D60" w:rsidRDefault="00923B4D">
      <w:pPr>
        <w:pStyle w:val="TableofFigures"/>
        <w:rPr>
          <w:rFonts w:eastAsiaTheme="minorEastAsia"/>
          <w:i w:val="0"/>
          <w:noProof/>
        </w:rPr>
      </w:pPr>
      <w:r w:rsidRPr="00DD3D60">
        <w:fldChar w:fldCharType="begin"/>
      </w:r>
      <w:r w:rsidRPr="00DD3D60">
        <w:instrText xml:space="preserve"> TOC \t "Table caption" \c </w:instrText>
      </w:r>
      <w:r w:rsidRPr="00DD3D60">
        <w:fldChar w:fldCharType="separate"/>
      </w:r>
      <w:r w:rsidR="006F06C7" w:rsidRPr="00DD3D60">
        <w:rPr>
          <w:noProof/>
        </w:rPr>
        <w:t>Table 1</w:t>
      </w:r>
      <w:r w:rsidR="006F06C7" w:rsidRPr="00DD3D60">
        <w:rPr>
          <w:rFonts w:eastAsiaTheme="minorEastAsia"/>
          <w:i w:val="0"/>
          <w:noProof/>
        </w:rPr>
        <w:tab/>
      </w:r>
      <w:r w:rsidR="006F06C7" w:rsidRPr="00DD3D60">
        <w:rPr>
          <w:noProof/>
        </w:rPr>
        <w:t>Formal Safety Assessment process: Steps, key questions, and outputs</w:t>
      </w:r>
      <w:r w:rsidR="006F06C7" w:rsidRPr="00DD3D60">
        <w:rPr>
          <w:noProof/>
        </w:rPr>
        <w:tab/>
      </w:r>
      <w:r w:rsidR="006F06C7" w:rsidRPr="00DD3D60">
        <w:rPr>
          <w:noProof/>
        </w:rPr>
        <w:fldChar w:fldCharType="begin"/>
      </w:r>
      <w:r w:rsidR="006F06C7" w:rsidRPr="00DD3D60">
        <w:rPr>
          <w:noProof/>
        </w:rPr>
        <w:instrText xml:space="preserve"> PAGEREF _Toc53744650 \h </w:instrText>
      </w:r>
      <w:r w:rsidR="006F06C7" w:rsidRPr="00DD3D60">
        <w:rPr>
          <w:noProof/>
        </w:rPr>
      </w:r>
      <w:r w:rsidR="006F06C7" w:rsidRPr="00DD3D60">
        <w:rPr>
          <w:noProof/>
        </w:rPr>
        <w:fldChar w:fldCharType="separate"/>
      </w:r>
      <w:r w:rsidR="006F06C7" w:rsidRPr="00DD3D60">
        <w:rPr>
          <w:noProof/>
        </w:rPr>
        <w:t>8</w:t>
      </w:r>
      <w:r w:rsidR="006F06C7" w:rsidRPr="00DD3D60">
        <w:rPr>
          <w:noProof/>
        </w:rPr>
        <w:fldChar w:fldCharType="end"/>
      </w:r>
    </w:p>
    <w:p w14:paraId="63AC8A06" w14:textId="6C9CC4F5" w:rsidR="006F06C7" w:rsidRPr="00DD3D60" w:rsidRDefault="006F06C7">
      <w:pPr>
        <w:pStyle w:val="TableofFigures"/>
        <w:rPr>
          <w:rFonts w:eastAsiaTheme="minorEastAsia"/>
          <w:i w:val="0"/>
          <w:noProof/>
        </w:rPr>
      </w:pPr>
      <w:r w:rsidRPr="00DD3D60">
        <w:rPr>
          <w:noProof/>
        </w:rPr>
        <w:t>Table 2</w:t>
      </w:r>
      <w:r w:rsidRPr="00DD3D60">
        <w:rPr>
          <w:rFonts w:eastAsiaTheme="minorEastAsia"/>
          <w:i w:val="0"/>
          <w:noProof/>
        </w:rPr>
        <w:tab/>
      </w:r>
      <w:r w:rsidRPr="00DD3D60">
        <w:rPr>
          <w:noProof/>
        </w:rPr>
        <w:t>Risk assessment methods and supportive tools</w:t>
      </w:r>
      <w:r w:rsidRPr="00DD3D60">
        <w:rPr>
          <w:noProof/>
        </w:rPr>
        <w:tab/>
      </w:r>
      <w:r w:rsidRPr="00DD3D60">
        <w:rPr>
          <w:noProof/>
        </w:rPr>
        <w:fldChar w:fldCharType="begin"/>
      </w:r>
      <w:r w:rsidRPr="00DD3D60">
        <w:rPr>
          <w:noProof/>
        </w:rPr>
        <w:instrText xml:space="preserve"> PAGEREF _Toc53744651 \h </w:instrText>
      </w:r>
      <w:r w:rsidRPr="00DD3D60">
        <w:rPr>
          <w:noProof/>
        </w:rPr>
      </w:r>
      <w:r w:rsidRPr="00DD3D60">
        <w:rPr>
          <w:noProof/>
        </w:rPr>
        <w:fldChar w:fldCharType="separate"/>
      </w:r>
      <w:r w:rsidRPr="00DD3D60">
        <w:rPr>
          <w:noProof/>
        </w:rPr>
        <w:t>16</w:t>
      </w:r>
      <w:r w:rsidRPr="00DD3D60">
        <w:rPr>
          <w:noProof/>
        </w:rPr>
        <w:fldChar w:fldCharType="end"/>
      </w:r>
    </w:p>
    <w:p w14:paraId="4890B227" w14:textId="77777777" w:rsidR="00161325" w:rsidRPr="00DD3D60" w:rsidRDefault="00923B4D" w:rsidP="00BA5754">
      <w:r w:rsidRPr="00DD3D60">
        <w:fldChar w:fldCharType="end"/>
      </w:r>
    </w:p>
    <w:p w14:paraId="4890B228" w14:textId="77777777" w:rsidR="00994D97" w:rsidRPr="00DD3D60" w:rsidRDefault="00994D97" w:rsidP="00C9558A">
      <w:pPr>
        <w:pStyle w:val="ListofFigures"/>
      </w:pPr>
      <w:r w:rsidRPr="00DD3D60">
        <w:t>List of Figures</w:t>
      </w:r>
    </w:p>
    <w:p w14:paraId="61776C4A" w14:textId="1243A12B" w:rsidR="00730E8F" w:rsidRPr="00DD3D60" w:rsidRDefault="00923B4D">
      <w:pPr>
        <w:pStyle w:val="TableofFigures"/>
        <w:rPr>
          <w:rFonts w:eastAsiaTheme="minorEastAsia"/>
          <w:i w:val="0"/>
          <w:noProof/>
        </w:rPr>
      </w:pPr>
      <w:r w:rsidRPr="00DD3D60">
        <w:fldChar w:fldCharType="begin"/>
      </w:r>
      <w:r w:rsidRPr="00DD3D60">
        <w:instrText xml:space="preserve"> TOC \t "Figure caption" \c </w:instrText>
      </w:r>
      <w:r w:rsidRPr="00DD3D60">
        <w:fldChar w:fldCharType="separate"/>
      </w:r>
      <w:r w:rsidR="00730E8F" w:rsidRPr="00DD3D60">
        <w:rPr>
          <w:rFonts w:eastAsia="Times New Roman" w:cs="Times New Roman"/>
          <w:noProof/>
        </w:rPr>
        <w:t>Figure 1</w:t>
      </w:r>
      <w:r w:rsidR="00730E8F" w:rsidRPr="00DD3D60">
        <w:rPr>
          <w:rFonts w:eastAsiaTheme="minorEastAsia"/>
          <w:i w:val="0"/>
          <w:noProof/>
        </w:rPr>
        <w:tab/>
      </w:r>
      <w:r w:rsidR="00730E8F" w:rsidRPr="00DD3D60">
        <w:rPr>
          <w:rFonts w:eastAsia="Times New Roman" w:cs="Times New Roman"/>
          <w:noProof/>
        </w:rPr>
        <w:t>Overview of associated documentsf</w:t>
      </w:r>
      <w:r w:rsidR="00730E8F" w:rsidRPr="00DD3D60">
        <w:rPr>
          <w:noProof/>
        </w:rPr>
        <w:tab/>
      </w:r>
      <w:r w:rsidR="00730E8F" w:rsidRPr="00DD3D60">
        <w:rPr>
          <w:noProof/>
        </w:rPr>
        <w:fldChar w:fldCharType="begin"/>
      </w:r>
      <w:r w:rsidR="00730E8F" w:rsidRPr="00DD3D60">
        <w:rPr>
          <w:noProof/>
        </w:rPr>
        <w:instrText xml:space="preserve"> PAGEREF _Toc53736092 \h </w:instrText>
      </w:r>
      <w:r w:rsidR="00730E8F" w:rsidRPr="00DD3D60">
        <w:rPr>
          <w:noProof/>
        </w:rPr>
      </w:r>
      <w:r w:rsidR="00730E8F" w:rsidRPr="00DD3D60">
        <w:rPr>
          <w:noProof/>
        </w:rPr>
        <w:fldChar w:fldCharType="separate"/>
      </w:r>
      <w:r w:rsidR="00730E8F" w:rsidRPr="00DD3D60">
        <w:rPr>
          <w:noProof/>
        </w:rPr>
        <w:t>6</w:t>
      </w:r>
      <w:r w:rsidR="00730E8F" w:rsidRPr="00DD3D60">
        <w:rPr>
          <w:noProof/>
        </w:rPr>
        <w:fldChar w:fldCharType="end"/>
      </w:r>
    </w:p>
    <w:p w14:paraId="3D824E37" w14:textId="2ED25564" w:rsidR="00730E8F" w:rsidRPr="00DD3D60" w:rsidRDefault="00730E8F">
      <w:pPr>
        <w:pStyle w:val="TableofFigures"/>
        <w:rPr>
          <w:rFonts w:eastAsiaTheme="minorEastAsia"/>
          <w:i w:val="0"/>
          <w:noProof/>
        </w:rPr>
      </w:pPr>
      <w:r w:rsidRPr="00DD3D60">
        <w:rPr>
          <w:noProof/>
        </w:rPr>
        <w:t>Figure 2</w:t>
      </w:r>
      <w:r w:rsidRPr="00DD3D60">
        <w:rPr>
          <w:rFonts w:eastAsiaTheme="minorEastAsia"/>
          <w:i w:val="0"/>
          <w:noProof/>
        </w:rPr>
        <w:tab/>
      </w:r>
      <w:r w:rsidRPr="00DD3D60">
        <w:rPr>
          <w:noProof/>
        </w:rPr>
        <w:t>Formal Safety Assessment process steps and information flows</w:t>
      </w:r>
      <w:r w:rsidRPr="00DD3D60">
        <w:rPr>
          <w:noProof/>
        </w:rPr>
        <w:tab/>
      </w:r>
      <w:r w:rsidRPr="00DD3D60">
        <w:rPr>
          <w:noProof/>
        </w:rPr>
        <w:fldChar w:fldCharType="begin"/>
      </w:r>
      <w:r w:rsidRPr="00DD3D60">
        <w:rPr>
          <w:noProof/>
        </w:rPr>
        <w:instrText xml:space="preserve"> PAGEREF _Toc53736093 \h </w:instrText>
      </w:r>
      <w:r w:rsidRPr="00DD3D60">
        <w:rPr>
          <w:noProof/>
        </w:rPr>
      </w:r>
      <w:r w:rsidRPr="00DD3D60">
        <w:rPr>
          <w:noProof/>
        </w:rPr>
        <w:fldChar w:fldCharType="separate"/>
      </w:r>
      <w:r w:rsidRPr="00DD3D60">
        <w:rPr>
          <w:noProof/>
        </w:rPr>
        <w:t>8</w:t>
      </w:r>
      <w:r w:rsidRPr="00DD3D60">
        <w:rPr>
          <w:noProof/>
        </w:rPr>
        <w:fldChar w:fldCharType="end"/>
      </w:r>
    </w:p>
    <w:p w14:paraId="4AFF6D12" w14:textId="2A5DECF6" w:rsidR="00730E8F" w:rsidRPr="00DD3D60" w:rsidRDefault="00730E8F">
      <w:pPr>
        <w:pStyle w:val="TableofFigures"/>
        <w:rPr>
          <w:rFonts w:eastAsiaTheme="minorEastAsia"/>
          <w:i w:val="0"/>
          <w:noProof/>
        </w:rPr>
      </w:pPr>
      <w:r w:rsidRPr="00DD3D60">
        <w:rPr>
          <w:noProof/>
        </w:rPr>
        <w:t>Figure 3</w:t>
      </w:r>
      <w:r w:rsidRPr="00DD3D60">
        <w:rPr>
          <w:rFonts w:eastAsiaTheme="minorEastAsia"/>
          <w:i w:val="0"/>
          <w:noProof/>
        </w:rPr>
        <w:tab/>
      </w:r>
      <w:r w:rsidRPr="00DD3D60">
        <w:rPr>
          <w:noProof/>
        </w:rPr>
        <w:t>Risk management process in an organization</w:t>
      </w:r>
      <w:r w:rsidRPr="00DD3D60">
        <w:rPr>
          <w:noProof/>
        </w:rPr>
        <w:tab/>
      </w:r>
      <w:r w:rsidRPr="00DD3D60">
        <w:rPr>
          <w:noProof/>
        </w:rPr>
        <w:fldChar w:fldCharType="begin"/>
      </w:r>
      <w:r w:rsidRPr="00DD3D60">
        <w:rPr>
          <w:noProof/>
        </w:rPr>
        <w:instrText xml:space="preserve"> PAGEREF _Toc53736094 \h </w:instrText>
      </w:r>
      <w:r w:rsidRPr="00DD3D60">
        <w:rPr>
          <w:noProof/>
        </w:rPr>
      </w:r>
      <w:r w:rsidRPr="00DD3D60">
        <w:rPr>
          <w:noProof/>
        </w:rPr>
        <w:fldChar w:fldCharType="separate"/>
      </w:r>
      <w:r w:rsidRPr="00DD3D60">
        <w:rPr>
          <w:noProof/>
        </w:rPr>
        <w:t>10</w:t>
      </w:r>
      <w:r w:rsidRPr="00DD3D60">
        <w:rPr>
          <w:noProof/>
        </w:rPr>
        <w:fldChar w:fldCharType="end"/>
      </w:r>
    </w:p>
    <w:p w14:paraId="4890B22A" w14:textId="77777777" w:rsidR="005E4659" w:rsidRPr="00DD3D60" w:rsidRDefault="00923B4D" w:rsidP="00BA5754">
      <w:r w:rsidRPr="00DD3D60">
        <w:fldChar w:fldCharType="end"/>
      </w:r>
    </w:p>
    <w:p w14:paraId="4890B22E" w14:textId="786C91D8" w:rsidR="00B07717" w:rsidRPr="00DD3D60" w:rsidRDefault="00B07717" w:rsidP="007D1805">
      <w:pPr>
        <w:pStyle w:val="TableofFigures"/>
      </w:pPr>
    </w:p>
    <w:p w14:paraId="4890B22F" w14:textId="77777777" w:rsidR="00790277" w:rsidRPr="00DD3D60" w:rsidRDefault="00790277" w:rsidP="003274DB">
      <w:pPr>
        <w:sectPr w:rsidR="00790277" w:rsidRPr="00DD3D60"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890B230" w14:textId="4ADC3FC0" w:rsidR="004944C8" w:rsidRPr="00DD3D60" w:rsidRDefault="00ED4450" w:rsidP="00DE2814">
      <w:pPr>
        <w:pStyle w:val="Heading1"/>
      </w:pPr>
      <w:bookmarkStart w:id="25" w:name="_Toc53744574"/>
      <w:r w:rsidRPr="00DD3D60">
        <w:lastRenderedPageBreak/>
        <w:t>I</w:t>
      </w:r>
      <w:r w:rsidR="00623ABC" w:rsidRPr="00DD3D60">
        <w:t>ntroduction</w:t>
      </w:r>
      <w:bookmarkEnd w:id="25"/>
    </w:p>
    <w:p w14:paraId="4890B231" w14:textId="77777777" w:rsidR="004944C8" w:rsidRPr="00DD3D60" w:rsidRDefault="004944C8" w:rsidP="004944C8">
      <w:pPr>
        <w:pStyle w:val="Heading1separatationline"/>
      </w:pPr>
    </w:p>
    <w:p w14:paraId="4890B232" w14:textId="77777777" w:rsidR="00A524B5" w:rsidRPr="00DD3D60" w:rsidRDefault="00114A2A" w:rsidP="006744D8">
      <w:pPr>
        <w:pStyle w:val="Heading2"/>
      </w:pPr>
      <w:bookmarkStart w:id="26" w:name="_Toc53744575"/>
      <w:r w:rsidRPr="00DD3D60">
        <w:t>Scope</w:t>
      </w:r>
      <w:bookmarkEnd w:id="26"/>
    </w:p>
    <w:p w14:paraId="4890B233" w14:textId="77777777" w:rsidR="00A524B5" w:rsidRPr="00DD3D60" w:rsidRDefault="00A524B5" w:rsidP="00A524B5">
      <w:pPr>
        <w:pStyle w:val="Heading2separationline"/>
      </w:pPr>
    </w:p>
    <w:p w14:paraId="4890B234" w14:textId="76650624" w:rsidR="002961AA" w:rsidRPr="00DD3D60" w:rsidRDefault="00114A2A" w:rsidP="00622455">
      <w:pPr>
        <w:pStyle w:val="BodyText"/>
        <w:jc w:val="both"/>
      </w:pPr>
      <w:r w:rsidRPr="00DD3D60">
        <w:t xml:space="preserve">This </w:t>
      </w:r>
      <w:r w:rsidR="004D35AA" w:rsidRPr="00DD3D60">
        <w:t xml:space="preserve">document </w:t>
      </w:r>
      <w:r w:rsidRPr="00DD3D60">
        <w:t xml:space="preserve">provides </w:t>
      </w:r>
      <w:r w:rsidR="004D35AA" w:rsidRPr="00DD3D60">
        <w:t>guid</w:t>
      </w:r>
      <w:r w:rsidR="00D3155C" w:rsidRPr="00DD3D60">
        <w:t>ance to</w:t>
      </w:r>
      <w:r w:rsidR="004D35AA" w:rsidRPr="00DD3D60">
        <w:t xml:space="preserve"> AtoN authorities in applying risk management to their activities. </w:t>
      </w:r>
      <w:r w:rsidR="005A3868" w:rsidRPr="00DD3D60">
        <w:t>Formal Safety Assessm</w:t>
      </w:r>
      <w:r w:rsidR="00D3155C" w:rsidRPr="00DD3D60">
        <w:t xml:space="preserve">ent </w:t>
      </w:r>
      <w:r w:rsidR="00DF25DE" w:rsidRPr="00DD3D60">
        <w:t xml:space="preserve">(FSA) </w:t>
      </w:r>
      <w:r w:rsidR="00D3155C" w:rsidRPr="00DD3D60">
        <w:t xml:space="preserve">has been recommended by </w:t>
      </w:r>
      <w:r w:rsidR="00DF25DE" w:rsidRPr="00DD3D60">
        <w:t>the International Maritime Organization (</w:t>
      </w:r>
      <w:r w:rsidR="00D3155C" w:rsidRPr="00DD3D60">
        <w:t>IMO</w:t>
      </w:r>
      <w:r w:rsidR="00DF25DE" w:rsidRPr="00DD3D60">
        <w:t>)</w:t>
      </w:r>
      <w:r w:rsidR="00D3155C" w:rsidRPr="00DD3D60">
        <w:t xml:space="preserve"> for use by marit</w:t>
      </w:r>
      <w:r w:rsidR="00CA551E" w:rsidRPr="00DD3D60">
        <w:t>i</w:t>
      </w:r>
      <w:r w:rsidR="00D3155C" w:rsidRPr="00DD3D60">
        <w:t xml:space="preserve">me </w:t>
      </w:r>
      <w:r w:rsidR="00DF25DE" w:rsidRPr="00DD3D60">
        <w:t>authorities</w:t>
      </w:r>
      <w:r w:rsidR="00D3155C" w:rsidRPr="00DD3D60">
        <w:t xml:space="preserve">. </w:t>
      </w:r>
      <w:r w:rsidR="004D35AA" w:rsidRPr="00DD3D60">
        <w:t xml:space="preserve">The </w:t>
      </w:r>
      <w:r w:rsidR="00D3155C" w:rsidRPr="00DD3D60">
        <w:t xml:space="preserve">broader </w:t>
      </w:r>
      <w:r w:rsidR="004D35AA" w:rsidRPr="00DD3D60">
        <w:t xml:space="preserve">concept of </w:t>
      </w:r>
      <w:r w:rsidR="00DF25DE" w:rsidRPr="00DD3D60">
        <w:t xml:space="preserve">organizational </w:t>
      </w:r>
      <w:r w:rsidR="004D35AA" w:rsidRPr="00DD3D60">
        <w:t>risk management</w:t>
      </w:r>
      <w:r w:rsidR="00D3155C" w:rsidRPr="00DD3D60">
        <w:t>, within which FSA should be integrated,</w:t>
      </w:r>
      <w:r w:rsidR="004D35AA" w:rsidRPr="00DD3D60">
        <w:t xml:space="preserve"> is </w:t>
      </w:r>
      <w:r w:rsidR="00DF25DE" w:rsidRPr="00DD3D60">
        <w:t xml:space="preserve">described by </w:t>
      </w:r>
      <w:r w:rsidR="004D35AA" w:rsidRPr="00DD3D60">
        <w:t>the ISO31000 standard.</w:t>
      </w:r>
      <w:r w:rsidRPr="00DD3D60">
        <w:t xml:space="preserve"> </w:t>
      </w:r>
      <w:r w:rsidR="00CA551E" w:rsidRPr="00DD3D60">
        <w:t>The tools of the IALA Risk Management Toolbox are introduced</w:t>
      </w:r>
      <w:r w:rsidR="00DF25DE" w:rsidRPr="00DD3D60">
        <w:t xml:space="preserve">, indicating </w:t>
      </w:r>
      <w:r w:rsidR="00CA551E" w:rsidRPr="00DD3D60">
        <w:t xml:space="preserve">how they </w:t>
      </w:r>
      <w:r w:rsidR="00DF25DE" w:rsidRPr="00DD3D60">
        <w:t xml:space="preserve">can </w:t>
      </w:r>
      <w:r w:rsidR="00CA551E" w:rsidRPr="00DD3D60">
        <w:t>support the risk management process.</w:t>
      </w:r>
    </w:p>
    <w:p w14:paraId="4890B235" w14:textId="77777777" w:rsidR="00114A2A" w:rsidRPr="00DD3D60" w:rsidRDefault="00114A2A" w:rsidP="00114A2A">
      <w:pPr>
        <w:pStyle w:val="BodyText"/>
      </w:pPr>
      <w:commentRangeStart w:id="27"/>
      <w:r w:rsidRPr="00DD3D60">
        <w:t>The intended audience of this Guideline is AtoN authorities</w:t>
      </w:r>
      <w:r w:rsidR="00334CF9" w:rsidRPr="00DD3D60">
        <w:t xml:space="preserve"> and other maritime stakeholders.</w:t>
      </w:r>
      <w:commentRangeEnd w:id="27"/>
      <w:r w:rsidRPr="00DD3D60">
        <w:rPr>
          <w:rStyle w:val="CommentReference"/>
        </w:rPr>
        <w:commentReference w:id="27"/>
      </w:r>
    </w:p>
    <w:p w14:paraId="4890B236" w14:textId="77777777" w:rsidR="00A524B5" w:rsidRPr="00DD3D60" w:rsidRDefault="00114A2A" w:rsidP="00F11764">
      <w:pPr>
        <w:pStyle w:val="Heading2"/>
      </w:pPr>
      <w:bookmarkStart w:id="28" w:name="_Toc22072141"/>
      <w:bookmarkStart w:id="29" w:name="_Toc22074978"/>
      <w:bookmarkStart w:id="30" w:name="_Toc53744576"/>
      <w:bookmarkEnd w:id="28"/>
      <w:bookmarkEnd w:id="29"/>
      <w:r w:rsidRPr="00DD3D60">
        <w:t>Objectives</w:t>
      </w:r>
      <w:bookmarkEnd w:id="30"/>
    </w:p>
    <w:p w14:paraId="4890B237" w14:textId="77777777" w:rsidR="00A524B5" w:rsidRPr="00DD3D60" w:rsidRDefault="00A524B5" w:rsidP="00A524B5">
      <w:pPr>
        <w:pStyle w:val="Heading2separationline"/>
      </w:pPr>
    </w:p>
    <w:p w14:paraId="4890B238" w14:textId="04DC912A" w:rsidR="00114A2A" w:rsidRPr="00DD3D60" w:rsidRDefault="00114A2A" w:rsidP="00114A2A">
      <w:pPr>
        <w:pStyle w:val="BodyText"/>
      </w:pPr>
      <w:r w:rsidRPr="00DD3D60">
        <w:t>This Guideline has following objectives</w:t>
      </w:r>
      <w:r w:rsidR="00C31E2F" w:rsidRPr="00DD3D60">
        <w:t xml:space="preserve"> in the context of the requirements for the competent AtoN authorities</w:t>
      </w:r>
      <w:r w:rsidRPr="00DD3D60">
        <w:t>:</w:t>
      </w:r>
    </w:p>
    <w:p w14:paraId="4890B239" w14:textId="7C484E20" w:rsidR="00114A2A" w:rsidRPr="00DD3D60" w:rsidRDefault="00114A2A" w:rsidP="00506B55">
      <w:pPr>
        <w:pStyle w:val="BodyText"/>
        <w:numPr>
          <w:ilvl w:val="0"/>
          <w:numId w:val="36"/>
        </w:numPr>
      </w:pPr>
      <w:r w:rsidRPr="00DD3D60">
        <w:t>To provide a broad understanding of the risk management process</w:t>
      </w:r>
    </w:p>
    <w:p w14:paraId="71238050" w14:textId="05E67BC5" w:rsidR="00AD59FB" w:rsidRPr="00DD3D60" w:rsidRDefault="00AD59FB" w:rsidP="00AD59FB">
      <w:pPr>
        <w:pStyle w:val="BodyText"/>
        <w:numPr>
          <w:ilvl w:val="0"/>
          <w:numId w:val="36"/>
        </w:numPr>
      </w:pPr>
      <w:r w:rsidRPr="00DD3D60">
        <w:t xml:space="preserve">To strengthen the practice </w:t>
      </w:r>
      <w:r w:rsidR="00B347A2" w:rsidRPr="00DD3D60">
        <w:t xml:space="preserve">and increase the objectivity of </w:t>
      </w:r>
      <w:r w:rsidRPr="00DD3D60">
        <w:t>maritime risk assessment by providing standardized tools and procedures</w:t>
      </w:r>
    </w:p>
    <w:p w14:paraId="4890B23B" w14:textId="59324F34" w:rsidR="00114A2A" w:rsidRPr="00DD3D60" w:rsidRDefault="00114A2A" w:rsidP="00506B55">
      <w:pPr>
        <w:pStyle w:val="BodyText"/>
        <w:numPr>
          <w:ilvl w:val="0"/>
          <w:numId w:val="36"/>
        </w:numPr>
      </w:pPr>
      <w:r w:rsidRPr="00DD3D60">
        <w:t>To offer general guidance for the choice of appropriate tools to execute the risk management process</w:t>
      </w:r>
    </w:p>
    <w:p w14:paraId="4890B240" w14:textId="77777777" w:rsidR="004944C8" w:rsidRPr="00DD3D60" w:rsidRDefault="004944C8" w:rsidP="004944C8">
      <w:pPr>
        <w:pStyle w:val="BodyText"/>
      </w:pPr>
    </w:p>
    <w:p w14:paraId="4890B241" w14:textId="77777777" w:rsidR="00114A2A" w:rsidRPr="00DD3D60" w:rsidRDefault="00114A2A" w:rsidP="00114A2A">
      <w:pPr>
        <w:pStyle w:val="Heading2"/>
      </w:pPr>
      <w:bookmarkStart w:id="31" w:name="_Toc53744577"/>
      <w:r w:rsidRPr="00DD3D60">
        <w:t>Rationale of the guideline</w:t>
      </w:r>
      <w:bookmarkEnd w:id="31"/>
    </w:p>
    <w:p w14:paraId="4890B242" w14:textId="77777777" w:rsidR="00114A2A" w:rsidRPr="00DD3D60" w:rsidRDefault="00114A2A" w:rsidP="00114A2A">
      <w:pPr>
        <w:pStyle w:val="Heading2separationline"/>
      </w:pPr>
    </w:p>
    <w:p w14:paraId="076AD143" w14:textId="77777777" w:rsidR="00DF25DE" w:rsidRPr="00DD3D60" w:rsidRDefault="004F2871" w:rsidP="00DF25DE">
      <w:pPr>
        <w:pStyle w:val="BodyText"/>
        <w:jc w:val="both"/>
      </w:pPr>
      <w:r w:rsidRPr="00DD3D60">
        <w:t>Regulation 13 of SOLAS Chapter V states:</w:t>
      </w:r>
    </w:p>
    <w:p w14:paraId="6D64B36D" w14:textId="02EFFB14" w:rsidR="00DF25DE" w:rsidRPr="00DD3D60" w:rsidRDefault="004F2871" w:rsidP="00622455">
      <w:pPr>
        <w:pStyle w:val="BodyText"/>
        <w:ind w:left="567"/>
        <w:jc w:val="both"/>
        <w:rPr>
          <w:rFonts w:asciiTheme="majorHAnsi" w:hAnsiTheme="majorHAnsi" w:cstheme="majorHAnsi"/>
          <w:i/>
          <w:iCs/>
          <w:color w:val="000000"/>
        </w:rPr>
      </w:pPr>
      <w:r w:rsidRPr="00DD3D60">
        <w:rPr>
          <w:rFonts w:asciiTheme="majorHAnsi" w:hAnsiTheme="majorHAnsi" w:cstheme="majorHAnsi"/>
          <w:i/>
          <w:iCs/>
          <w:color w:val="000000"/>
        </w:rPr>
        <w:t xml:space="preserve">Contracting Governments undertake to arrange for the establishment of VTS where, in their opinion, the volume of traffic or the </w:t>
      </w:r>
      <w:r w:rsidRPr="00DD3D60">
        <w:rPr>
          <w:rFonts w:asciiTheme="majorHAnsi" w:hAnsiTheme="majorHAnsi" w:cstheme="majorHAnsi"/>
          <w:i/>
          <w:iCs/>
          <w:color w:val="000000"/>
          <w:u w:val="single"/>
        </w:rPr>
        <w:t>degree of risk</w:t>
      </w:r>
      <w:r w:rsidRPr="00DD3D60">
        <w:rPr>
          <w:rFonts w:asciiTheme="majorHAnsi" w:hAnsiTheme="majorHAnsi" w:cstheme="majorHAnsi"/>
          <w:i/>
          <w:iCs/>
          <w:color w:val="000000"/>
        </w:rPr>
        <w:t xml:space="preserve"> justifies such services.</w:t>
      </w:r>
    </w:p>
    <w:p w14:paraId="3B84A192" w14:textId="07BE8896" w:rsidR="004F2871" w:rsidRPr="00DD3D60" w:rsidRDefault="004F2871" w:rsidP="00622455">
      <w:pPr>
        <w:pStyle w:val="BodyText"/>
        <w:ind w:left="567"/>
        <w:jc w:val="both"/>
        <w:rPr>
          <w:rFonts w:asciiTheme="majorHAnsi" w:hAnsiTheme="majorHAnsi" w:cstheme="majorHAnsi"/>
          <w:i/>
          <w:iCs/>
          <w:color w:val="000000"/>
        </w:rPr>
      </w:pPr>
      <w:r w:rsidRPr="00DD3D60">
        <w:rPr>
          <w:rFonts w:asciiTheme="majorHAnsi" w:hAnsiTheme="majorHAnsi" w:cstheme="majorHAnsi"/>
          <w:i/>
          <w:iCs/>
          <w:color w:val="000000"/>
        </w:rPr>
        <w:t xml:space="preserve">Each Contracting Government undertakes to provide, as it deems practical and necessary either individually or in co-operation with other Contracting Governments, such aids to navigation as the volume of traffic justifies and the </w:t>
      </w:r>
      <w:r w:rsidRPr="00DD3D60">
        <w:rPr>
          <w:rFonts w:asciiTheme="majorHAnsi" w:hAnsiTheme="majorHAnsi" w:cstheme="majorHAnsi"/>
          <w:i/>
          <w:iCs/>
          <w:color w:val="000000"/>
          <w:u w:val="single"/>
        </w:rPr>
        <w:t>degree of risk</w:t>
      </w:r>
      <w:r w:rsidRPr="00DD3D60">
        <w:rPr>
          <w:rFonts w:asciiTheme="majorHAnsi" w:hAnsiTheme="majorHAnsi" w:cstheme="majorHAnsi"/>
          <w:i/>
          <w:iCs/>
          <w:color w:val="000000"/>
        </w:rPr>
        <w:t xml:space="preserve"> requires.</w:t>
      </w:r>
    </w:p>
    <w:p w14:paraId="4890B244" w14:textId="7E5F5570" w:rsidR="00334CF9" w:rsidRPr="00DD3D60" w:rsidRDefault="009A5027" w:rsidP="00622455">
      <w:pPr>
        <w:pStyle w:val="BodyText"/>
        <w:jc w:val="both"/>
      </w:pPr>
      <w:r w:rsidRPr="00DD3D60">
        <w:t>Th</w:t>
      </w:r>
      <w:r w:rsidR="004F2871" w:rsidRPr="00DD3D60">
        <w:t>e</w:t>
      </w:r>
      <w:r w:rsidRPr="00DD3D60">
        <w:t xml:space="preserve"> purpose of this guideline is to provide </w:t>
      </w:r>
      <w:r w:rsidR="00CA551E" w:rsidRPr="00DD3D60">
        <w:t xml:space="preserve">guidance to </w:t>
      </w:r>
      <w:r w:rsidRPr="00DD3D60">
        <w:t>AtoN authorities and other stakeholders in the maritime domain</w:t>
      </w:r>
      <w:r w:rsidR="009C12EA" w:rsidRPr="00DD3D60">
        <w:t xml:space="preserve">, </w:t>
      </w:r>
      <w:r w:rsidR="00DF25DE" w:rsidRPr="00DD3D60">
        <w:t xml:space="preserve">to support assessment of the </w:t>
      </w:r>
      <w:r w:rsidR="00BF0A48" w:rsidRPr="00DD3D60">
        <w:t>above-mentioned</w:t>
      </w:r>
      <w:r w:rsidR="00DF25DE" w:rsidRPr="00DD3D60">
        <w:t xml:space="preserve"> degree of risk in their jurisdiction, </w:t>
      </w:r>
      <w:r w:rsidR="0012174A" w:rsidRPr="00DD3D60">
        <w:t xml:space="preserve">in order to strengthen the </w:t>
      </w:r>
      <w:r w:rsidR="00BF0A48" w:rsidRPr="00DD3D60">
        <w:t>decision-making</w:t>
      </w:r>
      <w:r w:rsidR="0012174A" w:rsidRPr="00DD3D60">
        <w:t xml:space="preserve"> basis for complying with the above SOLAS obligations. </w:t>
      </w:r>
      <w:r w:rsidR="007647AF" w:rsidRPr="00DD3D60">
        <w:t xml:space="preserve">A </w:t>
      </w:r>
      <w:r w:rsidR="0012174A" w:rsidRPr="00DD3D60">
        <w:t xml:space="preserve">documented </w:t>
      </w:r>
      <w:r w:rsidR="007647AF" w:rsidRPr="00DD3D60">
        <w:t xml:space="preserve">risk assessment </w:t>
      </w:r>
      <w:r w:rsidR="0012174A" w:rsidRPr="00DD3D60">
        <w:t xml:space="preserve">could </w:t>
      </w:r>
      <w:r w:rsidR="007647AF" w:rsidRPr="00DD3D60">
        <w:t xml:space="preserve">be </w:t>
      </w:r>
      <w:r w:rsidR="0012174A" w:rsidRPr="00DD3D60">
        <w:t>undertaken</w:t>
      </w:r>
      <w:r w:rsidR="007647AF" w:rsidRPr="00DD3D60">
        <w:t xml:space="preserve"> </w:t>
      </w:r>
      <w:r w:rsidR="0012174A" w:rsidRPr="00DD3D60">
        <w:t>for several purposes and due to various internal and external circumstances. These include, but are not limited to</w:t>
      </w:r>
      <w:r w:rsidR="009C12EA" w:rsidRPr="00DD3D60">
        <w:t>:</w:t>
      </w:r>
    </w:p>
    <w:p w14:paraId="4890B245" w14:textId="46515707" w:rsidR="00334CF9" w:rsidRPr="00DD3D60" w:rsidRDefault="00DE00B3" w:rsidP="00E872E2">
      <w:pPr>
        <w:pStyle w:val="Bullet1"/>
      </w:pPr>
      <w:r w:rsidRPr="00DD3D60">
        <w:t xml:space="preserve">Periodic </w:t>
      </w:r>
      <w:r w:rsidR="0012174A" w:rsidRPr="00DD3D60">
        <w:t xml:space="preserve">internal </w:t>
      </w:r>
      <w:r w:rsidRPr="00DD3D60">
        <w:t>safety reviews;</w:t>
      </w:r>
    </w:p>
    <w:p w14:paraId="386548FB" w14:textId="048CE98B" w:rsidR="0012174A" w:rsidRPr="00DD3D60" w:rsidRDefault="0012174A" w:rsidP="0012174A">
      <w:pPr>
        <w:pStyle w:val="Bullet1"/>
      </w:pPr>
      <w:r w:rsidRPr="00DD3D60">
        <w:t>Other decisions, changes, or modifications to the operations of the AtoN authority;</w:t>
      </w:r>
    </w:p>
    <w:p w14:paraId="4890B247" w14:textId="02CFEC39" w:rsidR="00334CF9" w:rsidRPr="00DD3D60" w:rsidRDefault="0012174A" w:rsidP="00E872E2">
      <w:pPr>
        <w:pStyle w:val="Bullet1"/>
      </w:pPr>
      <w:r w:rsidRPr="00DD3D60">
        <w:t>The occurrence of a</w:t>
      </w:r>
      <w:r w:rsidR="00334CF9" w:rsidRPr="00DD3D60">
        <w:t xml:space="preserve">n </w:t>
      </w:r>
      <w:r w:rsidRPr="00DD3D60">
        <w:t xml:space="preserve">incident, accident, or </w:t>
      </w:r>
      <w:r w:rsidR="00DE00B3" w:rsidRPr="00DD3D60">
        <w:t>emergency;</w:t>
      </w:r>
    </w:p>
    <w:p w14:paraId="1943D016" w14:textId="0A22FEC0" w:rsidR="0012174A" w:rsidRPr="00DD3D60" w:rsidRDefault="0012174A" w:rsidP="00E872E2">
      <w:pPr>
        <w:pStyle w:val="Bullet1"/>
      </w:pPr>
      <w:r w:rsidRPr="00DD3D60">
        <w:t>Developments</w:t>
      </w:r>
      <w:r w:rsidR="00AD59FB" w:rsidRPr="00DD3D60">
        <w:t xml:space="preserve"> or</w:t>
      </w:r>
      <w:r w:rsidRPr="00DD3D60">
        <w:t xml:space="preserve"> changes in the traffic </w:t>
      </w:r>
      <w:r w:rsidR="00AD59FB" w:rsidRPr="00DD3D60">
        <w:t xml:space="preserve">volumes and/or </w:t>
      </w:r>
      <w:r w:rsidRPr="00DD3D60">
        <w:t>patterns</w:t>
      </w:r>
      <w:r w:rsidR="00AD59FB" w:rsidRPr="00DD3D60">
        <w:t>;</w:t>
      </w:r>
    </w:p>
    <w:p w14:paraId="7B93BD20" w14:textId="314AAB6F" w:rsidR="00AD59FB" w:rsidRPr="00DD3D60" w:rsidRDefault="00AD59FB" w:rsidP="00E872E2">
      <w:pPr>
        <w:pStyle w:val="Bullet1"/>
      </w:pPr>
      <w:r w:rsidRPr="00DD3D60">
        <w:t>Development or changes of man-made offshore installations;</w:t>
      </w:r>
    </w:p>
    <w:p w14:paraId="4890B248" w14:textId="651F5BDD" w:rsidR="00334CF9" w:rsidRPr="00DD3D60" w:rsidRDefault="00DE00B3" w:rsidP="00E872E2">
      <w:pPr>
        <w:pStyle w:val="Bullet1"/>
      </w:pPr>
      <w:r w:rsidRPr="00DD3D60">
        <w:t xml:space="preserve">A </w:t>
      </w:r>
      <w:r w:rsidR="00AD59FB" w:rsidRPr="00DD3D60">
        <w:t>stakeholder</w:t>
      </w:r>
      <w:r w:rsidRPr="00DD3D60">
        <w:t xml:space="preserve"> request or complaint</w:t>
      </w:r>
      <w:r w:rsidR="00AD59FB" w:rsidRPr="00DD3D60">
        <w:t>.</w:t>
      </w:r>
    </w:p>
    <w:p w14:paraId="772C3AC0" w14:textId="215810D0" w:rsidR="00567C3C" w:rsidRPr="00DD3D60" w:rsidRDefault="00567C3C" w:rsidP="005708B8">
      <w:pPr>
        <w:pStyle w:val="BodyText"/>
      </w:pPr>
    </w:p>
    <w:p w14:paraId="4890B250" w14:textId="77777777" w:rsidR="00114A2A" w:rsidRPr="00DD3D60" w:rsidRDefault="00114A2A" w:rsidP="00114A2A">
      <w:pPr>
        <w:pStyle w:val="Heading2"/>
      </w:pPr>
      <w:bookmarkStart w:id="32" w:name="_Toc53744578"/>
      <w:r w:rsidRPr="00DD3D60">
        <w:lastRenderedPageBreak/>
        <w:t>Relation with other IALA Guidelines</w:t>
      </w:r>
      <w:bookmarkEnd w:id="32"/>
    </w:p>
    <w:p w14:paraId="4890B251" w14:textId="77777777" w:rsidR="00114A2A" w:rsidRPr="00DD3D60" w:rsidRDefault="00114A2A" w:rsidP="00114A2A">
      <w:pPr>
        <w:pStyle w:val="Heading2separationline"/>
        <w:keepNext/>
      </w:pPr>
    </w:p>
    <w:p w14:paraId="4890B252" w14:textId="3C69CB3A" w:rsidR="00114A2A" w:rsidRPr="00DD3D60" w:rsidRDefault="00623ABC" w:rsidP="00622455">
      <w:pPr>
        <w:pStyle w:val="BodyText"/>
        <w:jc w:val="both"/>
      </w:pPr>
      <w:r w:rsidRPr="00DD3D60">
        <w:t>T</w:t>
      </w:r>
      <w:r w:rsidR="00114A2A" w:rsidRPr="00DD3D60">
        <w:t>his document provide</w:t>
      </w:r>
      <w:r w:rsidRPr="00DD3D60">
        <w:t>s</w:t>
      </w:r>
      <w:r w:rsidR="00114A2A" w:rsidRPr="00DD3D60">
        <w:t xml:space="preserve"> an overview of </w:t>
      </w:r>
      <w:r w:rsidRPr="00DD3D60">
        <w:t xml:space="preserve">the </w:t>
      </w:r>
      <w:r w:rsidR="00114A2A" w:rsidRPr="00DD3D60">
        <w:t xml:space="preserve">risk management </w:t>
      </w:r>
      <w:r w:rsidRPr="00DD3D60">
        <w:t xml:space="preserve">process, focusing on how the IALA Toolbox links with FSA. </w:t>
      </w:r>
      <w:r w:rsidR="00114A2A" w:rsidRPr="00DD3D60">
        <w:t xml:space="preserve">For more elaborate descriptions of these tools, reference is made to </w:t>
      </w:r>
      <w:r w:rsidRPr="00DD3D60">
        <w:t xml:space="preserve">other </w:t>
      </w:r>
      <w:r w:rsidR="00114A2A" w:rsidRPr="00DD3D60">
        <w:t xml:space="preserve">IALA </w:t>
      </w:r>
      <w:r w:rsidRPr="00DD3D60">
        <w:t>documents</w:t>
      </w:r>
      <w:r w:rsidR="00B84D97" w:rsidRPr="00DD3D60">
        <w:t xml:space="preserve"> throughout the text. </w:t>
      </w:r>
      <w:r w:rsidR="00F440C8" w:rsidRPr="00DD3D60">
        <w:fldChar w:fldCharType="begin"/>
      </w:r>
      <w:r w:rsidR="00F440C8" w:rsidRPr="00DD3D60">
        <w:instrText xml:space="preserve"> REF _Ref20137022 \r \h </w:instrText>
      </w:r>
      <w:r w:rsidRPr="00DD3D60">
        <w:instrText xml:space="preserve"> \* MERGEFORMAT </w:instrText>
      </w:r>
      <w:r w:rsidR="00F440C8" w:rsidRPr="00DD3D60">
        <w:fldChar w:fldCharType="separate"/>
      </w:r>
      <w:r w:rsidR="00F440C8" w:rsidRPr="00DD3D60">
        <w:t>Figure 1</w:t>
      </w:r>
      <w:r w:rsidR="00F440C8" w:rsidRPr="00DD3D60">
        <w:fldChar w:fldCharType="end"/>
      </w:r>
      <w:r w:rsidR="00114A2A" w:rsidRPr="00DD3D60">
        <w:t xml:space="preserve"> illustrates the structure of the IALA guidelines</w:t>
      </w:r>
      <w:r w:rsidRPr="00DD3D60">
        <w:t xml:space="preserve">, in particular </w:t>
      </w:r>
      <w:r w:rsidR="00114A2A" w:rsidRPr="00DD3D60">
        <w:t xml:space="preserve">the </w:t>
      </w:r>
      <w:r w:rsidR="00A52E35" w:rsidRPr="00DD3D60">
        <w:t xml:space="preserve">specific documents relating to </w:t>
      </w:r>
      <w:r w:rsidR="00114A2A" w:rsidRPr="00DD3D60">
        <w:t>the IALA toolbox.</w:t>
      </w:r>
    </w:p>
    <w:p w14:paraId="4890B253" w14:textId="77777777" w:rsidR="00114A2A" w:rsidRPr="00DD3D60" w:rsidRDefault="00114A2A" w:rsidP="00114A2A">
      <w:pPr>
        <w:pStyle w:val="BodyText"/>
      </w:pPr>
    </w:p>
    <w:commentRangeStart w:id="33"/>
    <w:p w14:paraId="4890B254" w14:textId="77777777" w:rsidR="00114A2A" w:rsidRPr="00DD3D60" w:rsidRDefault="00114A2A" w:rsidP="00622455">
      <w:pPr>
        <w:pStyle w:val="BodyText"/>
        <w:spacing w:after="100" w:afterAutospacing="1" w:line="240" w:lineRule="auto"/>
        <w:ind w:left="709" w:firstLine="709"/>
      </w:pPr>
      <w:r w:rsidRPr="00DD3D60">
        <w:rPr>
          <w:noProof/>
          <w:lang w:eastAsia="nl-NL"/>
          <w:rPrChange w:id="34" w:author="ernst bolt" w:date="2021-04-10T17:04:00Z">
            <w:rPr>
              <w:noProof/>
              <w:lang w:val="nl-NL" w:eastAsia="nl-NL"/>
            </w:rPr>
          </w:rPrChange>
        </w:rPr>
        <mc:AlternateContent>
          <mc:Choice Requires="wpc">
            <w:drawing>
              <wp:inline distT="0" distB="0" distL="0" distR="0" wp14:anchorId="4890B3F9" wp14:editId="3945E564">
                <wp:extent cx="5486400" cy="3200400"/>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Rectangle 23"/>
                        <wps:cNvSpPr/>
                        <wps:spPr>
                          <a:xfrm>
                            <a:off x="1832487" y="188042"/>
                            <a:ext cx="1703438" cy="549377"/>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0" w14:textId="77777777" w:rsidR="00AD6CC6" w:rsidRPr="00C91BD5" w:rsidRDefault="00AD6CC6" w:rsidP="00114A2A">
                              <w:pPr>
                                <w:jc w:val="center"/>
                                <w:rPr>
                                  <w:color w:val="000000" w:themeColor="text1"/>
                                </w:rPr>
                              </w:pPr>
                              <w:r w:rsidRPr="00C91BD5">
                                <w:rPr>
                                  <w:color w:val="000000" w:themeColor="text1"/>
                                </w:rPr>
                                <w:t>R1002</w:t>
                              </w:r>
                            </w:p>
                            <w:p w14:paraId="4890B4C1" w14:textId="77777777" w:rsidR="00AD6CC6" w:rsidRPr="00C91BD5" w:rsidRDefault="00AD6CC6" w:rsidP="00114A2A">
                              <w:pPr>
                                <w:jc w:val="center"/>
                                <w:rPr>
                                  <w:color w:val="000000" w:themeColor="text1"/>
                                </w:rPr>
                              </w:pPr>
                              <w:r w:rsidRPr="00C91BD5">
                                <w:rPr>
                                  <w:color w:val="000000" w:themeColor="text1"/>
                                </w:rPr>
                                <w:t>Risk Management for Aids to Navigation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320777"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2" w14:textId="77777777" w:rsidR="00AD6CC6" w:rsidRPr="00C91BD5" w:rsidRDefault="00AD6CC6" w:rsidP="00114A2A">
                              <w:pPr>
                                <w:jc w:val="center"/>
                                <w:rPr>
                                  <w:color w:val="000000" w:themeColor="text1"/>
                                  <w:lang w:val="sv-SE"/>
                                </w:rPr>
                              </w:pPr>
                              <w:r w:rsidRPr="00C91BD5">
                                <w:rPr>
                                  <w:color w:val="000000" w:themeColor="text1"/>
                                  <w:lang w:val="sv-SE"/>
                                </w:rPr>
                                <w:t>G1123</w:t>
                              </w:r>
                            </w:p>
                            <w:p w14:paraId="4890B4C3" w14:textId="77777777" w:rsidR="00AD6CC6" w:rsidRPr="00C91BD5" w:rsidRDefault="00AD6CC6" w:rsidP="00114A2A">
                              <w:pPr>
                                <w:jc w:val="center"/>
                                <w:rPr>
                                  <w:color w:val="000000" w:themeColor="text1"/>
                                  <w:lang w:val="sv-SE"/>
                                </w:rPr>
                              </w:pPr>
                              <w:r w:rsidRPr="00C91BD5">
                                <w:rPr>
                                  <w:color w:val="000000" w:themeColor="text1"/>
                                  <w:lang w:val="sv-SE"/>
                                </w:rPr>
                                <w:t>IWRAP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1832487" y="899652"/>
                            <a:ext cx="1703438" cy="494071"/>
                          </a:xfrm>
                          <a:prstGeom prst="rect">
                            <a:avLst/>
                          </a:prstGeom>
                          <a:solidFill>
                            <a:srgbClr val="99CC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4" w14:textId="77777777" w:rsidR="00AD6CC6" w:rsidRPr="00C91BD5" w:rsidRDefault="00AD6CC6" w:rsidP="00114A2A">
                              <w:pPr>
                                <w:jc w:val="center"/>
                                <w:rPr>
                                  <w:color w:val="000000" w:themeColor="text1"/>
                                  <w:lang w:val="sv-SE"/>
                                </w:rPr>
                              </w:pPr>
                              <w:r w:rsidRPr="00C91BD5">
                                <w:rPr>
                                  <w:color w:val="000000" w:themeColor="text1"/>
                                  <w:lang w:val="sv-SE"/>
                                </w:rPr>
                                <w:t>G1018</w:t>
                              </w:r>
                            </w:p>
                            <w:p w14:paraId="4890B4C5" w14:textId="77777777" w:rsidR="00AD6CC6" w:rsidRPr="00C91BD5" w:rsidRDefault="00AD6CC6" w:rsidP="00114A2A">
                              <w:pPr>
                                <w:jc w:val="center"/>
                                <w:rPr>
                                  <w:color w:val="000000" w:themeColor="text1"/>
                                  <w:lang w:val="sv-SE"/>
                                </w:rPr>
                              </w:pPr>
                              <w:r w:rsidRPr="00C91BD5">
                                <w:rPr>
                                  <w:color w:val="000000" w:themeColor="text1"/>
                                  <w:lang w:val="sv-SE"/>
                                </w:rPr>
                                <w:t>Risk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154380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6" w14:textId="77777777" w:rsidR="00AD6CC6" w:rsidRPr="00C91BD5" w:rsidRDefault="00AD6CC6" w:rsidP="00114A2A">
                              <w:pPr>
                                <w:jc w:val="center"/>
                                <w:rPr>
                                  <w:color w:val="000000" w:themeColor="text1"/>
                                  <w:lang w:val="sv-SE"/>
                                </w:rPr>
                              </w:pPr>
                              <w:r w:rsidRPr="00C91BD5">
                                <w:rPr>
                                  <w:color w:val="000000" w:themeColor="text1"/>
                                  <w:lang w:val="sv-SE"/>
                                </w:rPr>
                                <w:t>G1124</w:t>
                              </w:r>
                            </w:p>
                            <w:p w14:paraId="4890B4C7" w14:textId="77777777" w:rsidR="00AD6CC6" w:rsidRPr="00C91BD5" w:rsidRDefault="00AD6CC6" w:rsidP="00114A2A">
                              <w:pPr>
                                <w:jc w:val="center"/>
                                <w:rPr>
                                  <w:color w:val="000000" w:themeColor="text1"/>
                                  <w:lang w:val="sv-SE"/>
                                </w:rPr>
                              </w:pPr>
                              <w:r w:rsidRPr="00C91BD5">
                                <w:rPr>
                                  <w:color w:val="000000" w:themeColor="text1"/>
                                  <w:lang w:val="sv-SE"/>
                                </w:rPr>
                                <w:t>PAWSA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2756863"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8" w14:textId="77777777" w:rsidR="00AD6CC6" w:rsidRPr="00C91BD5" w:rsidRDefault="00AD6CC6" w:rsidP="00114A2A">
                              <w:pPr>
                                <w:jc w:val="center"/>
                                <w:rPr>
                                  <w:color w:val="000000" w:themeColor="text1"/>
                                  <w:lang w:val="sv-SE"/>
                                </w:rPr>
                              </w:pPr>
                              <w:r w:rsidRPr="00C91BD5">
                                <w:rPr>
                                  <w:color w:val="000000" w:themeColor="text1"/>
                                  <w:lang w:val="sv-SE"/>
                                </w:rPr>
                                <w:t>G1138</w:t>
                              </w:r>
                            </w:p>
                            <w:p w14:paraId="4890B4C9" w14:textId="77777777" w:rsidR="00AD6CC6" w:rsidRPr="00C91BD5" w:rsidRDefault="00AD6CC6" w:rsidP="00114A2A">
                              <w:pPr>
                                <w:jc w:val="center"/>
                                <w:rPr>
                                  <w:color w:val="000000" w:themeColor="text1"/>
                                  <w:lang w:val="sv-SE"/>
                                </w:rPr>
                              </w:pPr>
                              <w:r w:rsidRPr="00C91BD5">
                                <w:rPr>
                                  <w:color w:val="000000" w:themeColor="text1"/>
                                  <w:lang w:val="sv-SE"/>
                                </w:rPr>
                                <w:t>SIRA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400125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A" w14:textId="77777777" w:rsidR="00AD6CC6" w:rsidRPr="00C91BD5" w:rsidRDefault="00AD6CC6" w:rsidP="00114A2A">
                              <w:pPr>
                                <w:jc w:val="center"/>
                                <w:rPr>
                                  <w:color w:val="000000" w:themeColor="text1"/>
                                  <w:lang w:val="sv-SE"/>
                                </w:rPr>
                              </w:pPr>
                              <w:r w:rsidRPr="00C91BD5">
                                <w:rPr>
                                  <w:color w:val="000000" w:themeColor="text1"/>
                                  <w:lang w:val="sv-SE"/>
                                </w:rPr>
                                <w:t>G1058</w:t>
                              </w:r>
                            </w:p>
                            <w:p w14:paraId="4890B4CB" w14:textId="77777777" w:rsidR="00AD6CC6" w:rsidRPr="00C91BD5" w:rsidRDefault="00AD6CC6" w:rsidP="00114A2A">
                              <w:pPr>
                                <w:jc w:val="center"/>
                                <w:rPr>
                                  <w:color w:val="000000" w:themeColor="text1"/>
                                  <w:lang w:val="sv-SE"/>
                                </w:rPr>
                              </w:pPr>
                              <w:r w:rsidRPr="00C91BD5">
                                <w:rPr>
                                  <w:color w:val="000000" w:themeColor="text1"/>
                                  <w:lang w:val="sv-SE"/>
                                </w:rPr>
                                <w:t>G1097</w:t>
                              </w:r>
                            </w:p>
                            <w:p w14:paraId="4890B4CC" w14:textId="77777777" w:rsidR="00AD6CC6" w:rsidRPr="00C91BD5" w:rsidRDefault="00AD6CC6" w:rsidP="00114A2A">
                              <w:pPr>
                                <w:jc w:val="center"/>
                                <w:rPr>
                                  <w:color w:val="000000" w:themeColor="text1"/>
                                  <w:lang w:val="sv-SE"/>
                                </w:rPr>
                              </w:pPr>
                              <w:r w:rsidRPr="00C91BD5">
                                <w:rPr>
                                  <w:color w:val="000000" w:themeColor="text1"/>
                                  <w:lang w:val="sv-SE"/>
                                </w:rPr>
                                <w:t>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endCxn id="84" idx="0"/>
                        </wps:cNvCnPr>
                        <wps:spPr>
                          <a:xfrm flipH="1">
                            <a:off x="2684206" y="774290"/>
                            <a:ext cx="1" cy="125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a:stCxn id="84" idx="2"/>
                          <a:endCxn id="85" idx="0"/>
                        </wps:cNvCnPr>
                        <wps:spPr>
                          <a:xfrm flipH="1">
                            <a:off x="2043410" y="1393723"/>
                            <a:ext cx="640796"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84" idx="2"/>
                          <a:endCxn id="86" idx="0"/>
                        </wps:cNvCnPr>
                        <wps:spPr>
                          <a:xfrm>
                            <a:off x="2684206" y="1393723"/>
                            <a:ext cx="572259"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Connector: Elbow 29"/>
                        <wps:cNvCnPr>
                          <a:stCxn id="84" idx="3"/>
                          <a:endCxn id="87" idx="0"/>
                        </wps:cNvCnPr>
                        <wps:spPr>
                          <a:xfrm>
                            <a:off x="3535925" y="1146688"/>
                            <a:ext cx="964935"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Connector: Elbow 30"/>
                        <wps:cNvCnPr>
                          <a:stCxn id="84" idx="1"/>
                          <a:endCxn id="83" idx="0"/>
                        </wps:cNvCnPr>
                        <wps:spPr>
                          <a:xfrm rot="10800000" flipV="1">
                            <a:off x="820379" y="1146688"/>
                            <a:ext cx="1012108"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a:off x="320777" y="2392926"/>
                            <a:ext cx="4679684" cy="534629"/>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D" w14:textId="77777777" w:rsidR="00AD6CC6" w:rsidRPr="00E766B8" w:rsidRDefault="00AD6CC6" w:rsidP="00114A2A">
                              <w:pPr>
                                <w:jc w:val="center"/>
                                <w:rPr>
                                  <w:color w:val="000000" w:themeColor="text1"/>
                                  <w:lang w:val="sv-SE"/>
                                </w:rPr>
                              </w:pPr>
                              <w:r w:rsidRPr="00E766B8">
                                <w:rPr>
                                  <w:color w:val="000000" w:themeColor="text1"/>
                                  <w:lang w:val="sv-SE"/>
                                </w:rPr>
                                <w:t>Training syllabus</w:t>
                              </w:r>
                            </w:p>
                            <w:p w14:paraId="4890B4CE" w14:textId="77777777" w:rsidR="00AD6CC6" w:rsidRPr="00E766B8" w:rsidRDefault="00AD6CC6" w:rsidP="00114A2A">
                              <w:pPr>
                                <w:jc w:val="center"/>
                                <w:rPr>
                                  <w:color w:val="000000" w:themeColor="text1"/>
                                </w:rPr>
                              </w:pPr>
                              <w:r w:rsidRPr="00E766B8">
                                <w:rPr>
                                  <w:color w:val="000000" w:themeColor="text1"/>
                                </w:rPr>
                                <w:t>Risk Management – PAWSA, IWRAP</w:t>
                              </w:r>
                              <w:del w:id="35" w:author="ernst bolt" w:date="2021-04-25T13:59:00Z">
                                <w:r w:rsidRPr="00E766B8" w:rsidDel="00A44895">
                                  <w:rPr>
                                    <w:color w:val="000000" w:themeColor="text1"/>
                                  </w:rPr>
                                  <w:delText xml:space="preserve"> Mk2</w:delText>
                                </w:r>
                              </w:del>
                              <w:r>
                                <w:rPr>
                                  <w:color w:val="000000" w:themeColor="text1"/>
                                </w:rPr>
                                <w:t>, SIRA</w:t>
                              </w:r>
                              <w:r w:rsidRPr="00E766B8">
                                <w:rPr>
                                  <w:color w:val="000000" w:themeColor="text1"/>
                                </w:rPr>
                                <w:t xml:space="preserve"> &amp; 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890B3F9" id="Canvas 20"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ect id="Rectangle 23" o:spid="_x0000_s1028" style="position:absolute;left:18324;top:1880;width:17035;height:5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" fillcolor="#a9e3a7 [1311]" stroked="f" strokeweight="2pt">
                  <v:textbox>
                    <w:txbxContent>
                      <w:p w14:paraId="4890B4C0" w14:textId="77777777" w:rsidR="00AD6CC6" w:rsidRPr="00C91BD5" w:rsidRDefault="00AD6CC6" w:rsidP="00114A2A">
                        <w:pPr>
                          <w:jc w:val="center"/>
                          <w:rPr>
                            <w:color w:val="000000" w:themeColor="text1"/>
                          </w:rPr>
                        </w:pPr>
                        <w:r w:rsidRPr="00C91BD5">
                          <w:rPr>
                            <w:color w:val="000000" w:themeColor="text1"/>
                          </w:rPr>
                          <w:t>R1002</w:t>
                        </w:r>
                      </w:p>
                      <w:p w14:paraId="4890B4C1" w14:textId="77777777" w:rsidR="00AD6CC6" w:rsidRPr="00C91BD5" w:rsidRDefault="00AD6CC6" w:rsidP="00114A2A">
                        <w:pPr>
                          <w:jc w:val="center"/>
                          <w:rPr>
                            <w:color w:val="000000" w:themeColor="text1"/>
                          </w:rPr>
                        </w:pPr>
                        <w:r w:rsidRPr="00C91BD5">
                          <w:rPr>
                            <w:color w:val="000000" w:themeColor="text1"/>
                          </w:rPr>
                          <w:t>Risk Management for Aids to Navigation</w:t>
                        </w:r>
                      </w:p>
                    </w:txbxContent>
                  </v:textbox>
                </v:rect>
                <v:rect id="Rectangle 83" o:spid="_x0000_s1029" style="position:absolute;left:3207;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" fillcolor="#f6b8a3 [1310]" stroked="f" strokeweight="2pt">
                  <v:textbox>
                    <w:txbxContent>
                      <w:p w14:paraId="4890B4C2" w14:textId="77777777" w:rsidR="00AD6CC6" w:rsidRPr="00C91BD5" w:rsidRDefault="00AD6CC6" w:rsidP="00114A2A">
                        <w:pPr>
                          <w:jc w:val="center"/>
                          <w:rPr>
                            <w:color w:val="000000" w:themeColor="text1"/>
                            <w:lang w:val="sv-SE"/>
                          </w:rPr>
                        </w:pPr>
                        <w:r w:rsidRPr="00C91BD5">
                          <w:rPr>
                            <w:color w:val="000000" w:themeColor="text1"/>
                            <w:lang w:val="sv-SE"/>
                          </w:rPr>
                          <w:t>G1123</w:t>
                        </w:r>
                      </w:p>
                      <w:p w14:paraId="4890B4C3" w14:textId="77777777" w:rsidR="00AD6CC6" w:rsidRPr="00C91BD5" w:rsidRDefault="00AD6CC6" w:rsidP="00114A2A">
                        <w:pPr>
                          <w:jc w:val="center"/>
                          <w:rPr>
                            <w:color w:val="000000" w:themeColor="text1"/>
                            <w:lang w:val="sv-SE"/>
                          </w:rPr>
                        </w:pPr>
                        <w:r w:rsidRPr="00C91BD5">
                          <w:rPr>
                            <w:color w:val="000000" w:themeColor="text1"/>
                            <w:lang w:val="sv-SE"/>
                          </w:rPr>
                          <w:t>IWRAP</w:t>
                        </w:r>
                      </w:p>
                    </w:txbxContent>
                  </v:textbox>
                </v:rect>
                <v:rect id="Rectangle 84" o:spid="_x0000_s1030" style="position:absolute;left:18324;top:8996;width:17035;height:4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" fillcolor="#9cf" stroked="f" strokeweight="2pt">
                  <v:textbox>
                    <w:txbxContent>
                      <w:p w14:paraId="4890B4C4" w14:textId="77777777" w:rsidR="00AD6CC6" w:rsidRPr="00C91BD5" w:rsidRDefault="00AD6CC6" w:rsidP="00114A2A">
                        <w:pPr>
                          <w:jc w:val="center"/>
                          <w:rPr>
                            <w:color w:val="000000" w:themeColor="text1"/>
                            <w:lang w:val="sv-SE"/>
                          </w:rPr>
                        </w:pPr>
                        <w:r w:rsidRPr="00C91BD5">
                          <w:rPr>
                            <w:color w:val="000000" w:themeColor="text1"/>
                            <w:lang w:val="sv-SE"/>
                          </w:rPr>
                          <w:t>G1018</w:t>
                        </w:r>
                      </w:p>
                      <w:p w14:paraId="4890B4C5" w14:textId="77777777" w:rsidR="00AD6CC6" w:rsidRPr="00C91BD5" w:rsidRDefault="00AD6CC6" w:rsidP="00114A2A">
                        <w:pPr>
                          <w:jc w:val="center"/>
                          <w:rPr>
                            <w:color w:val="000000" w:themeColor="text1"/>
                            <w:lang w:val="sv-SE"/>
                          </w:rPr>
                        </w:pPr>
                        <w:r w:rsidRPr="00C91BD5">
                          <w:rPr>
                            <w:color w:val="000000" w:themeColor="text1"/>
                            <w:lang w:val="sv-SE"/>
                          </w:rPr>
                          <w:t>Risk Management</w:t>
                        </w:r>
                      </w:p>
                    </w:txbxContent>
                  </v:textbox>
                </v:rect>
                <v:rect id="Rectangle 85" o:spid="_x0000_s1031" style="position:absolute;left:1543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" fillcolor="#f6b8a3 [1310]" stroked="f" strokeweight="2pt">
                  <v:textbox>
                    <w:txbxContent>
                      <w:p w14:paraId="4890B4C6" w14:textId="77777777" w:rsidR="00AD6CC6" w:rsidRPr="00C91BD5" w:rsidRDefault="00AD6CC6" w:rsidP="00114A2A">
                        <w:pPr>
                          <w:jc w:val="center"/>
                          <w:rPr>
                            <w:color w:val="000000" w:themeColor="text1"/>
                            <w:lang w:val="sv-SE"/>
                          </w:rPr>
                        </w:pPr>
                        <w:r w:rsidRPr="00C91BD5">
                          <w:rPr>
                            <w:color w:val="000000" w:themeColor="text1"/>
                            <w:lang w:val="sv-SE"/>
                          </w:rPr>
                          <w:t>G1124</w:t>
                        </w:r>
                      </w:p>
                      <w:p w14:paraId="4890B4C7" w14:textId="77777777" w:rsidR="00AD6CC6" w:rsidRPr="00C91BD5" w:rsidRDefault="00AD6CC6" w:rsidP="00114A2A">
                        <w:pPr>
                          <w:jc w:val="center"/>
                          <w:rPr>
                            <w:color w:val="000000" w:themeColor="text1"/>
                            <w:lang w:val="sv-SE"/>
                          </w:rPr>
                        </w:pPr>
                        <w:r w:rsidRPr="00C91BD5">
                          <w:rPr>
                            <w:color w:val="000000" w:themeColor="text1"/>
                            <w:lang w:val="sv-SE"/>
                          </w:rPr>
                          <w:t>PAWSA</w:t>
                        </w:r>
                      </w:p>
                    </w:txbxContent>
                  </v:textbox>
                </v:rect>
                <v:rect id="Rectangle 86" o:spid="_x0000_s1032" style="position:absolute;left:2756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" fillcolor="#f6b8a3 [1310]" stroked="f" strokeweight="2pt">
                  <v:textbox>
                    <w:txbxContent>
                      <w:p w14:paraId="4890B4C8" w14:textId="77777777" w:rsidR="00AD6CC6" w:rsidRPr="00C91BD5" w:rsidRDefault="00AD6CC6" w:rsidP="00114A2A">
                        <w:pPr>
                          <w:jc w:val="center"/>
                          <w:rPr>
                            <w:color w:val="000000" w:themeColor="text1"/>
                            <w:lang w:val="sv-SE"/>
                          </w:rPr>
                        </w:pPr>
                        <w:r w:rsidRPr="00C91BD5">
                          <w:rPr>
                            <w:color w:val="000000" w:themeColor="text1"/>
                            <w:lang w:val="sv-SE"/>
                          </w:rPr>
                          <w:t>G1138</w:t>
                        </w:r>
                      </w:p>
                      <w:p w14:paraId="4890B4C9" w14:textId="77777777" w:rsidR="00AD6CC6" w:rsidRPr="00C91BD5" w:rsidRDefault="00AD6CC6" w:rsidP="00114A2A">
                        <w:pPr>
                          <w:jc w:val="center"/>
                          <w:rPr>
                            <w:color w:val="000000" w:themeColor="text1"/>
                            <w:lang w:val="sv-SE"/>
                          </w:rPr>
                        </w:pPr>
                        <w:r w:rsidRPr="00C91BD5">
                          <w:rPr>
                            <w:color w:val="000000" w:themeColor="text1"/>
                            <w:lang w:val="sv-SE"/>
                          </w:rPr>
                          <w:t>SIRA</w:t>
                        </w:r>
                      </w:p>
                    </w:txbxContent>
                  </v:textbox>
                </v:rect>
                <v:rect id="Rectangle 87" o:spid="_x0000_s1033" style="position:absolute;left:40012;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" fillcolor="#f6b8a3 [1310]" stroked="f" strokeweight="2pt">
                  <v:textbox>
                    <w:txbxContent>
                      <w:p w14:paraId="4890B4CA" w14:textId="77777777" w:rsidR="00AD6CC6" w:rsidRPr="00C91BD5" w:rsidRDefault="00AD6CC6" w:rsidP="00114A2A">
                        <w:pPr>
                          <w:jc w:val="center"/>
                          <w:rPr>
                            <w:color w:val="000000" w:themeColor="text1"/>
                            <w:lang w:val="sv-SE"/>
                          </w:rPr>
                        </w:pPr>
                        <w:r w:rsidRPr="00C91BD5">
                          <w:rPr>
                            <w:color w:val="000000" w:themeColor="text1"/>
                            <w:lang w:val="sv-SE"/>
                          </w:rPr>
                          <w:t>G1058</w:t>
                        </w:r>
                      </w:p>
                      <w:p w14:paraId="4890B4CB" w14:textId="77777777" w:rsidR="00AD6CC6" w:rsidRPr="00C91BD5" w:rsidRDefault="00AD6CC6" w:rsidP="00114A2A">
                        <w:pPr>
                          <w:jc w:val="center"/>
                          <w:rPr>
                            <w:color w:val="000000" w:themeColor="text1"/>
                            <w:lang w:val="sv-SE"/>
                          </w:rPr>
                        </w:pPr>
                        <w:r w:rsidRPr="00C91BD5">
                          <w:rPr>
                            <w:color w:val="000000" w:themeColor="text1"/>
                            <w:lang w:val="sv-SE"/>
                          </w:rPr>
                          <w:t>G1097</w:t>
                        </w:r>
                      </w:p>
                      <w:p w14:paraId="4890B4CC" w14:textId="77777777" w:rsidR="00AD6CC6" w:rsidRPr="00C91BD5" w:rsidRDefault="00AD6CC6" w:rsidP="00114A2A">
                        <w:pPr>
                          <w:jc w:val="center"/>
                          <w:rPr>
                            <w:color w:val="000000" w:themeColor="text1"/>
                            <w:lang w:val="sv-SE"/>
                          </w:rPr>
                        </w:pPr>
                        <w:r w:rsidRPr="00C91BD5">
                          <w:rPr>
                            <w:color w:val="000000" w:themeColor="text1"/>
                            <w:lang w:val="sv-SE"/>
                          </w:rPr>
                          <w:t>Simulation</w:t>
                        </w:r>
                      </w:p>
                    </w:txbxContent>
                  </v:textbox>
                </v:rect>
                <v:shapetype id="_x0000_t32" coordsize="21600,21600" o:spt="32" o:oned="t" path="m,l21600,21600e" filled="f">
                  <v:path arrowok="t" fillok="f" o:connecttype="none"/>
                  <o:lock v:ext="edit" shapetype="t"/>
                </v:shapetype>
                <v:shape id="Straight Arrow Connector 25" o:spid="_x0000_s1034" type="#_x0000_t32" style="position:absolute;left:26842;top:7742;width:0;height:12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shape id="Straight Arrow Connector 26" o:spid="_x0000_s1035" type="#_x0000_t32" style="position:absolute;left:20434;top:13937;width:6408;height:16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" strokecolor="#005084 [3044]">
                  <v:stroke endarrow="block"/>
                </v:shape>
                <v:shape id="Straight Arrow Connector 28" o:spid="_x0000_s1036" type="#_x0000_t32" style="position:absolute;left:26842;top:13937;width:5722;height:16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" strokecolor="#005084 [3044]">
                  <v:stroke endarrow="block"/>
                </v:shape>
                <v:shapetype id="_x0000_t33" coordsize="21600,21600" o:spt="33" o:oned="t" path="m,l21600,r,21600e" filled="f">
                  <v:stroke joinstyle="miter"/>
                  <v:path arrowok="t" fillok="f" o:connecttype="none"/>
                  <o:lock v:ext="edit" shapetype="t"/>
                </v:shapetype>
                <v:shape id="Connector: Elbow 29" o:spid="_x0000_s1037" type="#_x0000_t33" style="position:absolute;left:35359;top:11466;width:9649;height:41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" strokecolor="#005084 [3044]">
                  <v:stroke endarrow="block"/>
                </v:shape>
                <v:shape id="Connector: Elbow 30" o:spid="_x0000_s1038" type="#_x0000_t33" style="position:absolute;left:8203;top:11466;width:10121;height:413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" strokecolor="#005084 [3044]">
                  <v:stroke endarrow="block"/>
                </v:shape>
                <v:rect id="Rectangle 64" o:spid="_x0000_s1039" style="position:absolute;left:3207;top:23929;width:46797;height:5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" fillcolor="#d8b6d9 [1305]" stroked="f" strokeweight="2pt">
                  <v:textbox>
                    <w:txbxContent>
                      <w:p w14:paraId="4890B4CD" w14:textId="77777777" w:rsidR="00AD6CC6" w:rsidRPr="00E766B8" w:rsidRDefault="00AD6CC6" w:rsidP="00114A2A">
                        <w:pPr>
                          <w:jc w:val="center"/>
                          <w:rPr>
                            <w:color w:val="000000" w:themeColor="text1"/>
                            <w:lang w:val="sv-SE"/>
                          </w:rPr>
                        </w:pPr>
                        <w:r w:rsidRPr="00E766B8">
                          <w:rPr>
                            <w:color w:val="000000" w:themeColor="text1"/>
                            <w:lang w:val="sv-SE"/>
                          </w:rPr>
                          <w:t>Training syllabus</w:t>
                        </w:r>
                      </w:p>
                      <w:p w14:paraId="4890B4CE" w14:textId="77777777" w:rsidR="00AD6CC6" w:rsidRPr="00E766B8" w:rsidRDefault="00AD6CC6" w:rsidP="00114A2A">
                        <w:pPr>
                          <w:jc w:val="center"/>
                          <w:rPr>
                            <w:color w:val="000000" w:themeColor="text1"/>
                          </w:rPr>
                        </w:pPr>
                        <w:r w:rsidRPr="00E766B8">
                          <w:rPr>
                            <w:color w:val="000000" w:themeColor="text1"/>
                          </w:rPr>
                          <w:t>Risk Management – PAWSA, IWRAP</w:t>
                        </w:r>
                        <w:del w:id="36" w:author="ernst bolt" w:date="2021-04-25T13:59:00Z">
                          <w:r w:rsidRPr="00E766B8" w:rsidDel="00A44895">
                            <w:rPr>
                              <w:color w:val="000000" w:themeColor="text1"/>
                            </w:rPr>
                            <w:delText xml:space="preserve"> Mk2</w:delText>
                          </w:r>
                        </w:del>
                        <w:r>
                          <w:rPr>
                            <w:color w:val="000000" w:themeColor="text1"/>
                          </w:rPr>
                          <w:t>, SIRA</w:t>
                        </w:r>
                        <w:r w:rsidRPr="00E766B8">
                          <w:rPr>
                            <w:color w:val="000000" w:themeColor="text1"/>
                          </w:rPr>
                          <w:t xml:space="preserve"> &amp; SIMULATION</w:t>
                        </w:r>
                      </w:p>
                    </w:txbxContent>
                  </v:textbox>
                </v:rect>
                <w10:anchorlock/>
              </v:group>
            </w:pict>
          </mc:Fallback>
        </mc:AlternateContent>
      </w:r>
      <w:commentRangeEnd w:id="33"/>
      <w:r w:rsidRPr="00DD3D60">
        <w:rPr>
          <w:rStyle w:val="CommentReference"/>
        </w:rPr>
        <w:commentReference w:id="33"/>
      </w:r>
    </w:p>
    <w:p w14:paraId="34D8C813" w14:textId="3BFB958C" w:rsidR="001D20C3" w:rsidRPr="00DD3D60" w:rsidRDefault="001D20C3" w:rsidP="00C27F83">
      <w:pPr>
        <w:pStyle w:val="Figurecaption"/>
        <w:rPr>
          <w:rFonts w:eastAsia="Times New Roman" w:cs="Times New Roman"/>
        </w:rPr>
      </w:pPr>
      <w:bookmarkStart w:id="36" w:name="_Toc53736092"/>
      <w:r w:rsidRPr="00DD3D60">
        <w:rPr>
          <w:rFonts w:eastAsia="Times New Roman" w:cs="Times New Roman"/>
        </w:rPr>
        <w:t xml:space="preserve">Overview of associated </w:t>
      </w:r>
      <w:commentRangeStart w:id="37"/>
      <w:r w:rsidRPr="00DD3D60">
        <w:rPr>
          <w:rFonts w:eastAsia="Times New Roman" w:cs="Times New Roman"/>
        </w:rPr>
        <w:t>documents</w:t>
      </w:r>
      <w:commentRangeEnd w:id="37"/>
      <w:r w:rsidRPr="00DD3D60">
        <w:rPr>
          <w:rFonts w:eastAsia="Times New Roman" w:cs="Times New Roman"/>
        </w:rPr>
        <w:commentReference w:id="37"/>
      </w:r>
      <w:bookmarkEnd w:id="36"/>
    </w:p>
    <w:p w14:paraId="78229109" w14:textId="77777777" w:rsidR="001D20C3" w:rsidRPr="00DD3D60" w:rsidRDefault="001D20C3" w:rsidP="00622455">
      <w:pPr>
        <w:pStyle w:val="BodyText"/>
        <w:tabs>
          <w:tab w:val="left" w:pos="1135"/>
        </w:tabs>
        <w:jc w:val="center"/>
      </w:pPr>
    </w:p>
    <w:p w14:paraId="4890B256" w14:textId="77777777" w:rsidR="00114A2A" w:rsidRPr="00DD3D60" w:rsidRDefault="00114A2A" w:rsidP="00114A2A">
      <w:pPr>
        <w:pStyle w:val="BodyText"/>
      </w:pPr>
    </w:p>
    <w:p w14:paraId="0061D0C7" w14:textId="77777777" w:rsidR="00BE72EF" w:rsidRPr="00DD3D60" w:rsidRDefault="00BE72EF" w:rsidP="00BE72EF">
      <w:pPr>
        <w:pStyle w:val="BodyText"/>
      </w:pPr>
    </w:p>
    <w:p w14:paraId="43930A4E" w14:textId="370BBF4B" w:rsidR="00BE72EF" w:rsidRPr="00DD3D60" w:rsidRDefault="00BE72EF" w:rsidP="00BE72EF">
      <w:pPr>
        <w:pStyle w:val="Heading2"/>
      </w:pPr>
      <w:bookmarkStart w:id="38" w:name="_Toc53744579"/>
      <w:commentRangeStart w:id="39"/>
      <w:commentRangeStart w:id="40"/>
      <w:r w:rsidRPr="00DD3D60">
        <w:t>Terminology</w:t>
      </w:r>
      <w:commentRangeEnd w:id="39"/>
      <w:commentRangeEnd w:id="40"/>
      <w:r w:rsidR="004B216F" w:rsidRPr="00DD3D60">
        <w:rPr>
          <w:rStyle w:val="CommentReference"/>
          <w:rFonts w:asciiTheme="minorHAnsi" w:eastAsiaTheme="minorHAnsi" w:hAnsiTheme="minorHAnsi" w:cstheme="minorBidi"/>
          <w:b w:val="0"/>
          <w:bCs w:val="0"/>
          <w:caps w:val="0"/>
          <w:color w:val="auto"/>
        </w:rPr>
        <w:commentReference w:id="39"/>
      </w:r>
      <w:r w:rsidR="00281CEC" w:rsidRPr="00DD3D60">
        <w:rPr>
          <w:rStyle w:val="CommentReference"/>
          <w:rFonts w:asciiTheme="minorHAnsi" w:eastAsiaTheme="minorHAnsi" w:hAnsiTheme="minorHAnsi" w:cstheme="minorBidi"/>
          <w:b w:val="0"/>
          <w:bCs w:val="0"/>
          <w:caps w:val="0"/>
          <w:color w:val="auto"/>
        </w:rPr>
        <w:commentReference w:id="40"/>
      </w:r>
      <w:bookmarkEnd w:id="38"/>
    </w:p>
    <w:p w14:paraId="58B669F9" w14:textId="77777777" w:rsidR="00BE72EF" w:rsidRPr="00DD3D60" w:rsidRDefault="00BE72EF" w:rsidP="00C27F83">
      <w:pPr>
        <w:pStyle w:val="Heading2separationline"/>
      </w:pPr>
    </w:p>
    <w:p w14:paraId="153DD86C" w14:textId="0505B13A" w:rsidR="00281CEC" w:rsidRPr="00DD3D60" w:rsidRDefault="00BE72EF" w:rsidP="00BE72EF">
      <w:pPr>
        <w:pStyle w:val="BodyText"/>
        <w:jc w:val="both"/>
      </w:pPr>
      <w:r w:rsidRPr="00DD3D60">
        <w:t xml:space="preserve">In this Guideline the terminology commonly used in </w:t>
      </w:r>
      <w:r w:rsidR="00281CEC" w:rsidRPr="00DD3D60">
        <w:t>risk communication is utilised. The most important terms are defined here to facilitate understanding of the document.</w:t>
      </w:r>
      <w:r w:rsidR="001B5810" w:rsidRPr="00DD3D60">
        <w:t xml:space="preserve"> (See </w:t>
      </w:r>
      <w:r w:rsidR="001B5810" w:rsidRPr="00DD3D60">
        <w:rPr>
          <w:i/>
          <w:iCs/>
        </w:rPr>
        <w:t>IALA Dictionary, General Terms – 1.5 Safety</w:t>
      </w:r>
      <w:r w:rsidR="001B5810" w:rsidRPr="00DD3D60">
        <w:t>)</w:t>
      </w:r>
    </w:p>
    <w:p w14:paraId="212045F4" w14:textId="1D3E41A9" w:rsidR="001B5810" w:rsidRPr="00DD3D60" w:rsidRDefault="00281CEC" w:rsidP="001B5810">
      <w:pPr>
        <w:pStyle w:val="BodyText"/>
        <w:numPr>
          <w:ilvl w:val="0"/>
          <w:numId w:val="70"/>
        </w:numPr>
        <w:jc w:val="both"/>
        <w:rPr>
          <w:i/>
          <w:iCs/>
        </w:rPr>
      </w:pPr>
      <w:commentRangeStart w:id="41"/>
      <w:r w:rsidRPr="00DD3D60">
        <w:rPr>
          <w:b/>
          <w:bCs/>
        </w:rPr>
        <w:t>Hazard</w:t>
      </w:r>
      <w:r w:rsidR="001B5810" w:rsidRPr="00DD3D60">
        <w:rPr>
          <w:rFonts w:ascii="Arial" w:eastAsia="Times New Roman" w:hAnsi="Arial" w:cs="Arial"/>
          <w:color w:val="222222"/>
          <w:sz w:val="21"/>
          <w:szCs w:val="21"/>
        </w:rPr>
        <w:t xml:space="preserve"> </w:t>
      </w:r>
      <w:commentRangeEnd w:id="41"/>
      <w:r w:rsidR="00167B58" w:rsidRPr="00DD3D60">
        <w:rPr>
          <w:rStyle w:val="CommentReference"/>
        </w:rPr>
        <w:commentReference w:id="41"/>
      </w:r>
      <w:r w:rsidR="001B5810" w:rsidRPr="00DD3D60">
        <w:rPr>
          <w:i/>
          <w:iCs/>
        </w:rPr>
        <w:t>The potential for harm, or adverse effect on anyone’s health at or near a workplace.</w:t>
      </w:r>
    </w:p>
    <w:p w14:paraId="6E287495" w14:textId="10DFBACE" w:rsidR="001B5810" w:rsidRPr="00DD3D60" w:rsidRDefault="001B5810" w:rsidP="001B5810">
      <w:pPr>
        <w:pStyle w:val="BodyText"/>
        <w:ind w:left="720"/>
        <w:jc w:val="both"/>
        <w:rPr>
          <w:i/>
          <w:iCs/>
        </w:rPr>
      </w:pPr>
      <w:r w:rsidRPr="00DD3D60">
        <w:rPr>
          <w:i/>
          <w:iCs/>
        </w:rPr>
        <w:t>Hazards vary greatly depending on the scope of activities, but in the context of AtoN may include: noisy machinery, sea state, chemicals, electricity and working at heights.</w:t>
      </w:r>
    </w:p>
    <w:p w14:paraId="720E2EF3" w14:textId="33271A2E" w:rsidR="008A2392" w:rsidRPr="00DD3D60" w:rsidRDefault="008A2392" w:rsidP="00C27F83">
      <w:pPr>
        <w:pStyle w:val="BodyText"/>
        <w:ind w:left="720"/>
        <w:jc w:val="both"/>
      </w:pPr>
      <w:r w:rsidRPr="00DD3D60">
        <w:rPr>
          <w:highlight w:val="yellow"/>
        </w:rPr>
        <w:t>A potential to threaten human life, health, property or the environment.</w:t>
      </w:r>
      <w:r w:rsidRPr="00DD3D60">
        <w:t xml:space="preserve">  </w:t>
      </w:r>
    </w:p>
    <w:p w14:paraId="08132A0A" w14:textId="1E5086D6" w:rsidR="00281CEC" w:rsidRPr="00DD3D60" w:rsidRDefault="004A75FD" w:rsidP="004A75FD">
      <w:pPr>
        <w:pStyle w:val="BodyText"/>
        <w:numPr>
          <w:ilvl w:val="0"/>
          <w:numId w:val="70"/>
        </w:numPr>
        <w:jc w:val="both"/>
      </w:pPr>
      <w:r w:rsidRPr="00DD3D60">
        <w:rPr>
          <w:b/>
          <w:bCs/>
        </w:rPr>
        <w:t>Accident</w:t>
      </w:r>
      <w:r w:rsidRPr="00DD3D60">
        <w:t>: An unintended event involving fatality, injury, ship loss or damage, other property loss, damage or environmental damage</w:t>
      </w:r>
    </w:p>
    <w:p w14:paraId="12517804" w14:textId="02EA796B" w:rsidR="009A78FB" w:rsidRPr="00DD3D60" w:rsidRDefault="009A78FB" w:rsidP="004A75FD">
      <w:pPr>
        <w:pStyle w:val="BodyText"/>
        <w:numPr>
          <w:ilvl w:val="0"/>
          <w:numId w:val="70"/>
        </w:numPr>
        <w:jc w:val="both"/>
      </w:pPr>
      <w:r w:rsidRPr="00DD3D60">
        <w:rPr>
          <w:b/>
          <w:bCs/>
        </w:rPr>
        <w:t>Incident</w:t>
      </w:r>
      <w:r w:rsidRPr="00DD3D60">
        <w:rPr>
          <w:highlight w:val="yellow"/>
        </w:rPr>
        <w:t>:…</w:t>
      </w:r>
    </w:p>
    <w:p w14:paraId="6086BF61" w14:textId="4DF97E16" w:rsidR="00281CEC" w:rsidRPr="00DD3D60" w:rsidRDefault="00281CEC" w:rsidP="00281CEC">
      <w:pPr>
        <w:pStyle w:val="BodyText"/>
        <w:numPr>
          <w:ilvl w:val="0"/>
          <w:numId w:val="70"/>
        </w:numPr>
        <w:jc w:val="both"/>
      </w:pPr>
      <w:r w:rsidRPr="00DD3D60">
        <w:rPr>
          <w:b/>
          <w:bCs/>
        </w:rPr>
        <w:t>Consequence</w:t>
      </w:r>
      <w:r w:rsidRPr="00DD3D60">
        <w:t xml:space="preserve">, </w:t>
      </w:r>
      <w:r w:rsidRPr="00DD3D60">
        <w:rPr>
          <w:b/>
          <w:bCs/>
        </w:rPr>
        <w:t>Impact</w:t>
      </w:r>
      <w:r w:rsidR="008A2392" w:rsidRPr="00DD3D60">
        <w:t>: The outcome of an accident</w:t>
      </w:r>
    </w:p>
    <w:p w14:paraId="7766E77B" w14:textId="33500B85" w:rsidR="008A2392" w:rsidRPr="00DD3D60" w:rsidRDefault="008A2392" w:rsidP="00281CEC">
      <w:pPr>
        <w:pStyle w:val="BodyText"/>
        <w:numPr>
          <w:ilvl w:val="0"/>
          <w:numId w:val="70"/>
        </w:numPr>
        <w:jc w:val="both"/>
      </w:pPr>
      <w:r w:rsidRPr="00DD3D60">
        <w:rPr>
          <w:b/>
          <w:bCs/>
        </w:rPr>
        <w:t>Probability</w:t>
      </w:r>
      <w:r w:rsidRPr="00DD3D60">
        <w:t xml:space="preserve">, </w:t>
      </w:r>
      <w:r w:rsidRPr="00DD3D60">
        <w:rPr>
          <w:b/>
          <w:bCs/>
        </w:rPr>
        <w:t>likelihood</w:t>
      </w:r>
      <w:r w:rsidRPr="00DD3D60">
        <w:t>: the statistical expectance of the number of occurrences per unit of time</w:t>
      </w:r>
    </w:p>
    <w:p w14:paraId="72BDE6C6" w14:textId="77777777" w:rsidR="00167B58" w:rsidRPr="00DD3D60" w:rsidRDefault="00281CEC" w:rsidP="00167B58">
      <w:pPr>
        <w:pStyle w:val="BodyText"/>
        <w:numPr>
          <w:ilvl w:val="0"/>
          <w:numId w:val="70"/>
        </w:numPr>
        <w:jc w:val="both"/>
        <w:rPr>
          <w:i/>
          <w:iCs/>
        </w:rPr>
      </w:pPr>
      <w:r w:rsidRPr="00DD3D60">
        <w:rPr>
          <w:b/>
          <w:bCs/>
        </w:rPr>
        <w:lastRenderedPageBreak/>
        <w:t>Risk</w:t>
      </w:r>
      <w:r w:rsidR="001B5810" w:rsidRPr="00DD3D60">
        <w:t xml:space="preserve"> </w:t>
      </w:r>
      <w:r w:rsidR="001B5810" w:rsidRPr="00DD3D60">
        <w:rPr>
          <w:i/>
          <w:iCs/>
        </w:rPr>
        <w:t xml:space="preserve">The </w:t>
      </w:r>
      <w:commentRangeStart w:id="42"/>
      <w:r w:rsidR="001B5810" w:rsidRPr="00DD3D60">
        <w:rPr>
          <w:i/>
          <w:iCs/>
          <w:highlight w:val="yellow"/>
        </w:rPr>
        <w:t>possibility</w:t>
      </w:r>
      <w:r w:rsidR="001B5810" w:rsidRPr="00DD3D60">
        <w:rPr>
          <w:i/>
          <w:iCs/>
        </w:rPr>
        <w:t xml:space="preserve"> </w:t>
      </w:r>
      <w:commentRangeEnd w:id="42"/>
      <w:r w:rsidR="00167B58" w:rsidRPr="00DD3D60">
        <w:rPr>
          <w:rStyle w:val="CommentReference"/>
        </w:rPr>
        <w:commentReference w:id="42"/>
      </w:r>
      <w:r w:rsidR="001B5810" w:rsidRPr="00DD3D60">
        <w:rPr>
          <w:i/>
          <w:iCs/>
        </w:rPr>
        <w:t xml:space="preserve">that harm </w:t>
      </w:r>
      <w:r w:rsidR="001B5810" w:rsidRPr="00DD3D60">
        <w:rPr>
          <w:i/>
          <w:iCs/>
          <w:highlight w:val="yellow"/>
        </w:rPr>
        <w:t>(death, injury or illness</w:t>
      </w:r>
      <w:r w:rsidR="001B5810" w:rsidRPr="00DD3D60">
        <w:rPr>
          <w:i/>
          <w:iCs/>
        </w:rPr>
        <w:t>) might occur when exposed to a hazard. The severity of the hazard, duration and frequency of exposure will determine the level of risk.</w:t>
      </w:r>
      <w:r w:rsidR="00167B58" w:rsidRPr="00DD3D60">
        <w:t xml:space="preserve"> </w:t>
      </w:r>
    </w:p>
    <w:p w14:paraId="0E96467B" w14:textId="1DB9176B" w:rsidR="001B5810" w:rsidRPr="00DD3D60" w:rsidRDefault="00167B58" w:rsidP="00167B58">
      <w:pPr>
        <w:pStyle w:val="BodyText"/>
        <w:numPr>
          <w:ilvl w:val="0"/>
          <w:numId w:val="70"/>
        </w:numPr>
        <w:jc w:val="both"/>
        <w:rPr>
          <w:highlight w:val="yellow"/>
        </w:rPr>
      </w:pPr>
      <w:r w:rsidRPr="00DD3D60">
        <w:rPr>
          <w:highlight w:val="yellow"/>
        </w:rPr>
        <w:t xml:space="preserve">Risk is a measure of the likelihood that an undesirable event will occur within a specified time in combination with a  measure of the associated consequence.  </w:t>
      </w:r>
    </w:p>
    <w:p w14:paraId="60C4243C" w14:textId="6402789B" w:rsidR="004A75FD" w:rsidRPr="00DD3D60" w:rsidRDefault="004A75FD" w:rsidP="004A75FD">
      <w:pPr>
        <w:pStyle w:val="BodyText"/>
        <w:numPr>
          <w:ilvl w:val="0"/>
          <w:numId w:val="70"/>
        </w:numPr>
        <w:jc w:val="both"/>
      </w:pPr>
      <w:r w:rsidRPr="00DD3D60">
        <w:rPr>
          <w:b/>
          <w:bCs/>
        </w:rPr>
        <w:t>Risk Assessment</w:t>
      </w:r>
      <w:r w:rsidRPr="00DD3D60">
        <w:t>: The activity of assessing the frequency or probability and consequence of risk scenarios, including a consideration of the uncertainty of the estimates.</w:t>
      </w:r>
    </w:p>
    <w:p w14:paraId="4DD9B151" w14:textId="62B8ADBC" w:rsidR="004A75FD" w:rsidRPr="00DD3D60" w:rsidRDefault="004A75FD" w:rsidP="004A75FD">
      <w:pPr>
        <w:pStyle w:val="BodyText"/>
        <w:numPr>
          <w:ilvl w:val="0"/>
          <w:numId w:val="70"/>
        </w:numPr>
        <w:jc w:val="both"/>
      </w:pPr>
      <w:r w:rsidRPr="00DD3D60">
        <w:rPr>
          <w:b/>
          <w:bCs/>
        </w:rPr>
        <w:t>Risk Evaluation</w:t>
      </w:r>
      <w:r w:rsidR="00BF0A48" w:rsidRPr="00DD3D60">
        <w:rPr>
          <w:b/>
          <w:bCs/>
        </w:rPr>
        <w:t>:</w:t>
      </w:r>
      <w:r w:rsidRPr="00DD3D60">
        <w:t xml:space="preserve"> The process by which risks are examined in terms of magnitude and distribution, and evaluated in terms of acceptability considering the needs, issues, and concerns of stakeholders.</w:t>
      </w:r>
    </w:p>
    <w:p w14:paraId="45B7F5DD" w14:textId="577EEE66" w:rsidR="00BF0A48" w:rsidRPr="00DD3D60" w:rsidRDefault="001B5810" w:rsidP="00BF0A48">
      <w:pPr>
        <w:pStyle w:val="BodyText"/>
        <w:ind w:left="720"/>
        <w:jc w:val="both"/>
        <w:rPr>
          <w:i/>
          <w:iCs/>
        </w:rPr>
      </w:pPr>
      <w:r w:rsidRPr="00DD3D60">
        <w:rPr>
          <w:b/>
          <w:bCs/>
        </w:rPr>
        <w:t>Risk Control</w:t>
      </w:r>
      <w:r w:rsidRPr="00DD3D60">
        <w:t xml:space="preserve"> </w:t>
      </w:r>
      <w:r w:rsidRPr="00DD3D60">
        <w:rPr>
          <w:i/>
          <w:iCs/>
        </w:rPr>
        <w:t xml:space="preserve">Risk control means taking action to eliminate </w:t>
      </w:r>
      <w:r w:rsidRPr="00DD3D60">
        <w:rPr>
          <w:i/>
          <w:iCs/>
          <w:highlight w:val="yellow"/>
        </w:rPr>
        <w:t>health and safety</w:t>
      </w:r>
      <w:r w:rsidRPr="00DD3D60">
        <w:rPr>
          <w:i/>
          <w:iCs/>
        </w:rPr>
        <w:t xml:space="preserve"> risks so far as is reasonably practicable, and if that is not possible, minimising the risks so far as is reasonably practicable</w:t>
      </w:r>
      <w:r w:rsidR="00BF0A48" w:rsidRPr="00DD3D60">
        <w:rPr>
          <w:i/>
          <w:iCs/>
        </w:rPr>
        <w:t xml:space="preserve">. </w:t>
      </w:r>
      <w:r w:rsidR="00BF0A48" w:rsidRPr="00DD3D60">
        <w:rPr>
          <w:i/>
          <w:iCs/>
        </w:rPr>
        <w:br/>
        <w:t>Effective risk control involves establishing and maintaining systems that give opportunity for regular evaluation and review procedures.</w:t>
      </w:r>
    </w:p>
    <w:p w14:paraId="6DCD4311" w14:textId="376A50EA" w:rsidR="004A75FD" w:rsidRPr="00DD3D60" w:rsidRDefault="004A75FD" w:rsidP="004A75FD">
      <w:pPr>
        <w:pStyle w:val="BodyText"/>
        <w:numPr>
          <w:ilvl w:val="0"/>
          <w:numId w:val="70"/>
        </w:numPr>
        <w:jc w:val="both"/>
      </w:pPr>
      <w:r w:rsidRPr="00DD3D60">
        <w:rPr>
          <w:b/>
          <w:bCs/>
        </w:rPr>
        <w:t>Risk Management</w:t>
      </w:r>
      <w:r w:rsidRPr="00DD3D60">
        <w:t>: The systematic application of management policies, procedures, and practices to the tasks of analysing, evaluating, controlling, and communicating about risk issues.</w:t>
      </w:r>
    </w:p>
    <w:p w14:paraId="7B332E81" w14:textId="513B69A5" w:rsidR="00115ECB" w:rsidRPr="00DD3D60" w:rsidRDefault="004A75FD" w:rsidP="00C27F83">
      <w:pPr>
        <w:pStyle w:val="BodyText"/>
        <w:jc w:val="both"/>
        <w:rPr>
          <w:rFonts w:asciiTheme="majorHAnsi" w:eastAsiaTheme="majorEastAsia" w:hAnsiTheme="majorHAnsi" w:cstheme="majorBidi"/>
          <w:b/>
          <w:bCs/>
          <w:caps/>
          <w:color w:val="407EC9"/>
          <w:sz w:val="28"/>
          <w:szCs w:val="24"/>
        </w:rPr>
      </w:pPr>
      <w:r w:rsidRPr="00DD3D60">
        <w:rPr>
          <w:highlight w:val="yellow"/>
        </w:rPr>
        <w:t>(more terms? See S@S page</w:t>
      </w:r>
      <w:ins w:id="43" w:author="ernst bolt" w:date="2021-04-25T13:45:00Z">
        <w:r w:rsidR="00AD6CC6">
          <w:rPr>
            <w:highlight w:val="yellow"/>
          </w:rPr>
          <w:t>, FSA list</w:t>
        </w:r>
      </w:ins>
      <w:r w:rsidRPr="00DD3D60">
        <w:rPr>
          <w:highlight w:val="yellow"/>
        </w:rPr>
        <w:t>)</w:t>
      </w:r>
    </w:p>
    <w:p w14:paraId="4890B257" w14:textId="7DEFFFBF" w:rsidR="00EB6F3C" w:rsidRPr="00DD3D60" w:rsidRDefault="00114A2A" w:rsidP="00DE2814">
      <w:pPr>
        <w:pStyle w:val="Heading1"/>
      </w:pPr>
      <w:bookmarkStart w:id="44" w:name="_Toc53744580"/>
      <w:r w:rsidRPr="00DD3D60">
        <w:t>The Risk Management Process</w:t>
      </w:r>
      <w:bookmarkEnd w:id="44"/>
    </w:p>
    <w:p w14:paraId="4890B258" w14:textId="77777777" w:rsidR="007E30DF" w:rsidRPr="00DD3D60" w:rsidRDefault="007E30DF" w:rsidP="001349DB">
      <w:pPr>
        <w:pStyle w:val="Heading1separatationline"/>
        <w:rPr>
          <w:sz w:val="28"/>
          <w:szCs w:val="28"/>
        </w:rPr>
      </w:pPr>
    </w:p>
    <w:p w14:paraId="6EF39121" w14:textId="3BD90FF2" w:rsidR="00623ABC" w:rsidRPr="00DD3D60" w:rsidRDefault="00623ABC" w:rsidP="00623ABC">
      <w:pPr>
        <w:pStyle w:val="BodyText"/>
        <w:jc w:val="both"/>
      </w:pPr>
      <w:r w:rsidRPr="00DD3D60">
        <w:t>The Formal Safety Assessment (FSA) adopted by the International Maritime Organization (IMO) is a structured and systematic process</w:t>
      </w:r>
      <w:r w:rsidR="008661F3" w:rsidRPr="00DD3D60">
        <w:t xml:space="preserve">. It aims </w:t>
      </w:r>
      <w:r w:rsidRPr="00DD3D60">
        <w:t>at enhancing maritime safety, including protection of life, health, the marine environment and property</w:t>
      </w:r>
      <w:r w:rsidR="008661F3" w:rsidRPr="00DD3D60">
        <w:t xml:space="preserve">. This is done </w:t>
      </w:r>
      <w:r w:rsidRPr="00DD3D60">
        <w:t xml:space="preserve">by using risk analysis and cost-benefit assessment. FSA is </w:t>
      </w:r>
      <w:r w:rsidR="00115ECB" w:rsidRPr="00DD3D60">
        <w:t xml:space="preserve">briefly </w:t>
      </w:r>
      <w:r w:rsidRPr="00DD3D60">
        <w:t>described in Section 2.1.</w:t>
      </w:r>
    </w:p>
    <w:p w14:paraId="11139C7F" w14:textId="0FCD2E12" w:rsidR="00623ABC" w:rsidRPr="00DD3D60" w:rsidRDefault="00623ABC" w:rsidP="00623ABC">
      <w:pPr>
        <w:pStyle w:val="BodyText"/>
        <w:jc w:val="both"/>
      </w:pPr>
      <w:r w:rsidRPr="00DD3D60">
        <w:t xml:space="preserve">The International Standard on Risk Management ISO 31000:2018, adopted by the International Organization for Standardization, provides a generic description of the risk management process. It is based on best practices, extensive consultation and expert input, and links the risk assessment with organizational processes. It is used in many industries, including various maritime sectors. </w:t>
      </w:r>
      <w:r w:rsidR="00115ECB" w:rsidRPr="00DD3D60">
        <w:t xml:space="preserve">The key concepts of </w:t>
      </w:r>
      <w:r w:rsidRPr="00DD3D60">
        <w:t xml:space="preserve">ISO 31000:2018 </w:t>
      </w:r>
      <w:r w:rsidR="00115ECB" w:rsidRPr="00DD3D60">
        <w:t xml:space="preserve">are outlined </w:t>
      </w:r>
      <w:r w:rsidRPr="00DD3D60">
        <w:t>in Section 2.2.</w:t>
      </w:r>
    </w:p>
    <w:p w14:paraId="5D68B6E8" w14:textId="2538EE17" w:rsidR="00115ECB" w:rsidRPr="00DD3D60" w:rsidRDefault="00115ECB" w:rsidP="00115ECB">
      <w:pPr>
        <w:pStyle w:val="Heading2"/>
      </w:pPr>
      <w:bookmarkStart w:id="45" w:name="_Ref34824036"/>
      <w:bookmarkStart w:id="46" w:name="_Toc53744581"/>
      <w:r w:rsidRPr="00DD3D60">
        <w:t>THE IMO Formal Safety Assessment</w:t>
      </w:r>
      <w:bookmarkEnd w:id="45"/>
      <w:r w:rsidR="00CB79AF" w:rsidRPr="00DD3D60">
        <w:t>: FOCUS ON RISK ASSESSMENT</w:t>
      </w:r>
      <w:bookmarkEnd w:id="46"/>
    </w:p>
    <w:p w14:paraId="4BB200D5" w14:textId="326861FC" w:rsidR="00115ECB" w:rsidRPr="00DD3D60" w:rsidRDefault="00115ECB" w:rsidP="00712A5C">
      <w:pPr>
        <w:pStyle w:val="BodyText"/>
        <w:tabs>
          <w:tab w:val="left" w:pos="1135"/>
        </w:tabs>
        <w:jc w:val="both"/>
      </w:pPr>
      <w:r w:rsidRPr="00DD3D60">
        <w:t xml:space="preserve">The Formal Safety Assessment </w:t>
      </w:r>
      <w:r w:rsidR="00BA71B0" w:rsidRPr="00DD3D60">
        <w:t xml:space="preserve">(FSA) </w:t>
      </w:r>
      <w:r w:rsidRPr="00DD3D60">
        <w:t xml:space="preserve">is a process for supporting decision making, making use of risk analysis and cost benefit assessment. It aims to achieve a balance </w:t>
      </w:r>
      <w:r w:rsidR="00BE72EF" w:rsidRPr="00DD3D60">
        <w:t xml:space="preserve">between </w:t>
      </w:r>
      <w:r w:rsidR="00BA71B0" w:rsidRPr="00DD3D60">
        <w:t>various technical and operational issues, including the human element, maritime safety or protection of the marine environment</w:t>
      </w:r>
      <w:r w:rsidR="00BE72EF" w:rsidRPr="00DD3D60">
        <w:t>,</w:t>
      </w:r>
      <w:r w:rsidR="00BA71B0" w:rsidRPr="00DD3D60">
        <w:t xml:space="preserve"> and costs. The International Maritime Organization has first adopted FSA in 2002, through MSC/Circ.1023/MEPC/Circ.392, recommending the use of FSA for the maritime sector. The current version of the procedure is described in MSC-MEPC.e/Circ.12/Rev2.</w:t>
      </w:r>
    </w:p>
    <w:p w14:paraId="1197D88E" w14:textId="721D4A73" w:rsidR="00087423" w:rsidRPr="00DD3D60" w:rsidRDefault="00121A52" w:rsidP="00087423">
      <w:pPr>
        <w:pStyle w:val="BodyText"/>
        <w:tabs>
          <w:tab w:val="left" w:pos="1135"/>
        </w:tabs>
      </w:pPr>
      <w:r w:rsidRPr="00DD3D60">
        <w:t xml:space="preserve">In Table 1, the five </w:t>
      </w:r>
      <w:r w:rsidR="008661F3" w:rsidRPr="00DD3D60">
        <w:t>steps</w:t>
      </w:r>
      <w:r w:rsidRPr="00DD3D60">
        <w:t xml:space="preserve"> of the FSA process are listed. The table also lists some key questions addressed in each</w:t>
      </w:r>
      <w:r w:rsidR="008661F3" w:rsidRPr="00DD3D60">
        <w:t xml:space="preserve"> step</w:t>
      </w:r>
      <w:r w:rsidRPr="00DD3D60">
        <w:t>, and outputs which are obtained by executing the different phases.</w:t>
      </w:r>
    </w:p>
    <w:p w14:paraId="5604C826" w14:textId="4F1C30A5" w:rsidR="001D20C3" w:rsidRPr="00DD3D60" w:rsidRDefault="001D20C3" w:rsidP="00C27F83">
      <w:pPr>
        <w:pStyle w:val="Tablecaption"/>
        <w:keepNext/>
      </w:pPr>
      <w:bookmarkStart w:id="47" w:name="_Toc53744649"/>
      <w:bookmarkStart w:id="48" w:name="_Toc53744650"/>
      <w:bookmarkEnd w:id="47"/>
      <w:r w:rsidRPr="00DD3D60">
        <w:lastRenderedPageBreak/>
        <w:t>Formal Safety Assessment process: Steps, key questions, and outputs</w:t>
      </w:r>
      <w:bookmarkEnd w:id="48"/>
    </w:p>
    <w:tbl>
      <w:tblPr>
        <w:tblStyle w:val="TableGrid"/>
        <w:tblW w:w="0" w:type="auto"/>
        <w:tblLook w:val="04A0" w:firstRow="1" w:lastRow="0" w:firstColumn="1" w:lastColumn="0" w:noHBand="0" w:noVBand="1"/>
      </w:tblPr>
      <w:tblGrid>
        <w:gridCol w:w="1081"/>
        <w:gridCol w:w="1702"/>
        <w:gridCol w:w="2174"/>
        <w:gridCol w:w="5238"/>
      </w:tblGrid>
      <w:tr w:rsidR="00121A52" w:rsidRPr="00DD3D60" w14:paraId="1B7F23CB" w14:textId="77777777" w:rsidTr="00F4616C">
        <w:tc>
          <w:tcPr>
            <w:tcW w:w="1081" w:type="dxa"/>
            <w:vAlign w:val="center"/>
          </w:tcPr>
          <w:p w14:paraId="1210A523" w14:textId="682A305F" w:rsidR="0048608F" w:rsidRPr="00DD3D60" w:rsidRDefault="00121A52" w:rsidP="00C27F83">
            <w:pPr>
              <w:pStyle w:val="BodyText"/>
              <w:keepNext/>
              <w:jc w:val="center"/>
              <w:rPr>
                <w:b/>
                <w:bCs/>
                <w:sz w:val="20"/>
                <w:szCs w:val="20"/>
              </w:rPr>
            </w:pPr>
            <w:r w:rsidRPr="00DD3D60">
              <w:rPr>
                <w:b/>
                <w:bCs/>
                <w:sz w:val="20"/>
                <w:szCs w:val="20"/>
              </w:rPr>
              <w:t>Step</w:t>
            </w:r>
          </w:p>
        </w:tc>
        <w:tc>
          <w:tcPr>
            <w:tcW w:w="1702" w:type="dxa"/>
            <w:vAlign w:val="center"/>
          </w:tcPr>
          <w:p w14:paraId="0C7323B8" w14:textId="4B27DF53" w:rsidR="0048608F" w:rsidRPr="00DD3D60" w:rsidRDefault="0048608F" w:rsidP="00C27F83">
            <w:pPr>
              <w:pStyle w:val="BodyText"/>
              <w:keepNext/>
              <w:rPr>
                <w:b/>
                <w:bCs/>
                <w:sz w:val="20"/>
                <w:szCs w:val="20"/>
              </w:rPr>
            </w:pPr>
            <w:r w:rsidRPr="00DD3D60">
              <w:rPr>
                <w:b/>
                <w:bCs/>
                <w:sz w:val="20"/>
                <w:szCs w:val="20"/>
              </w:rPr>
              <w:t>Name</w:t>
            </w:r>
          </w:p>
        </w:tc>
        <w:tc>
          <w:tcPr>
            <w:tcW w:w="2174" w:type="dxa"/>
            <w:vAlign w:val="center"/>
          </w:tcPr>
          <w:p w14:paraId="382E05DD" w14:textId="55368C82" w:rsidR="0048608F" w:rsidRPr="00DD3D60" w:rsidRDefault="0048608F" w:rsidP="00C27F83">
            <w:pPr>
              <w:pStyle w:val="BodyText"/>
              <w:keepNext/>
              <w:rPr>
                <w:b/>
                <w:bCs/>
                <w:sz w:val="20"/>
                <w:szCs w:val="20"/>
              </w:rPr>
            </w:pPr>
            <w:r w:rsidRPr="00DD3D60">
              <w:rPr>
                <w:b/>
                <w:bCs/>
                <w:sz w:val="20"/>
                <w:szCs w:val="20"/>
              </w:rPr>
              <w:t>Key question</w:t>
            </w:r>
          </w:p>
        </w:tc>
        <w:tc>
          <w:tcPr>
            <w:tcW w:w="5238" w:type="dxa"/>
            <w:vAlign w:val="center"/>
          </w:tcPr>
          <w:p w14:paraId="58A3B5B7" w14:textId="6C6491AA" w:rsidR="0048608F" w:rsidRPr="00DD3D60" w:rsidRDefault="0048608F" w:rsidP="00C27F83">
            <w:pPr>
              <w:pStyle w:val="BodyText"/>
              <w:keepNext/>
              <w:rPr>
                <w:b/>
                <w:bCs/>
                <w:sz w:val="20"/>
                <w:szCs w:val="20"/>
              </w:rPr>
            </w:pPr>
            <w:r w:rsidRPr="00DD3D60">
              <w:rPr>
                <w:b/>
                <w:bCs/>
                <w:sz w:val="20"/>
                <w:szCs w:val="20"/>
              </w:rPr>
              <w:t>Outputs</w:t>
            </w:r>
          </w:p>
        </w:tc>
      </w:tr>
      <w:tr w:rsidR="00121A52" w:rsidRPr="00DD3D60" w14:paraId="48FDD6CF" w14:textId="77777777" w:rsidTr="00F4616C">
        <w:trPr>
          <w:trHeight w:val="102"/>
        </w:trPr>
        <w:tc>
          <w:tcPr>
            <w:tcW w:w="1081" w:type="dxa"/>
            <w:vAlign w:val="center"/>
          </w:tcPr>
          <w:p w14:paraId="317E1CE9" w14:textId="5DFD4F6B" w:rsidR="0048608F" w:rsidRPr="00DD3D60" w:rsidRDefault="0048608F" w:rsidP="00C27F83">
            <w:pPr>
              <w:pStyle w:val="BodyText"/>
              <w:keepNext/>
              <w:jc w:val="center"/>
              <w:rPr>
                <w:sz w:val="20"/>
                <w:szCs w:val="20"/>
              </w:rPr>
            </w:pPr>
            <w:r w:rsidRPr="00DD3D60">
              <w:rPr>
                <w:sz w:val="20"/>
                <w:szCs w:val="20"/>
              </w:rPr>
              <w:t>1</w:t>
            </w:r>
          </w:p>
        </w:tc>
        <w:tc>
          <w:tcPr>
            <w:tcW w:w="1702" w:type="dxa"/>
            <w:vAlign w:val="center"/>
          </w:tcPr>
          <w:p w14:paraId="778CF550" w14:textId="33F7CEF7" w:rsidR="0048608F" w:rsidRPr="00DD3D60" w:rsidRDefault="00712A5C" w:rsidP="00C27F83">
            <w:pPr>
              <w:pStyle w:val="BodyText"/>
              <w:keepNext/>
              <w:rPr>
                <w:sz w:val="20"/>
                <w:szCs w:val="20"/>
              </w:rPr>
            </w:pPr>
            <w:r w:rsidRPr="00DD3D60">
              <w:rPr>
                <w:sz w:val="20"/>
                <w:szCs w:val="20"/>
              </w:rPr>
              <w:t>Hazard identification</w:t>
            </w:r>
          </w:p>
        </w:tc>
        <w:tc>
          <w:tcPr>
            <w:tcW w:w="2174" w:type="dxa"/>
            <w:vAlign w:val="center"/>
          </w:tcPr>
          <w:p w14:paraId="75AC04B5" w14:textId="781384F5" w:rsidR="0048608F" w:rsidRPr="00DD3D60" w:rsidRDefault="00712A5C" w:rsidP="00C27F83">
            <w:pPr>
              <w:pStyle w:val="BodyText"/>
              <w:keepNext/>
              <w:rPr>
                <w:sz w:val="20"/>
                <w:szCs w:val="20"/>
              </w:rPr>
            </w:pPr>
            <w:r w:rsidRPr="00DD3D60">
              <w:rPr>
                <w:sz w:val="20"/>
                <w:szCs w:val="20"/>
              </w:rPr>
              <w:t>What might go wrong?</w:t>
            </w:r>
          </w:p>
        </w:tc>
        <w:tc>
          <w:tcPr>
            <w:tcW w:w="5238" w:type="dxa"/>
            <w:vAlign w:val="center"/>
          </w:tcPr>
          <w:p w14:paraId="633D7D53" w14:textId="4CFFE726" w:rsidR="0048608F" w:rsidRPr="00DD3D60" w:rsidRDefault="00712A5C" w:rsidP="00C27F83">
            <w:pPr>
              <w:pStyle w:val="BodyText"/>
              <w:keepNext/>
              <w:rPr>
                <w:sz w:val="20"/>
                <w:szCs w:val="20"/>
              </w:rPr>
            </w:pPr>
            <w:r w:rsidRPr="00DD3D60">
              <w:rPr>
                <w:sz w:val="20"/>
                <w:szCs w:val="20"/>
              </w:rPr>
              <w:t>A list of all relevant potential accident scenarios with</w:t>
            </w:r>
            <w:r w:rsidRPr="00DD3D60">
              <w:rPr>
                <w:lang w:eastAsia="nl-NL"/>
              </w:rPr>
              <w:t xml:space="preserve"> </w:t>
            </w:r>
            <w:r w:rsidRPr="00DD3D60">
              <w:rPr>
                <w:sz w:val="20"/>
                <w:szCs w:val="20"/>
              </w:rPr>
              <w:t>potential causes and consequences</w:t>
            </w:r>
          </w:p>
        </w:tc>
      </w:tr>
      <w:tr w:rsidR="00121A52" w:rsidRPr="00DD3D60" w14:paraId="5989C472" w14:textId="77777777" w:rsidTr="00F4616C">
        <w:tc>
          <w:tcPr>
            <w:tcW w:w="1081" w:type="dxa"/>
            <w:vAlign w:val="center"/>
          </w:tcPr>
          <w:p w14:paraId="6A141B51" w14:textId="31B816E7" w:rsidR="0048608F" w:rsidRPr="00DD3D60" w:rsidRDefault="0048608F" w:rsidP="00C27F83">
            <w:pPr>
              <w:pStyle w:val="BodyText"/>
              <w:keepNext/>
              <w:jc w:val="center"/>
              <w:rPr>
                <w:sz w:val="20"/>
                <w:szCs w:val="20"/>
              </w:rPr>
            </w:pPr>
            <w:r w:rsidRPr="00DD3D60">
              <w:rPr>
                <w:sz w:val="20"/>
                <w:szCs w:val="20"/>
              </w:rPr>
              <w:t>2</w:t>
            </w:r>
          </w:p>
        </w:tc>
        <w:tc>
          <w:tcPr>
            <w:tcW w:w="1702" w:type="dxa"/>
            <w:vAlign w:val="center"/>
          </w:tcPr>
          <w:p w14:paraId="4D268E21" w14:textId="4F186D68" w:rsidR="0048608F" w:rsidRPr="00DD3D60" w:rsidRDefault="00712A5C" w:rsidP="00C27F83">
            <w:pPr>
              <w:pStyle w:val="BodyText"/>
              <w:keepNext/>
              <w:rPr>
                <w:sz w:val="20"/>
                <w:szCs w:val="20"/>
              </w:rPr>
            </w:pPr>
            <w:r w:rsidRPr="00DD3D60">
              <w:rPr>
                <w:sz w:val="20"/>
                <w:szCs w:val="20"/>
              </w:rPr>
              <w:t>Risk analysis</w:t>
            </w:r>
          </w:p>
        </w:tc>
        <w:tc>
          <w:tcPr>
            <w:tcW w:w="2174" w:type="dxa"/>
            <w:vAlign w:val="center"/>
          </w:tcPr>
          <w:p w14:paraId="36D47488" w14:textId="77777777" w:rsidR="00121A52" w:rsidRPr="00DD3D60" w:rsidRDefault="00712A5C" w:rsidP="00C27F83">
            <w:pPr>
              <w:pStyle w:val="BodyText"/>
              <w:keepNext/>
              <w:rPr>
                <w:sz w:val="20"/>
                <w:szCs w:val="20"/>
              </w:rPr>
            </w:pPr>
            <w:r w:rsidRPr="00DD3D60">
              <w:rPr>
                <w:sz w:val="20"/>
                <w:szCs w:val="20"/>
              </w:rPr>
              <w:t>How likely</w:t>
            </w:r>
            <w:r w:rsidR="00C81263" w:rsidRPr="00DD3D60">
              <w:rPr>
                <w:sz w:val="20"/>
                <w:szCs w:val="20"/>
              </w:rPr>
              <w:t xml:space="preserve"> is the risk to occur</w:t>
            </w:r>
            <w:r w:rsidRPr="00DD3D60">
              <w:rPr>
                <w:sz w:val="20"/>
                <w:szCs w:val="20"/>
              </w:rPr>
              <w:t>?</w:t>
            </w:r>
          </w:p>
          <w:p w14:paraId="5B27540A" w14:textId="6F234329" w:rsidR="0048608F" w:rsidRPr="00DD3D60" w:rsidRDefault="00C81263" w:rsidP="00C27F83">
            <w:pPr>
              <w:pStyle w:val="BodyText"/>
              <w:keepNext/>
              <w:rPr>
                <w:sz w:val="20"/>
                <w:szCs w:val="20"/>
              </w:rPr>
            </w:pPr>
            <w:r w:rsidRPr="00DD3D60">
              <w:rPr>
                <w:sz w:val="20"/>
                <w:szCs w:val="20"/>
              </w:rPr>
              <w:t>If it happens, how severe would be the consequence</w:t>
            </w:r>
          </w:p>
        </w:tc>
        <w:tc>
          <w:tcPr>
            <w:tcW w:w="5238" w:type="dxa"/>
            <w:vAlign w:val="center"/>
          </w:tcPr>
          <w:p w14:paraId="0ECFEB7D" w14:textId="354D743D" w:rsidR="00506F60" w:rsidRPr="00DD3D60" w:rsidRDefault="00506F60" w:rsidP="00C27F83">
            <w:pPr>
              <w:pStyle w:val="BodyText"/>
              <w:keepNext/>
              <w:rPr>
                <w:sz w:val="20"/>
                <w:szCs w:val="20"/>
              </w:rPr>
            </w:pPr>
            <w:r w:rsidRPr="00DD3D60">
              <w:rPr>
                <w:sz w:val="20"/>
                <w:szCs w:val="20"/>
              </w:rPr>
              <w:t>Estimation of likelihood and consequences of the potential accident scenarios, ranking of these scenarios</w:t>
            </w:r>
          </w:p>
        </w:tc>
      </w:tr>
      <w:tr w:rsidR="00121A52" w:rsidRPr="00DD3D60" w14:paraId="5E61B987" w14:textId="77777777" w:rsidTr="00F4616C">
        <w:tc>
          <w:tcPr>
            <w:tcW w:w="1081" w:type="dxa"/>
            <w:vAlign w:val="center"/>
          </w:tcPr>
          <w:p w14:paraId="71AD24A3" w14:textId="5A00B22C" w:rsidR="0048608F" w:rsidRPr="00DD3D60" w:rsidRDefault="0048608F" w:rsidP="00C27F83">
            <w:pPr>
              <w:pStyle w:val="BodyText"/>
              <w:keepNext/>
              <w:jc w:val="center"/>
              <w:rPr>
                <w:sz w:val="20"/>
                <w:szCs w:val="20"/>
              </w:rPr>
            </w:pPr>
            <w:r w:rsidRPr="00DD3D60">
              <w:rPr>
                <w:sz w:val="20"/>
                <w:szCs w:val="20"/>
              </w:rPr>
              <w:t>3</w:t>
            </w:r>
          </w:p>
        </w:tc>
        <w:tc>
          <w:tcPr>
            <w:tcW w:w="1702" w:type="dxa"/>
            <w:vAlign w:val="center"/>
          </w:tcPr>
          <w:p w14:paraId="15421F6F" w14:textId="5CC12E17" w:rsidR="0048608F" w:rsidRPr="00DD3D60" w:rsidRDefault="00712A5C" w:rsidP="00C27F83">
            <w:pPr>
              <w:pStyle w:val="BodyText"/>
              <w:keepNext/>
              <w:rPr>
                <w:sz w:val="20"/>
                <w:szCs w:val="20"/>
              </w:rPr>
            </w:pPr>
            <w:r w:rsidRPr="00DD3D60">
              <w:rPr>
                <w:sz w:val="20"/>
                <w:szCs w:val="20"/>
              </w:rPr>
              <w:t>Risk control options</w:t>
            </w:r>
          </w:p>
        </w:tc>
        <w:tc>
          <w:tcPr>
            <w:tcW w:w="2174" w:type="dxa"/>
            <w:vAlign w:val="center"/>
          </w:tcPr>
          <w:p w14:paraId="24BCACE2" w14:textId="730657A3" w:rsidR="0048608F" w:rsidRPr="00DD3D60" w:rsidRDefault="00712A5C" w:rsidP="00C27F83">
            <w:pPr>
              <w:pStyle w:val="BodyText"/>
              <w:keepNext/>
              <w:rPr>
                <w:sz w:val="20"/>
                <w:szCs w:val="20"/>
              </w:rPr>
            </w:pPr>
            <w:r w:rsidRPr="00DD3D60">
              <w:rPr>
                <w:sz w:val="20"/>
                <w:szCs w:val="20"/>
              </w:rPr>
              <w:t>Can matters be improved?</w:t>
            </w:r>
          </w:p>
        </w:tc>
        <w:tc>
          <w:tcPr>
            <w:tcW w:w="5238" w:type="dxa"/>
            <w:vAlign w:val="center"/>
          </w:tcPr>
          <w:p w14:paraId="75411F7B" w14:textId="1E3BFF5D" w:rsidR="0048608F" w:rsidRPr="00DD3D60" w:rsidRDefault="00506F60" w:rsidP="00C27F83">
            <w:pPr>
              <w:pStyle w:val="BodyText"/>
              <w:keepNext/>
              <w:rPr>
                <w:sz w:val="20"/>
                <w:szCs w:val="20"/>
              </w:rPr>
            </w:pPr>
            <w:r w:rsidRPr="00DD3D60">
              <w:rPr>
                <w:sz w:val="20"/>
                <w:szCs w:val="20"/>
              </w:rPr>
              <w:t xml:space="preserve">Potential measures </w:t>
            </w:r>
            <w:r w:rsidR="00C81263" w:rsidRPr="00DD3D60">
              <w:rPr>
                <w:sz w:val="20"/>
                <w:szCs w:val="20"/>
              </w:rPr>
              <w:t>to reduce the likelihood of occurrence of the identified risks, or limit their consequences should they occur</w:t>
            </w:r>
          </w:p>
        </w:tc>
      </w:tr>
      <w:tr w:rsidR="00121A52" w:rsidRPr="00DD3D60" w14:paraId="19EAFDDD" w14:textId="77777777" w:rsidTr="00F4616C">
        <w:tc>
          <w:tcPr>
            <w:tcW w:w="1081" w:type="dxa"/>
            <w:vAlign w:val="center"/>
          </w:tcPr>
          <w:p w14:paraId="742CB147" w14:textId="69A4402C" w:rsidR="0048608F" w:rsidRPr="00DD3D60" w:rsidRDefault="0048608F" w:rsidP="00C27F83">
            <w:pPr>
              <w:pStyle w:val="BodyText"/>
              <w:keepNext/>
              <w:jc w:val="center"/>
              <w:rPr>
                <w:sz w:val="20"/>
                <w:szCs w:val="20"/>
              </w:rPr>
            </w:pPr>
            <w:r w:rsidRPr="00DD3D60">
              <w:rPr>
                <w:sz w:val="20"/>
                <w:szCs w:val="20"/>
              </w:rPr>
              <w:t>4</w:t>
            </w:r>
          </w:p>
        </w:tc>
        <w:tc>
          <w:tcPr>
            <w:tcW w:w="1702" w:type="dxa"/>
            <w:vAlign w:val="center"/>
          </w:tcPr>
          <w:p w14:paraId="66175605" w14:textId="41F4F14F" w:rsidR="0048608F" w:rsidRPr="00DD3D60" w:rsidRDefault="00712A5C" w:rsidP="00C27F83">
            <w:pPr>
              <w:pStyle w:val="BodyText"/>
              <w:keepNext/>
              <w:rPr>
                <w:sz w:val="20"/>
                <w:szCs w:val="20"/>
              </w:rPr>
            </w:pPr>
            <w:r w:rsidRPr="00DD3D60">
              <w:rPr>
                <w:sz w:val="20"/>
                <w:szCs w:val="20"/>
              </w:rPr>
              <w:t>Cost-benefit assessment</w:t>
            </w:r>
          </w:p>
        </w:tc>
        <w:tc>
          <w:tcPr>
            <w:tcW w:w="2174" w:type="dxa"/>
            <w:vAlign w:val="center"/>
          </w:tcPr>
          <w:p w14:paraId="15A13561" w14:textId="77777777" w:rsidR="00121A52" w:rsidRPr="00DD3D60" w:rsidRDefault="00712A5C" w:rsidP="00C27F83">
            <w:pPr>
              <w:pStyle w:val="BodyText"/>
              <w:keepNext/>
              <w:rPr>
                <w:sz w:val="20"/>
                <w:szCs w:val="20"/>
              </w:rPr>
            </w:pPr>
            <w:r w:rsidRPr="00DD3D60">
              <w:rPr>
                <w:sz w:val="20"/>
                <w:szCs w:val="20"/>
              </w:rPr>
              <w:t>What would it cost</w:t>
            </w:r>
            <w:r w:rsidR="00121A52" w:rsidRPr="00DD3D60">
              <w:rPr>
                <w:sz w:val="20"/>
                <w:szCs w:val="20"/>
              </w:rPr>
              <w:t>?</w:t>
            </w:r>
          </w:p>
          <w:p w14:paraId="284BDFD3" w14:textId="4B04C66C" w:rsidR="0048608F" w:rsidRPr="00DD3D60" w:rsidRDefault="00121A52" w:rsidP="00C27F83">
            <w:pPr>
              <w:pStyle w:val="BodyText"/>
              <w:keepNext/>
              <w:rPr>
                <w:sz w:val="20"/>
                <w:szCs w:val="20"/>
              </w:rPr>
            </w:pPr>
            <w:r w:rsidRPr="00DD3D60">
              <w:rPr>
                <w:sz w:val="20"/>
                <w:szCs w:val="20"/>
              </w:rPr>
              <w:t>H</w:t>
            </w:r>
            <w:r w:rsidR="00712A5C" w:rsidRPr="00DD3D60">
              <w:rPr>
                <w:sz w:val="20"/>
                <w:szCs w:val="20"/>
              </w:rPr>
              <w:t>ow much better would it be?</w:t>
            </w:r>
          </w:p>
        </w:tc>
        <w:tc>
          <w:tcPr>
            <w:tcW w:w="5238" w:type="dxa"/>
            <w:vAlign w:val="center"/>
          </w:tcPr>
          <w:p w14:paraId="01D66B9C" w14:textId="1FD584E8" w:rsidR="0048608F" w:rsidRPr="00DD3D60" w:rsidRDefault="00C81263" w:rsidP="00C27F83">
            <w:pPr>
              <w:pStyle w:val="BodyText"/>
              <w:keepNext/>
              <w:rPr>
                <w:sz w:val="20"/>
                <w:szCs w:val="20"/>
              </w:rPr>
            </w:pPr>
            <w:r w:rsidRPr="00DD3D60">
              <w:rPr>
                <w:sz w:val="20"/>
                <w:szCs w:val="20"/>
              </w:rPr>
              <w:t>Costs associated with the different risk control options, and an assessment of how cost-effective they are compared to how much they reduce the risk</w:t>
            </w:r>
          </w:p>
        </w:tc>
      </w:tr>
      <w:tr w:rsidR="00121A52" w:rsidRPr="00DD3D60" w14:paraId="4B0264EC" w14:textId="77777777" w:rsidTr="00F4616C">
        <w:tc>
          <w:tcPr>
            <w:tcW w:w="1081" w:type="dxa"/>
            <w:vAlign w:val="center"/>
          </w:tcPr>
          <w:p w14:paraId="3619027E" w14:textId="3BE11822" w:rsidR="0048608F" w:rsidRPr="00DD3D60" w:rsidRDefault="0048608F" w:rsidP="00121A52">
            <w:pPr>
              <w:pStyle w:val="BodyText"/>
              <w:jc w:val="center"/>
              <w:rPr>
                <w:sz w:val="20"/>
                <w:szCs w:val="20"/>
              </w:rPr>
            </w:pPr>
            <w:r w:rsidRPr="00DD3D60">
              <w:rPr>
                <w:sz w:val="20"/>
                <w:szCs w:val="20"/>
              </w:rPr>
              <w:t>5</w:t>
            </w:r>
          </w:p>
        </w:tc>
        <w:tc>
          <w:tcPr>
            <w:tcW w:w="1702" w:type="dxa"/>
            <w:vAlign w:val="center"/>
          </w:tcPr>
          <w:p w14:paraId="6719D7FC" w14:textId="0547BCCE" w:rsidR="0048608F" w:rsidRPr="00DD3D60" w:rsidRDefault="00712A5C" w:rsidP="00121A52">
            <w:pPr>
              <w:pStyle w:val="BodyText"/>
              <w:rPr>
                <w:sz w:val="20"/>
                <w:szCs w:val="20"/>
              </w:rPr>
            </w:pPr>
            <w:r w:rsidRPr="00DD3D60">
              <w:rPr>
                <w:sz w:val="20"/>
                <w:szCs w:val="20"/>
              </w:rPr>
              <w:t>Decision-making recommendations</w:t>
            </w:r>
          </w:p>
        </w:tc>
        <w:tc>
          <w:tcPr>
            <w:tcW w:w="2174" w:type="dxa"/>
            <w:vAlign w:val="center"/>
          </w:tcPr>
          <w:p w14:paraId="657FC113" w14:textId="23416EC7" w:rsidR="0048608F" w:rsidRPr="00DD3D60" w:rsidRDefault="00712A5C" w:rsidP="00121A52">
            <w:pPr>
              <w:pStyle w:val="BodyText"/>
              <w:rPr>
                <w:sz w:val="20"/>
                <w:szCs w:val="20"/>
              </w:rPr>
            </w:pPr>
            <w:r w:rsidRPr="00DD3D60">
              <w:rPr>
                <w:sz w:val="20"/>
                <w:szCs w:val="20"/>
              </w:rPr>
              <w:t>What actions should be taken?</w:t>
            </w:r>
          </w:p>
        </w:tc>
        <w:tc>
          <w:tcPr>
            <w:tcW w:w="5238" w:type="dxa"/>
            <w:vAlign w:val="center"/>
          </w:tcPr>
          <w:p w14:paraId="711EF0A2" w14:textId="6DFA4CD8" w:rsidR="0048608F" w:rsidRPr="00DD3D60" w:rsidRDefault="00121A52" w:rsidP="00121A52">
            <w:pPr>
              <w:pStyle w:val="BodyText"/>
              <w:rPr>
                <w:sz w:val="20"/>
                <w:szCs w:val="20"/>
              </w:rPr>
            </w:pPr>
            <w:r w:rsidRPr="00DD3D60">
              <w:rPr>
                <w:sz w:val="20"/>
                <w:szCs w:val="20"/>
              </w:rPr>
              <w:t>Documented information about the hazards, their associated risks and the cost effectiveness of alternative risk control options is provided to decision makers</w:t>
            </w:r>
          </w:p>
        </w:tc>
      </w:tr>
    </w:tbl>
    <w:p w14:paraId="570F8CF6" w14:textId="77777777" w:rsidR="008661F3" w:rsidRPr="00DD3D60" w:rsidRDefault="008661F3" w:rsidP="00115ECB">
      <w:pPr>
        <w:pStyle w:val="BodyText"/>
        <w:tabs>
          <w:tab w:val="left" w:pos="1135"/>
        </w:tabs>
      </w:pPr>
    </w:p>
    <w:p w14:paraId="309A84A7" w14:textId="785A2D4E" w:rsidR="00BE1310" w:rsidRPr="00DD3D60" w:rsidRDefault="008661F3" w:rsidP="00BE1310">
      <w:pPr>
        <w:pStyle w:val="BodyText"/>
        <w:tabs>
          <w:tab w:val="left" w:pos="1135"/>
        </w:tabs>
        <w:jc w:val="both"/>
      </w:pPr>
      <w:r w:rsidRPr="00DD3D60">
        <w:t xml:space="preserve">In Figure </w:t>
      </w:r>
      <w:r w:rsidR="00EB32F2" w:rsidRPr="00DD3D60">
        <w:t>2</w:t>
      </w:r>
      <w:r w:rsidRPr="00DD3D60">
        <w:t xml:space="preserve">, the process flowchart of the different steps in FSA is shown. </w:t>
      </w:r>
      <w:r w:rsidR="00BE1310" w:rsidRPr="00DD3D60">
        <w:t xml:space="preserve">First, the </w:t>
      </w:r>
      <w:r w:rsidR="00BE1310" w:rsidRPr="00DD3D60">
        <w:rPr>
          <w:b/>
          <w:bCs/>
        </w:rPr>
        <w:t>hazard identification</w:t>
      </w:r>
      <w:r w:rsidR="00BE1310" w:rsidRPr="00DD3D60">
        <w:t xml:space="preserve"> (Step 1) is performed. From this step, the relevant potential accident scenarios and their causes and consequences are found. With this information, the </w:t>
      </w:r>
      <w:r w:rsidR="00BE1310" w:rsidRPr="00DD3D60">
        <w:rPr>
          <w:b/>
          <w:bCs/>
        </w:rPr>
        <w:t>risk analysis</w:t>
      </w:r>
      <w:r w:rsidR="00BE1310" w:rsidRPr="00DD3D60">
        <w:t xml:space="preserve"> (Step 2) is performed. The likelihood and consequences of the different identified accident scenarios are estimated, and a ranking is made. For the scenarios determined as priority, usually the highest ranked scenarios, </w:t>
      </w:r>
      <w:r w:rsidR="00BE1310" w:rsidRPr="00DD3D60">
        <w:rPr>
          <w:b/>
          <w:bCs/>
        </w:rPr>
        <w:t>risk control options</w:t>
      </w:r>
      <w:r w:rsidR="00BE1310" w:rsidRPr="00DD3D60">
        <w:t xml:space="preserve"> are identified (Step 3). This means that potential measures to reduce the likelihood of accident occurrence, or the severity of their consequences, are thought of and their effects on reducing the risk </w:t>
      </w:r>
      <w:r w:rsidR="005C0D81" w:rsidRPr="00DD3D60">
        <w:t>estimated. In other words, there is an iteration between Step 3 and Step 2</w:t>
      </w:r>
      <w:r w:rsidR="00BE1310" w:rsidRPr="00DD3D60">
        <w:t xml:space="preserve">. At this point, there are </w:t>
      </w:r>
      <w:r w:rsidR="005C0D81" w:rsidRPr="00DD3D60">
        <w:t xml:space="preserve">three main </w:t>
      </w:r>
      <w:r w:rsidR="00BE1310" w:rsidRPr="00DD3D60">
        <w:t>strategies to follow.</w:t>
      </w:r>
    </w:p>
    <w:p w14:paraId="3688FE00" w14:textId="77777777" w:rsidR="00607F7A" w:rsidRPr="00DD3D60" w:rsidRDefault="00607F7A" w:rsidP="00BE1310">
      <w:pPr>
        <w:pStyle w:val="BodyText"/>
        <w:tabs>
          <w:tab w:val="left" w:pos="1135"/>
        </w:tabs>
        <w:jc w:val="both"/>
      </w:pPr>
    </w:p>
    <w:p w14:paraId="6A56805B" w14:textId="77777777" w:rsidR="00607F7A" w:rsidRPr="00DD3D60" w:rsidRDefault="00607F7A" w:rsidP="00C27F83">
      <w:pPr>
        <w:pStyle w:val="BodyText"/>
        <w:keepNext/>
        <w:tabs>
          <w:tab w:val="left" w:pos="1135"/>
        </w:tabs>
        <w:jc w:val="both"/>
      </w:pPr>
      <w:r w:rsidRPr="00DD3D60">
        <w:rPr>
          <w:noProof/>
          <w:lang w:eastAsia="nl-NL"/>
          <w:rPrChange w:id="49" w:author="ernst bolt" w:date="2021-04-10T17:04:00Z">
            <w:rPr>
              <w:noProof/>
              <w:lang w:val="nl-NL" w:eastAsia="nl-NL"/>
            </w:rPr>
          </w:rPrChange>
        </w:rPr>
        <w:drawing>
          <wp:inline distT="0" distB="0" distL="0" distR="0" wp14:anchorId="54FF338F" wp14:editId="4F4A24AB">
            <wp:extent cx="4686300" cy="2495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9">
                      <a:extLst>
                        <a:ext uri="{28A0092B-C50C-407E-A947-70E740481C1C}">
                          <a14:useLocalDpi xmlns:a14="http://schemas.microsoft.com/office/drawing/2010/main" val="0"/>
                        </a:ext>
                      </a:extLst>
                    </a:blip>
                    <a:stretch>
                      <a:fillRect/>
                    </a:stretch>
                  </pic:blipFill>
                  <pic:spPr>
                    <a:xfrm>
                      <a:off x="0" y="0"/>
                      <a:ext cx="4686300" cy="2495550"/>
                    </a:xfrm>
                    <a:prstGeom prst="rect">
                      <a:avLst/>
                    </a:prstGeom>
                  </pic:spPr>
                </pic:pic>
              </a:graphicData>
            </a:graphic>
          </wp:inline>
        </w:drawing>
      </w:r>
    </w:p>
    <w:p w14:paraId="4BD8AD90" w14:textId="70384761" w:rsidR="00607F7A" w:rsidRPr="00DD3D60" w:rsidRDefault="00607F7A" w:rsidP="00C27F83">
      <w:pPr>
        <w:pStyle w:val="Figurecaption"/>
      </w:pPr>
      <w:bookmarkStart w:id="50" w:name="_Toc53736093"/>
      <w:r w:rsidRPr="00DD3D60">
        <w:t>Formal Safety Assessment process steps and information flows</w:t>
      </w:r>
      <w:bookmarkEnd w:id="50"/>
    </w:p>
    <w:p w14:paraId="6D19730F" w14:textId="019CE430" w:rsidR="00607F7A" w:rsidRPr="00DD3D60" w:rsidRDefault="00607F7A" w:rsidP="00BE1310">
      <w:pPr>
        <w:pStyle w:val="BodyText"/>
        <w:tabs>
          <w:tab w:val="left" w:pos="1135"/>
        </w:tabs>
        <w:jc w:val="both"/>
      </w:pPr>
    </w:p>
    <w:p w14:paraId="7AEAC92B" w14:textId="342F4062" w:rsidR="00607F7A" w:rsidRPr="00DD3D60" w:rsidRDefault="00607F7A" w:rsidP="00BE1310">
      <w:pPr>
        <w:pStyle w:val="BodyText"/>
        <w:tabs>
          <w:tab w:val="left" w:pos="1135"/>
        </w:tabs>
        <w:jc w:val="both"/>
      </w:pPr>
    </w:p>
    <w:p w14:paraId="39B67894" w14:textId="6FDC977A" w:rsidR="00BE1310" w:rsidRPr="00DD3D60" w:rsidRDefault="00BE1310" w:rsidP="00BE1310">
      <w:pPr>
        <w:pStyle w:val="BodyText"/>
        <w:tabs>
          <w:tab w:val="left" w:pos="1135"/>
        </w:tabs>
        <w:jc w:val="both"/>
      </w:pPr>
      <w:r w:rsidRPr="00DD3D60">
        <w:t>In the simplest</w:t>
      </w:r>
      <w:r w:rsidR="005C0D81" w:rsidRPr="00DD3D60">
        <w:t xml:space="preserve"> strategy (</w:t>
      </w:r>
      <w:r w:rsidR="005C0D81" w:rsidRPr="00DD3D60">
        <w:rPr>
          <w:b/>
          <w:bCs/>
        </w:rPr>
        <w:t>Strategy 1</w:t>
      </w:r>
      <w:r w:rsidR="005C0D81" w:rsidRPr="00DD3D60">
        <w:t>)</w:t>
      </w:r>
      <w:r w:rsidRPr="00DD3D60">
        <w:t xml:space="preserve">, the information about hazards, the estimated risks (likelihood and consequences) and their ranking, and the risk control options </w:t>
      </w:r>
      <w:r w:rsidR="005C0D81" w:rsidRPr="00DD3D60">
        <w:t>and their estimated risk-reducing effect, is gathered and summarized as an input for decision makers. In this strategy, the sequence in the process flowchart is Step 1, Step 2, Step 3, Step 5.</w:t>
      </w:r>
    </w:p>
    <w:p w14:paraId="38C1B511" w14:textId="2D1FB92E" w:rsidR="00BE1310" w:rsidRPr="00DD3D60" w:rsidRDefault="005C0D81" w:rsidP="00BE1310">
      <w:pPr>
        <w:pStyle w:val="BodyText"/>
        <w:tabs>
          <w:tab w:val="left" w:pos="1135"/>
        </w:tabs>
        <w:jc w:val="both"/>
      </w:pPr>
      <w:r w:rsidRPr="00DD3D60">
        <w:t>A more elaborate strategy (</w:t>
      </w:r>
      <w:r w:rsidRPr="00DD3D60">
        <w:rPr>
          <w:b/>
          <w:bCs/>
        </w:rPr>
        <w:t>Strategy 2</w:t>
      </w:r>
      <w:r w:rsidRPr="00DD3D60">
        <w:t>) is essentially the same as Strategy 1, but after estimating the risk-reducing effect of the risk control options (Step 3), a cost-benefit assessment is performed. This means that the costs of implementing the risk control options is estimated. This information is combined with their estimated risk-reducing effects. Finally, an estimate is obtained of how much the different risk control options help to reduce the risk, in relation to how much they cost. As in Strategy 1, the produced information about hazards, risks, and risk control options, including their cost-effectiveness, is gathered and summarized as an input for decision makers. In this strategy, the sequence in the process flowchart is Step 1, Step 2, Step 3, Step 4, Step 5.</w:t>
      </w:r>
    </w:p>
    <w:p w14:paraId="6AF40EC1" w14:textId="24A786B4" w:rsidR="00F45B8B" w:rsidRPr="00DD3D60" w:rsidRDefault="005C0D81" w:rsidP="00622455">
      <w:pPr>
        <w:pStyle w:val="BodyText"/>
        <w:tabs>
          <w:tab w:val="left" w:pos="1135"/>
        </w:tabs>
        <w:jc w:val="both"/>
      </w:pPr>
      <w:r w:rsidRPr="00DD3D60">
        <w:t xml:space="preserve">In the most </w:t>
      </w:r>
      <w:r w:rsidR="002308C6" w:rsidRPr="00DD3D60">
        <w:t>comprehensive strategy (</w:t>
      </w:r>
      <w:r w:rsidR="002308C6" w:rsidRPr="00DD3D60">
        <w:rPr>
          <w:b/>
          <w:bCs/>
        </w:rPr>
        <w:t>Strategy 3</w:t>
      </w:r>
      <w:r w:rsidR="002308C6" w:rsidRPr="00DD3D60">
        <w:t>), the same process is followed as in Strategy 2, but in addition an iteration is performed after risk control options are identified (Step 3). This means that at that point, a new hazard identification step is taken</w:t>
      </w:r>
      <w:r w:rsidR="00866C6C" w:rsidRPr="00DD3D60">
        <w:t xml:space="preserve"> (Step 1)</w:t>
      </w:r>
      <w:r w:rsidR="002308C6" w:rsidRPr="00DD3D60">
        <w:t xml:space="preserve">, because it is possible that new risk control options introduce new hazards and risks to the system. </w:t>
      </w:r>
      <w:r w:rsidR="00866C6C" w:rsidRPr="00DD3D60">
        <w:t xml:space="preserve">The risk levels </w:t>
      </w:r>
      <w:r w:rsidR="00D67C3A" w:rsidRPr="00DD3D60">
        <w:t xml:space="preserve">of the system with these </w:t>
      </w:r>
      <w:r w:rsidR="00866C6C" w:rsidRPr="00DD3D60">
        <w:t>new hazards are</w:t>
      </w:r>
      <w:r w:rsidR="00D67C3A" w:rsidRPr="00DD3D60">
        <w:t xml:space="preserve"> estimated (Step 2), and if necessary additional risk control options specified (Step 3). Usually, at most one iteration of steps 1 to 3 is performed. At this point, Strategy 3 can either proceed directly to gather the produced information as inputs for decision makers, as in Strategy 1. Otherwise, a more elaborate process can be followed similar as for Strategy 2, by adding an additional step where the cost-benefit of implementing the risk control options is assessed (Step 4).</w:t>
      </w:r>
    </w:p>
    <w:p w14:paraId="4AFC005F" w14:textId="77777777" w:rsidR="00087423" w:rsidRPr="00DD3D60" w:rsidRDefault="00087423" w:rsidP="00C27F83">
      <w:pPr>
        <w:pStyle w:val="BodyText"/>
        <w:spacing w:after="0" w:line="240" w:lineRule="auto"/>
        <w:jc w:val="center"/>
      </w:pPr>
    </w:p>
    <w:p w14:paraId="111214B3" w14:textId="3607F585" w:rsidR="00D67C3A" w:rsidRPr="00DD3D60" w:rsidRDefault="00D67C3A">
      <w:pPr>
        <w:pStyle w:val="BodyText"/>
        <w:jc w:val="both"/>
      </w:pPr>
      <w:r w:rsidRPr="00DD3D60">
        <w:t xml:space="preserve">In the FSA process, several </w:t>
      </w:r>
      <w:r w:rsidR="00E1089C" w:rsidRPr="00DD3D60">
        <w:t xml:space="preserve">risk assessment </w:t>
      </w:r>
      <w:r w:rsidRPr="00DD3D60">
        <w:t xml:space="preserve">tools can be used to support the different steps. </w:t>
      </w:r>
      <w:r w:rsidR="00E1089C" w:rsidRPr="00DD3D60">
        <w:t xml:space="preserve">Such tools thus help with hazard identification, risk </w:t>
      </w:r>
      <w:r w:rsidR="0088406F" w:rsidRPr="00DD3D60">
        <w:t>analysis, estimating the effects of risk control options. Some tools are dedicated to only one of these steps, while other tools may have a role in different steps. Tools can be different for instance in the kind of input data required, the level of expertise and training needed to use the tool, and the resources needed for executing it (time, people, etc.).</w:t>
      </w:r>
    </w:p>
    <w:p w14:paraId="7DAF270D" w14:textId="324052FE" w:rsidR="0088406F" w:rsidRPr="00DD3D60" w:rsidRDefault="0088406F">
      <w:pPr>
        <w:pStyle w:val="BodyText"/>
        <w:jc w:val="both"/>
      </w:pPr>
      <w:r w:rsidRPr="00DD3D60">
        <w:t xml:space="preserve">In </w:t>
      </w:r>
      <w:r w:rsidR="00C837DA" w:rsidRPr="00DD3D60">
        <w:t xml:space="preserve">Section </w:t>
      </w:r>
      <w:r w:rsidR="003304FF" w:rsidRPr="00DD3D60">
        <w:fldChar w:fldCharType="begin"/>
      </w:r>
      <w:r w:rsidR="003304FF" w:rsidRPr="00DD3D60">
        <w:instrText xml:space="preserve"> REF _Ref53654499 \r \h </w:instrText>
      </w:r>
      <w:r w:rsidR="0087570A" w:rsidRPr="00DD3D60">
        <w:instrText xml:space="preserve"> \* MERGEFORMAT </w:instrText>
      </w:r>
      <w:r w:rsidR="003304FF" w:rsidRPr="00DD3D60">
        <w:fldChar w:fldCharType="separate"/>
      </w:r>
      <w:r w:rsidR="003304FF" w:rsidRPr="00DD3D60">
        <w:t>3</w:t>
      </w:r>
      <w:r w:rsidR="003304FF" w:rsidRPr="00DD3D60">
        <w:fldChar w:fldCharType="end"/>
      </w:r>
      <w:r w:rsidR="00C837DA" w:rsidRPr="00DD3D60">
        <w:t xml:space="preserve"> </w:t>
      </w:r>
      <w:r w:rsidRPr="00DD3D60">
        <w:t>a</w:t>
      </w:r>
      <w:r w:rsidR="0047350D" w:rsidRPr="00DD3D60">
        <w:t>n</w:t>
      </w:r>
      <w:r w:rsidRPr="00DD3D60">
        <w:t xml:space="preserve"> overview </w:t>
      </w:r>
      <w:r w:rsidR="003304FF" w:rsidRPr="00DD3D60">
        <w:t xml:space="preserve">of the IALA toolbox </w:t>
      </w:r>
      <w:r w:rsidRPr="00DD3D60">
        <w:t xml:space="preserve">is </w:t>
      </w:r>
      <w:r w:rsidR="00C837DA" w:rsidRPr="00DD3D60">
        <w:t xml:space="preserve">given, highlighting in which steps of the FSA process the different IALA tools </w:t>
      </w:r>
      <w:r w:rsidR="00EB32F2" w:rsidRPr="00DD3D60">
        <w:t xml:space="preserve">primarily </w:t>
      </w:r>
      <w:r w:rsidR="00C837DA" w:rsidRPr="00DD3D60">
        <w:t xml:space="preserve">have a role. </w:t>
      </w:r>
      <w:r w:rsidR="00EB32F2" w:rsidRPr="00DD3D60">
        <w:t xml:space="preserve">It is worth noting that the IALA tools focus specifically on methods for identifying hazards (Step 1), analysing risks (Step 2), and estimating the effects of risk control options (Step 3) related to ports, waterways, and sea areas. </w:t>
      </w:r>
      <w:r w:rsidR="0087570A" w:rsidRPr="00DD3D60">
        <w:t xml:space="preserve">Also, IMO’s FSA document proposes the use of some generic risk assessment methods.  Section </w:t>
      </w:r>
      <w:r w:rsidR="0087570A" w:rsidRPr="00DD3D60">
        <w:fldChar w:fldCharType="begin"/>
      </w:r>
      <w:r w:rsidR="0087570A" w:rsidRPr="00DD3D60">
        <w:instrText xml:space="preserve"> REF _Ref53672602 \r \h </w:instrText>
      </w:r>
      <w:r w:rsidR="0087570A" w:rsidRPr="00DD3D60">
        <w:fldChar w:fldCharType="separate"/>
      </w:r>
      <w:r w:rsidR="0087570A" w:rsidRPr="00DD3D60">
        <w:t>4</w:t>
      </w:r>
      <w:r w:rsidR="0087570A" w:rsidRPr="00DD3D60">
        <w:fldChar w:fldCharType="end"/>
      </w:r>
      <w:r w:rsidR="0087570A" w:rsidRPr="00DD3D60">
        <w:t xml:space="preserve"> mentions a few with associated tools.</w:t>
      </w:r>
    </w:p>
    <w:p w14:paraId="7D1B6B0D" w14:textId="0EFCC521" w:rsidR="0087570A" w:rsidRPr="00DD3D60" w:rsidRDefault="0087570A">
      <w:pPr>
        <w:pStyle w:val="BodyText"/>
        <w:jc w:val="both"/>
      </w:pPr>
    </w:p>
    <w:p w14:paraId="4890B259" w14:textId="73E6031D" w:rsidR="00F42DE7" w:rsidRPr="00DD3D60" w:rsidRDefault="00F42DE7" w:rsidP="00F42DE7">
      <w:pPr>
        <w:pStyle w:val="Heading2"/>
      </w:pPr>
      <w:bookmarkStart w:id="51" w:name="_Toc53744582"/>
      <w:bookmarkStart w:id="52" w:name="_Toc53744583"/>
      <w:bookmarkEnd w:id="51"/>
      <w:r w:rsidRPr="00DD3D60">
        <w:t>THE ISO 31000 STANDARD ON RISK MANAGEMENT</w:t>
      </w:r>
      <w:r w:rsidR="00CB79AF" w:rsidRPr="00DD3D60">
        <w:t>: FOCUS ON ORGANIZATIONAL RISK MANAGEMENT</w:t>
      </w:r>
      <w:bookmarkEnd w:id="52"/>
    </w:p>
    <w:p w14:paraId="0C615BE8" w14:textId="3E97EA47" w:rsidR="00450CBD" w:rsidRPr="00DD3D60" w:rsidRDefault="00975B8A" w:rsidP="00450CBD">
      <w:pPr>
        <w:pStyle w:val="Acronym"/>
        <w:ind w:left="0" w:firstLine="0"/>
        <w:jc w:val="both"/>
      </w:pPr>
      <w:r w:rsidRPr="00DD3D60">
        <w:t xml:space="preserve">Once a risk assessment is made using appropriate tools, there are additional </w:t>
      </w:r>
      <w:r w:rsidR="00450CBD" w:rsidRPr="00DD3D60">
        <w:t>processes needed to ensure that the recommendations to decision-makers are acted upon.</w:t>
      </w:r>
      <w:r w:rsidR="00D90B9F" w:rsidRPr="00DD3D60">
        <w:t xml:space="preserve"> These processes, as recognised by ISO31000, are represented in</w:t>
      </w:r>
      <w:r w:rsidR="00450CBD" w:rsidRPr="00DD3D60">
        <w:t xml:space="preserve"> </w:t>
      </w:r>
      <w:r w:rsidR="00730E8F" w:rsidRPr="00DD3D60">
        <w:fldChar w:fldCharType="begin"/>
      </w:r>
      <w:r w:rsidR="00730E8F" w:rsidRPr="00DD3D60">
        <w:instrText xml:space="preserve"> REF _Ref53736336 \n \h </w:instrText>
      </w:r>
      <w:r w:rsidR="00730E8F" w:rsidRPr="00DD3D60">
        <w:fldChar w:fldCharType="separate"/>
      </w:r>
      <w:r w:rsidR="00730E8F" w:rsidRPr="00DD3D60">
        <w:t>Figure 3</w:t>
      </w:r>
      <w:r w:rsidR="00730E8F" w:rsidRPr="00DD3D60">
        <w:fldChar w:fldCharType="end"/>
      </w:r>
      <w:r w:rsidR="00730E8F" w:rsidRPr="00DD3D60">
        <w:t xml:space="preserve">. </w:t>
      </w:r>
      <w:r w:rsidR="00450CBD" w:rsidRPr="00DD3D60">
        <w:t>In th</w:t>
      </w:r>
      <w:r w:rsidR="00730E8F" w:rsidRPr="00DD3D60">
        <w:t>is</w:t>
      </w:r>
      <w:r w:rsidR="00450CBD" w:rsidRPr="00DD3D60">
        <w:t xml:space="preserve"> ISO31000 standard, </w:t>
      </w:r>
      <w:r w:rsidR="0095150D" w:rsidRPr="00DD3D60">
        <w:t>the</w:t>
      </w:r>
      <w:r w:rsidR="00450CBD" w:rsidRPr="00DD3D60">
        <w:t xml:space="preserve"> first process </w:t>
      </w:r>
      <w:r w:rsidR="0095150D" w:rsidRPr="00DD3D60">
        <w:t xml:space="preserve">following the FSA </w:t>
      </w:r>
      <w:r w:rsidR="00450CBD" w:rsidRPr="00DD3D60">
        <w:t xml:space="preserve">concerns </w:t>
      </w:r>
      <w:r w:rsidR="0095150D" w:rsidRPr="00DD3D60">
        <w:t>the decision making</w:t>
      </w:r>
      <w:r w:rsidR="00450CBD" w:rsidRPr="00DD3D60">
        <w:t>. Here, the recommendations of the risk analysis or the risk-cost benefit analysis (depending on which Strategy of Section 2.1 is followed) are considered along with other information relevant to the decision. For instance, stakeholder concerns, legal or financial constraints, or practical challenges are considered alongside the recommendations of the FSA process. Then, it is decided through a managerial judgment whether the risks are acceptable, and if not, what risk control option(s) will be implemented.</w:t>
      </w:r>
    </w:p>
    <w:p w14:paraId="0E0F7946" w14:textId="04210ED3" w:rsidR="00450CBD" w:rsidRPr="00DD3D60" w:rsidRDefault="00450CBD" w:rsidP="00450CBD">
      <w:pPr>
        <w:pStyle w:val="Acronym"/>
        <w:ind w:left="0" w:firstLine="0"/>
        <w:jc w:val="both"/>
      </w:pPr>
      <w:r w:rsidRPr="00DD3D60">
        <w:t xml:space="preserve">Furthermore, this judgment </w:t>
      </w:r>
      <w:r w:rsidR="0095150D" w:rsidRPr="00DD3D60">
        <w:t>may</w:t>
      </w:r>
      <w:r w:rsidRPr="00DD3D60">
        <w:t xml:space="preserve"> lead to the implementation of risk management actions, where the practicalities of the implementation of the risk control options are decided (e.g. budgets, timelines, responsibilities, procedures, etc.) and practical action is taken to implement the selected risk control options.</w:t>
      </w:r>
    </w:p>
    <w:p w14:paraId="02AC296E" w14:textId="77777777" w:rsidR="00450CBD" w:rsidRPr="00DD3D60" w:rsidRDefault="00450CBD" w:rsidP="00450CBD">
      <w:pPr>
        <w:pStyle w:val="Acronym"/>
        <w:ind w:left="0" w:firstLine="0"/>
        <w:jc w:val="both"/>
      </w:pPr>
      <w:r w:rsidRPr="00DD3D60">
        <w:t xml:space="preserve">In the ISO31000 standard, attention is also given to communication and consultation, to ensure that stakeholder concerns are appropriately considered, and so that all relevant end-users and stakeholders are aware of the </w:t>
      </w:r>
      <w:r w:rsidRPr="00DD3D60">
        <w:lastRenderedPageBreak/>
        <w:t>decisions and when and how they will affect them. Relevant stakeholders may e.g. be mariners, shipping companies, pilotage authorities, and search and rescue and pollution response authorities.</w:t>
      </w:r>
    </w:p>
    <w:p w14:paraId="21BE20E0" w14:textId="77777777" w:rsidR="00450CBD" w:rsidRPr="00DD3D60" w:rsidRDefault="00450CBD" w:rsidP="00450CBD">
      <w:pPr>
        <w:pStyle w:val="Acronym"/>
        <w:ind w:left="0" w:firstLine="0"/>
        <w:jc w:val="both"/>
      </w:pPr>
      <w:r w:rsidRPr="00DD3D60">
        <w:t>A separate organizational process in ISO31000 concerns the monitoring and review, which aims to ensure that the risk analysis and cost-benefit analysis are appropriately executed, with comments and review by relevant stakeholders. This process also includes monitoring the implementation of the risk management, so that quality results are achieved.</w:t>
      </w:r>
    </w:p>
    <w:p w14:paraId="160008E5" w14:textId="77777777" w:rsidR="00450CBD" w:rsidRPr="00DD3D60" w:rsidRDefault="00450CBD" w:rsidP="00450CBD">
      <w:pPr>
        <w:pStyle w:val="Acronym"/>
        <w:ind w:left="0" w:firstLine="0"/>
        <w:jc w:val="both"/>
      </w:pPr>
      <w:r w:rsidRPr="00DD3D60">
        <w:t>Finally, the monitoring and review process aims to periodically revisit the risks of the system, to monitor if changes in the system may lead to new or changed hazards. If this is the case, this may mean that a new risk assessment needs to be performed so that new risk control options can be selected, as needed.</w:t>
      </w:r>
    </w:p>
    <w:p w14:paraId="55227835" w14:textId="1A6209AB" w:rsidR="00CB79AF" w:rsidRPr="00DD3D60" w:rsidRDefault="00CB79AF" w:rsidP="00F42DE7">
      <w:pPr>
        <w:pStyle w:val="Acronym"/>
        <w:ind w:left="0" w:firstLine="0"/>
      </w:pPr>
    </w:p>
    <w:p w14:paraId="5E3B5392" w14:textId="08040E8A" w:rsidR="00CB79AF" w:rsidRPr="00DD3D60" w:rsidRDefault="00CB79AF" w:rsidP="00C27F83">
      <w:pPr>
        <w:pStyle w:val="Acronym"/>
        <w:ind w:left="720" w:firstLine="0"/>
      </w:pPr>
    </w:p>
    <w:p w14:paraId="0FAE42A9" w14:textId="77777777" w:rsidR="00D90B9F" w:rsidRPr="00DD3D60" w:rsidRDefault="00607F7A" w:rsidP="00C27F83">
      <w:pPr>
        <w:pStyle w:val="Acronym"/>
        <w:keepNext/>
        <w:jc w:val="center"/>
      </w:pPr>
      <w:r w:rsidRPr="00DD3D60">
        <w:rPr>
          <w:noProof/>
          <w:lang w:eastAsia="nl-NL"/>
          <w:rPrChange w:id="53" w:author="ernst bolt" w:date="2021-04-10T17:04:00Z">
            <w:rPr>
              <w:noProof/>
              <w:lang w:val="nl-NL" w:eastAsia="nl-NL"/>
            </w:rPr>
          </w:rPrChange>
        </w:rPr>
        <w:drawing>
          <wp:inline distT="0" distB="0" distL="0" distR="0" wp14:anchorId="6C9C3829" wp14:editId="05B40233">
            <wp:extent cx="4529455" cy="3199765"/>
            <wp:effectExtent l="0" t="0" r="4445" b="63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29455" cy="319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117C23BD" w14:textId="06AEE756" w:rsidR="009B3B3D" w:rsidRPr="00DD3D60" w:rsidRDefault="00D90B9F" w:rsidP="00C27F83">
      <w:pPr>
        <w:pStyle w:val="Figurecaption"/>
      </w:pPr>
      <w:bookmarkStart w:id="54" w:name="_Toc53736094"/>
      <w:bookmarkStart w:id="55" w:name="_Ref53736336"/>
      <w:r w:rsidRPr="00DD3D60">
        <w:t>Risk management process in an organization</w:t>
      </w:r>
      <w:bookmarkEnd w:id="54"/>
      <w:bookmarkEnd w:id="55"/>
    </w:p>
    <w:p w14:paraId="1150B1FF" w14:textId="4B6BCA36" w:rsidR="00F15834" w:rsidRPr="00DD3D60" w:rsidRDefault="00F15834">
      <w:pPr>
        <w:pPrChange w:id="56" w:author="Edward Rogers" w:date="2021-03-15T10:29:00Z">
          <w:pPr>
            <w:pStyle w:val="Acronym"/>
            <w:jc w:val="center"/>
          </w:pPr>
        </w:pPrChange>
      </w:pPr>
    </w:p>
    <w:p w14:paraId="1B6CE975" w14:textId="102C3948" w:rsidR="009B3B3D" w:rsidRPr="00DD3D60" w:rsidDel="00E70520" w:rsidRDefault="009B3B3D">
      <w:pPr>
        <w:rPr>
          <w:del w:id="57" w:author="Edward Rogers" w:date="2021-03-15T10:29:00Z"/>
        </w:rPr>
        <w:pPrChange w:id="58" w:author="Edward Rogers" w:date="2021-03-15T10:29:00Z">
          <w:pPr>
            <w:pStyle w:val="Acronym"/>
            <w:jc w:val="center"/>
          </w:pPr>
        </w:pPrChange>
      </w:pPr>
    </w:p>
    <w:p w14:paraId="41BB7423" w14:textId="6ACC1CA2" w:rsidR="000A1312" w:rsidRPr="00DD3D60" w:rsidRDefault="000A1312" w:rsidP="000A1312">
      <w:pPr>
        <w:pStyle w:val="Heading2"/>
        <w:rPr>
          <w:ins w:id="59" w:author="Edward Rogers" w:date="2021-03-11T12:32:00Z"/>
        </w:rPr>
      </w:pPr>
      <w:bookmarkStart w:id="60" w:name="_Toc53744584"/>
      <w:bookmarkStart w:id="61" w:name="_Toc53744585"/>
      <w:bookmarkStart w:id="62" w:name="_Toc53744586"/>
      <w:bookmarkStart w:id="63" w:name="_Toc53744587"/>
      <w:bookmarkStart w:id="64" w:name="_Toc53744588"/>
      <w:bookmarkStart w:id="65" w:name="_Toc53744589"/>
      <w:bookmarkStart w:id="66" w:name="_Toc22072153"/>
      <w:bookmarkStart w:id="67" w:name="_Toc22074990"/>
      <w:bookmarkStart w:id="68" w:name="_Toc22072154"/>
      <w:bookmarkStart w:id="69" w:name="_Toc22074991"/>
      <w:bookmarkStart w:id="70" w:name="_Toc22072155"/>
      <w:bookmarkStart w:id="71" w:name="_Toc22074992"/>
      <w:bookmarkStart w:id="72" w:name="_Toc22072158"/>
      <w:bookmarkStart w:id="73" w:name="_Toc22074995"/>
      <w:bookmarkStart w:id="74" w:name="_Toc22072159"/>
      <w:bookmarkStart w:id="75" w:name="_Toc22074996"/>
      <w:bookmarkStart w:id="76" w:name="_Toc22072166"/>
      <w:bookmarkStart w:id="77" w:name="_Toc22075003"/>
      <w:bookmarkStart w:id="78" w:name="_Toc22072167"/>
      <w:bookmarkStart w:id="79" w:name="_Toc22075004"/>
      <w:bookmarkStart w:id="80" w:name="_Toc22072169"/>
      <w:bookmarkStart w:id="81" w:name="_Toc22075006"/>
      <w:bookmarkStart w:id="82" w:name="_Toc22072170"/>
      <w:bookmarkStart w:id="83" w:name="_Toc22075007"/>
      <w:bookmarkStart w:id="84" w:name="_Toc22072171"/>
      <w:bookmarkStart w:id="85" w:name="_Toc22075008"/>
      <w:bookmarkStart w:id="86" w:name="_Toc22072174"/>
      <w:bookmarkStart w:id="87" w:name="_Toc22075011"/>
      <w:bookmarkStart w:id="88" w:name="_Toc22072175"/>
      <w:bookmarkStart w:id="89" w:name="_Toc22075012"/>
      <w:bookmarkStart w:id="90" w:name="_Toc22072176"/>
      <w:bookmarkStart w:id="91" w:name="_Toc22075013"/>
      <w:bookmarkStart w:id="92" w:name="_Toc22072177"/>
      <w:bookmarkStart w:id="93" w:name="_Toc22075014"/>
      <w:bookmarkStart w:id="94" w:name="_Toc22072178"/>
      <w:bookmarkStart w:id="95" w:name="_Toc22075015"/>
      <w:bookmarkStart w:id="96" w:name="_Toc22072179"/>
      <w:bookmarkStart w:id="97" w:name="_Toc22075016"/>
      <w:bookmarkStart w:id="98" w:name="_Toc22072180"/>
      <w:bookmarkStart w:id="99" w:name="_Toc22075017"/>
      <w:bookmarkStart w:id="100" w:name="_Toc22072182"/>
      <w:bookmarkStart w:id="101" w:name="_Toc22075019"/>
      <w:bookmarkStart w:id="102" w:name="_Toc22072183"/>
      <w:bookmarkStart w:id="103" w:name="_Toc22075020"/>
      <w:bookmarkStart w:id="104" w:name="_Toc22072184"/>
      <w:bookmarkStart w:id="105" w:name="_Toc22075021"/>
      <w:bookmarkStart w:id="106" w:name="_Toc22072185"/>
      <w:bookmarkStart w:id="107" w:name="_Toc22075022"/>
      <w:bookmarkStart w:id="108" w:name="_Toc22072186"/>
      <w:bookmarkStart w:id="109" w:name="_Toc22075023"/>
      <w:bookmarkStart w:id="110" w:name="_Toc22072187"/>
      <w:bookmarkStart w:id="111" w:name="_Toc22075024"/>
      <w:bookmarkStart w:id="112" w:name="_Toc22072188"/>
      <w:bookmarkStart w:id="113" w:name="_Toc22075025"/>
      <w:bookmarkStart w:id="114" w:name="_Toc22072189"/>
      <w:bookmarkStart w:id="115" w:name="_Toc22075026"/>
      <w:bookmarkStart w:id="116" w:name="_Toc22072190"/>
      <w:bookmarkStart w:id="117" w:name="_Toc22075027"/>
      <w:bookmarkStart w:id="118" w:name="_Toc22072206"/>
      <w:bookmarkStart w:id="119" w:name="_Toc22075043"/>
      <w:bookmarkStart w:id="120" w:name="_Toc22072207"/>
      <w:bookmarkStart w:id="121" w:name="_Toc22075044"/>
      <w:bookmarkStart w:id="122" w:name="_Toc22072208"/>
      <w:bookmarkStart w:id="123" w:name="_Toc22075045"/>
      <w:bookmarkStart w:id="124" w:name="_Toc22072209"/>
      <w:bookmarkStart w:id="125" w:name="_Toc22075046"/>
      <w:bookmarkStart w:id="126" w:name="_Toc22072210"/>
      <w:bookmarkStart w:id="127" w:name="_Toc22075047"/>
      <w:bookmarkStart w:id="128" w:name="_Toc22072211"/>
      <w:bookmarkStart w:id="129" w:name="_Toc22075048"/>
      <w:bookmarkStart w:id="130" w:name="_Toc22072212"/>
      <w:bookmarkStart w:id="131" w:name="_Toc22075049"/>
      <w:bookmarkStart w:id="132" w:name="_Toc22072213"/>
      <w:bookmarkStart w:id="133" w:name="_Toc22075050"/>
      <w:bookmarkStart w:id="134" w:name="_Ref53744139"/>
      <w:bookmarkStart w:id="135" w:name="_Toc5374459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del w:id="136" w:author="Edward Rogers" w:date="2021-03-15T10:30:00Z">
        <w:r w:rsidRPr="00DD3D60" w:rsidDel="005A3CDD">
          <w:delText xml:space="preserve">THE </w:delText>
        </w:r>
      </w:del>
      <w:r w:rsidRPr="00DD3D60">
        <w:t>IALA Risk Management Summary</w:t>
      </w:r>
      <w:r w:rsidR="00B22796" w:rsidRPr="00DD3D60">
        <w:t xml:space="preserve"> (IRMAS)</w:t>
      </w:r>
      <w:bookmarkEnd w:id="134"/>
      <w:bookmarkEnd w:id="135"/>
    </w:p>
    <w:p w14:paraId="66EB6CDB" w14:textId="1CFD7E6B" w:rsidR="00B877EB" w:rsidRPr="00DD3D60" w:rsidRDefault="005A3CDD" w:rsidP="00B877EB">
      <w:pPr>
        <w:pStyle w:val="BodyText"/>
        <w:rPr>
          <w:ins w:id="137" w:author="Edward Rogers" w:date="2021-03-11T12:32:00Z"/>
        </w:rPr>
      </w:pPr>
      <w:ins w:id="138" w:author="Edward Rogers" w:date="2021-03-15T10:30:00Z">
        <w:r w:rsidRPr="00DD3D60">
          <w:t xml:space="preserve">The </w:t>
        </w:r>
      </w:ins>
      <w:ins w:id="139" w:author="Edward Rogers" w:date="2021-03-11T12:32:00Z">
        <w:r w:rsidR="00B877EB" w:rsidRPr="00DD3D60">
          <w:t>IALA Risk Management Summary (IRMAS) ha</w:t>
        </w:r>
      </w:ins>
      <w:ins w:id="140" w:author="Edward Rogers" w:date="2021-03-15T10:30:00Z">
        <w:r w:rsidRPr="00DD3D60">
          <w:t>s been</w:t>
        </w:r>
      </w:ins>
      <w:ins w:id="141" w:author="Edward Rogers" w:date="2021-03-11T12:32:00Z">
        <w:r w:rsidR="00B877EB" w:rsidRPr="00DD3D60">
          <w:t xml:space="preserve"> designed </w:t>
        </w:r>
      </w:ins>
      <w:ins w:id="142" w:author="Edward Rogers" w:date="2021-03-15T10:30:00Z">
        <w:r w:rsidRPr="00DD3D60">
          <w:t xml:space="preserve">as </w:t>
        </w:r>
      </w:ins>
      <w:ins w:id="143" w:author="Edward Rogers" w:date="2021-03-11T12:32:00Z">
        <w:r w:rsidR="00B877EB" w:rsidRPr="00DD3D60">
          <w:t>a standardised approach to document the process of risk assessment</w:t>
        </w:r>
      </w:ins>
      <w:ins w:id="144" w:author="Edward Rogers" w:date="2021-03-15T10:30:00Z">
        <w:r w:rsidRPr="00DD3D60">
          <w:t>,</w:t>
        </w:r>
      </w:ins>
      <w:ins w:id="145" w:author="Edward Rogers" w:date="2021-03-11T12:32:00Z">
        <w:r w:rsidR="00B877EB" w:rsidRPr="00DD3D60">
          <w:t xml:space="preserve"> which also provide</w:t>
        </w:r>
      </w:ins>
      <w:ins w:id="146" w:author="Edward Rogers" w:date="2021-03-15T10:31:00Z">
        <w:r w:rsidRPr="00DD3D60">
          <w:t>s</w:t>
        </w:r>
      </w:ins>
      <w:ins w:id="147" w:author="Edward Rogers" w:date="2021-03-11T12:32:00Z">
        <w:r w:rsidR="00B877EB" w:rsidRPr="00DD3D60">
          <w:t xml:space="preserve"> for a repository of operational risk assessments undertaken for small scale applications (e.g. change of specification for an individual Aid to Navigation, reaction to change in bathymetry</w:t>
        </w:r>
      </w:ins>
      <w:ins w:id="148" w:author="Edward Rogers" w:date="2021-03-15T10:31:00Z">
        <w:r w:rsidR="001E3737" w:rsidRPr="00DD3D60">
          <w:t>, wreck,</w:t>
        </w:r>
      </w:ins>
      <w:ins w:id="149" w:author="Edward Rogers" w:date="2021-03-11T12:32:00Z">
        <w:r w:rsidR="00B877EB" w:rsidRPr="00DD3D60">
          <w:t xml:space="preserve"> etc.). It is important that organisations document safety considerations, actions and decisions based on the principles of risk management</w:t>
        </w:r>
      </w:ins>
      <w:ins w:id="150" w:author="Edward Rogers" w:date="2021-03-15T10:29:00Z">
        <w:r w:rsidR="00E70520" w:rsidRPr="00DD3D60">
          <w:t>.</w:t>
        </w:r>
      </w:ins>
    </w:p>
    <w:p w14:paraId="70BC0B10" w14:textId="793A05FF" w:rsidR="00B877EB" w:rsidRPr="00DD3D60" w:rsidRDefault="00B877EB" w:rsidP="00B877EB">
      <w:pPr>
        <w:pStyle w:val="BodyText"/>
        <w:rPr>
          <w:ins w:id="151" w:author="Edward Rogers" w:date="2021-03-11T12:32:00Z"/>
        </w:rPr>
      </w:pPr>
      <w:ins w:id="152" w:author="Edward Rogers" w:date="2021-03-11T12:32:00Z">
        <w:r w:rsidRPr="00DD3D60">
          <w:t xml:space="preserve">In summary the IRMAS </w:t>
        </w:r>
      </w:ins>
      <w:ins w:id="153" w:author="Edward Rogers" w:date="2021-03-15T10:29:00Z">
        <w:r w:rsidR="00034383" w:rsidRPr="00DD3D60">
          <w:t>form</w:t>
        </w:r>
      </w:ins>
      <w:ins w:id="154" w:author="Edward Rogers" w:date="2021-03-11T12:32:00Z">
        <w:r w:rsidRPr="00DD3D60">
          <w:t xml:space="preserve"> follows risk management principles and:</w:t>
        </w:r>
      </w:ins>
    </w:p>
    <w:p w14:paraId="33B5DF15" w14:textId="338148C2" w:rsidR="00034383" w:rsidRPr="00DD3D60" w:rsidRDefault="00034383" w:rsidP="00B877EB">
      <w:pPr>
        <w:pStyle w:val="BodyText"/>
        <w:numPr>
          <w:ilvl w:val="0"/>
          <w:numId w:val="81"/>
        </w:numPr>
        <w:rPr>
          <w:ins w:id="155" w:author="Edward Rogers" w:date="2021-03-15T10:29:00Z"/>
        </w:rPr>
      </w:pPr>
      <w:ins w:id="156" w:author="Edward Rogers" w:date="2021-03-15T10:29:00Z">
        <w:r w:rsidRPr="00DD3D60">
          <w:t>Provides a</w:t>
        </w:r>
      </w:ins>
      <w:ins w:id="157" w:author="Edward Rogers" w:date="2021-03-15T10:31:00Z">
        <w:r w:rsidR="00B90AA9" w:rsidRPr="00DD3D60">
          <w:t>n auditable</w:t>
        </w:r>
      </w:ins>
      <w:ins w:id="158" w:author="Edward Rogers" w:date="2021-03-15T10:29:00Z">
        <w:r w:rsidRPr="00DD3D60">
          <w:t xml:space="preserve"> record of </w:t>
        </w:r>
      </w:ins>
      <w:ins w:id="159" w:author="Edward Rogers" w:date="2021-03-15T10:31:00Z">
        <w:r w:rsidR="00B90AA9" w:rsidRPr="00DD3D60">
          <w:t xml:space="preserve">completed </w:t>
        </w:r>
      </w:ins>
      <w:ins w:id="160" w:author="Edward Rogers" w:date="2021-03-15T10:29:00Z">
        <w:r w:rsidR="005A3CDD" w:rsidRPr="00DD3D60">
          <w:t>risk asses</w:t>
        </w:r>
      </w:ins>
      <w:ins w:id="161" w:author="Edward Rogers" w:date="2021-03-15T10:30:00Z">
        <w:r w:rsidR="005A3CDD" w:rsidRPr="00DD3D60">
          <w:t>sment</w:t>
        </w:r>
      </w:ins>
      <w:ins w:id="162" w:author="Edward Rogers" w:date="2021-03-15T10:32:00Z">
        <w:r w:rsidR="00B90AA9" w:rsidRPr="00DD3D60">
          <w:t>s</w:t>
        </w:r>
      </w:ins>
      <w:ins w:id="163" w:author="Edward Rogers" w:date="2021-03-15T10:30:00Z">
        <w:r w:rsidR="005A3CDD" w:rsidRPr="00DD3D60">
          <w:t xml:space="preserve"> and decision</w:t>
        </w:r>
      </w:ins>
      <w:ins w:id="164" w:author="ernst bolt" w:date="2021-04-10T17:50:00Z">
        <w:r w:rsidR="001A1EA3">
          <w:t>s</w:t>
        </w:r>
      </w:ins>
      <w:ins w:id="165" w:author="Edward Rogers" w:date="2021-03-15T10:30:00Z">
        <w:r w:rsidR="005A3CDD" w:rsidRPr="00DD3D60">
          <w:t xml:space="preserve"> made by an organisation.</w:t>
        </w:r>
      </w:ins>
    </w:p>
    <w:p w14:paraId="413A6E11" w14:textId="383B59BA" w:rsidR="00B877EB" w:rsidRPr="00DD3D60" w:rsidRDefault="00034383">
      <w:pPr>
        <w:pStyle w:val="BodyText"/>
        <w:numPr>
          <w:ilvl w:val="0"/>
          <w:numId w:val="81"/>
        </w:numPr>
        <w:rPr>
          <w:ins w:id="166" w:author="Edward Rogers" w:date="2021-03-11T12:32:00Z"/>
        </w:rPr>
      </w:pPr>
      <w:ins w:id="167" w:author="Edward Rogers" w:date="2021-03-15T10:29:00Z">
        <w:r w:rsidRPr="00DD3D60">
          <w:t>I</w:t>
        </w:r>
      </w:ins>
      <w:ins w:id="168" w:author="Edward Rogers" w:date="2021-03-11T12:32:00Z">
        <w:r w:rsidR="00B877EB" w:rsidRPr="00DD3D60">
          <w:t>nforms the decision on risk mitigation measures required</w:t>
        </w:r>
      </w:ins>
      <w:ins w:id="169" w:author="Edward Rogers" w:date="2021-03-15T10:32:00Z">
        <w:r w:rsidR="00B90AA9" w:rsidRPr="00DD3D60">
          <w:t xml:space="preserve"> for small scale </w:t>
        </w:r>
        <w:r w:rsidR="004828CF" w:rsidRPr="00DD3D60">
          <w:t>risk assessments.</w:t>
        </w:r>
      </w:ins>
    </w:p>
    <w:p w14:paraId="799D50EC" w14:textId="023ED44A" w:rsidR="00B877EB" w:rsidRPr="00DD3D60" w:rsidRDefault="00B877EB" w:rsidP="00B877EB">
      <w:pPr>
        <w:pStyle w:val="BodyText"/>
        <w:rPr>
          <w:ins w:id="170" w:author="Edward Rogers" w:date="2021-03-11T12:32:00Z"/>
        </w:rPr>
      </w:pPr>
      <w:ins w:id="171" w:author="Edward Rogers" w:date="2021-03-11T12:32:00Z">
        <w:r w:rsidRPr="00DD3D60">
          <w:t>To facilitate this, IALA have designed a standardi</w:t>
        </w:r>
      </w:ins>
      <w:ins w:id="172" w:author="ernst bolt" w:date="2021-04-10T17:51:00Z">
        <w:r w:rsidR="001A1EA3">
          <w:t>s</w:t>
        </w:r>
      </w:ins>
      <w:ins w:id="173" w:author="Edward Rogers" w:date="2021-03-11T12:32:00Z">
        <w:del w:id="174" w:author="ernst bolt" w:date="2021-04-10T17:51:00Z">
          <w:r w:rsidRPr="00DD3D60" w:rsidDel="001A1EA3">
            <w:delText>z</w:delText>
          </w:r>
        </w:del>
        <w:r w:rsidRPr="00DD3D60">
          <w:t xml:space="preserve">ed form in which all relevant information may be recorded. In simpler cases operational assessment of risk could be undertaken using this form, </w:t>
        </w:r>
      </w:ins>
      <w:ins w:id="175" w:author="Edward Rogers" w:date="2021-03-15T10:32:00Z">
        <w:r w:rsidR="004828CF" w:rsidRPr="00DD3D60">
          <w:t>whereas</w:t>
        </w:r>
      </w:ins>
      <w:ins w:id="176" w:author="Edward Rogers" w:date="2021-03-11T12:32:00Z">
        <w:r w:rsidRPr="00DD3D60">
          <w:t xml:space="preserve"> in other more complex situations the IALA risk management tools may be used.</w:t>
        </w:r>
      </w:ins>
    </w:p>
    <w:p w14:paraId="23366A44" w14:textId="2BD4CF35" w:rsidR="00B877EB" w:rsidRPr="00DD3D60" w:rsidRDefault="00B877EB" w:rsidP="00B877EB">
      <w:pPr>
        <w:pStyle w:val="BodyText"/>
        <w:rPr>
          <w:ins w:id="177" w:author="Edward Rogers" w:date="2021-03-11T12:32:00Z"/>
        </w:rPr>
      </w:pPr>
      <w:ins w:id="178" w:author="Edward Rogers" w:date="2021-03-11T12:32:00Z">
        <w:r w:rsidRPr="00DD3D60">
          <w:lastRenderedPageBreak/>
          <w:t xml:space="preserve">The IRMAS form is designed to be </w:t>
        </w:r>
      </w:ins>
      <w:ins w:id="179" w:author="Edward Rogers" w:date="2021-03-15T10:32:00Z">
        <w:r w:rsidR="004548ED" w:rsidRPr="00DD3D60">
          <w:t xml:space="preserve">a </w:t>
        </w:r>
      </w:ins>
      <w:ins w:id="180" w:author="Edward Rogers" w:date="2021-03-11T12:32:00Z">
        <w:r w:rsidRPr="00DD3D60">
          <w:t>straight forward form to document the results and actions of risk assessment</w:t>
        </w:r>
      </w:ins>
      <w:ins w:id="181" w:author="Edward Rogers" w:date="2021-03-15T10:33:00Z">
        <w:r w:rsidR="004548ED" w:rsidRPr="00DD3D60">
          <w:t>s</w:t>
        </w:r>
      </w:ins>
      <w:ins w:id="182" w:author="Edward Rogers" w:date="2021-03-11T12:32:00Z">
        <w:r w:rsidRPr="00DD3D60">
          <w:t xml:space="preserve"> and enable</w:t>
        </w:r>
      </w:ins>
      <w:ins w:id="183" w:author="Edward Rogers" w:date="2021-03-15T10:33:00Z">
        <w:r w:rsidR="004548ED" w:rsidRPr="00DD3D60">
          <w:t>s</w:t>
        </w:r>
      </w:ins>
      <w:ins w:id="184" w:author="Edward Rogers" w:date="2021-03-11T12:32:00Z">
        <w:r w:rsidRPr="00DD3D60">
          <w:t xml:space="preserve"> accurate storage of information such that historical risk assessments can be easily accessed by organisations. Moreover, IALA members may share their forms with IALA for general information and knowledge sharing.  </w:t>
        </w:r>
      </w:ins>
    </w:p>
    <w:p w14:paraId="45568969" w14:textId="77777777" w:rsidR="00B877EB" w:rsidRPr="00DD3D60" w:rsidRDefault="00B877EB" w:rsidP="00B877EB">
      <w:pPr>
        <w:pStyle w:val="BodyText"/>
        <w:rPr>
          <w:ins w:id="185" w:author="Edward Rogers" w:date="2021-03-11T12:32:00Z"/>
        </w:rPr>
      </w:pPr>
      <w:ins w:id="186" w:author="Edward Rogers" w:date="2021-03-11T12:32:00Z">
        <w:r w:rsidRPr="00DD3D60">
          <w:t>The form contains a number of selectable options and free text fields and is split into four sections:</w:t>
        </w:r>
      </w:ins>
    </w:p>
    <w:p w14:paraId="23E25B49" w14:textId="77777777" w:rsidR="00B877EB" w:rsidRPr="00DD3D60" w:rsidRDefault="00B877EB" w:rsidP="00B877EB">
      <w:pPr>
        <w:pStyle w:val="BodyText"/>
        <w:numPr>
          <w:ilvl w:val="0"/>
          <w:numId w:val="80"/>
        </w:numPr>
        <w:rPr>
          <w:ins w:id="187" w:author="Edward Rogers" w:date="2021-03-11T12:32:00Z"/>
        </w:rPr>
      </w:pPr>
      <w:ins w:id="188" w:author="Edward Rogers" w:date="2021-03-11T12:32:00Z">
        <w:r w:rsidRPr="00DD3D60">
          <w:t>Section 1: Risk Assessment Details</w:t>
        </w:r>
      </w:ins>
    </w:p>
    <w:p w14:paraId="3DD4C6B4" w14:textId="77777777" w:rsidR="00B877EB" w:rsidRPr="00DD3D60" w:rsidRDefault="00B877EB" w:rsidP="00B877EB">
      <w:pPr>
        <w:pStyle w:val="BodyText"/>
        <w:numPr>
          <w:ilvl w:val="0"/>
          <w:numId w:val="80"/>
        </w:numPr>
        <w:rPr>
          <w:ins w:id="189" w:author="Edward Rogers" w:date="2021-03-11T12:32:00Z"/>
        </w:rPr>
      </w:pPr>
      <w:ins w:id="190" w:author="Edward Rogers" w:date="2021-03-11T12:32:00Z">
        <w:r w:rsidRPr="00DD3D60">
          <w:t>Section 2: Documentation of Assessment Approach</w:t>
        </w:r>
      </w:ins>
    </w:p>
    <w:p w14:paraId="26D7B04C" w14:textId="77777777" w:rsidR="00B877EB" w:rsidRPr="00DD3D60" w:rsidRDefault="00B877EB" w:rsidP="00B877EB">
      <w:pPr>
        <w:pStyle w:val="BodyText"/>
        <w:numPr>
          <w:ilvl w:val="0"/>
          <w:numId w:val="80"/>
        </w:numPr>
        <w:rPr>
          <w:ins w:id="191" w:author="Edward Rogers" w:date="2021-03-11T12:32:00Z"/>
        </w:rPr>
      </w:pPr>
      <w:ins w:id="192" w:author="Edward Rogers" w:date="2021-03-11T12:32:00Z">
        <w:r w:rsidRPr="00DD3D60">
          <w:t>Section 3: One Page Risk Assessment</w:t>
        </w:r>
      </w:ins>
    </w:p>
    <w:p w14:paraId="3B932355" w14:textId="11E44ADF" w:rsidR="00B877EB" w:rsidRPr="00DD3D60" w:rsidRDefault="00B877EB" w:rsidP="00B877EB">
      <w:pPr>
        <w:pStyle w:val="BodyText"/>
        <w:numPr>
          <w:ilvl w:val="0"/>
          <w:numId w:val="80"/>
        </w:numPr>
        <w:rPr>
          <w:ins w:id="193" w:author="Edward Rogers" w:date="2021-03-11T12:32:00Z"/>
        </w:rPr>
      </w:pPr>
      <w:ins w:id="194" w:author="Edward Rogers" w:date="2021-03-11T12:32:00Z">
        <w:r w:rsidRPr="00DD3D60">
          <w:t>Section 4: Actions</w:t>
        </w:r>
      </w:ins>
    </w:p>
    <w:p w14:paraId="7E1911F1" w14:textId="1B10961D" w:rsidR="00B877EB" w:rsidRPr="00DD3D60" w:rsidRDefault="00B877EB">
      <w:pPr>
        <w:pStyle w:val="BodyText"/>
        <w:rPr>
          <w:ins w:id="195" w:author="Edward Rogers" w:date="2021-03-11T12:32:00Z"/>
        </w:rPr>
        <w:pPrChange w:id="196" w:author="Edward Rogers" w:date="2021-03-11T12:33:00Z">
          <w:pPr>
            <w:pStyle w:val="BodyText"/>
            <w:numPr>
              <w:numId w:val="80"/>
            </w:numPr>
            <w:ind w:left="720" w:hanging="360"/>
          </w:pPr>
        </w:pPrChange>
      </w:pPr>
      <w:ins w:id="197" w:author="Edward Rogers" w:date="2021-03-11T12:33:00Z">
        <w:r w:rsidRPr="00DD3D60">
          <w:t>Details on completion of the IRMAS form</w:t>
        </w:r>
      </w:ins>
      <w:ins w:id="198" w:author="Edward Rogers" w:date="2021-03-11T12:34:00Z">
        <w:r w:rsidRPr="00DD3D60">
          <w:t>, including blank forms and completed example forms</w:t>
        </w:r>
      </w:ins>
      <w:ins w:id="199" w:author="Edward Rogers" w:date="2021-03-11T12:33:00Z">
        <w:r w:rsidRPr="00DD3D60">
          <w:t xml:space="preserve"> can be found in A</w:t>
        </w:r>
      </w:ins>
      <w:ins w:id="200" w:author="Edward Rogers" w:date="2021-03-11T12:34:00Z">
        <w:r w:rsidRPr="00DD3D60">
          <w:t xml:space="preserve">nnex A.  See </w:t>
        </w:r>
      </w:ins>
      <w:ins w:id="201" w:author="Edward Rogers" w:date="2021-03-15T10:28:00Z">
        <w:r w:rsidR="00E70520" w:rsidRPr="00DD3D60">
          <w:rPr>
            <w:rPrChange w:id="202" w:author="ernst bolt" w:date="2021-04-10T17:04:00Z">
              <w:rPr>
                <w:highlight w:val="yellow"/>
              </w:rPr>
            </w:rPrChange>
          </w:rPr>
          <w:t>S</w:t>
        </w:r>
      </w:ins>
      <w:ins w:id="203" w:author="Edward Rogers" w:date="2021-03-11T12:34:00Z">
        <w:r w:rsidRPr="00DD3D60">
          <w:t>ection 3.</w:t>
        </w:r>
      </w:ins>
      <w:ins w:id="204" w:author="Edward Rogers" w:date="2021-03-15T10:28:00Z">
        <w:r w:rsidR="00E70520" w:rsidRPr="00DD3D60">
          <w:rPr>
            <w:rPrChange w:id="205" w:author="ernst bolt" w:date="2021-04-10T17:04:00Z">
              <w:rPr>
                <w:highlight w:val="yellow"/>
              </w:rPr>
            </w:rPrChange>
          </w:rPr>
          <w:t>3.1</w:t>
        </w:r>
      </w:ins>
      <w:ins w:id="206" w:author="Edward Rogers" w:date="2021-03-11T12:34:00Z">
        <w:r w:rsidRPr="00DD3D60">
          <w:t xml:space="preserve"> </w:t>
        </w:r>
      </w:ins>
      <w:ins w:id="207" w:author="Edward Rogers" w:date="2021-03-15T10:34:00Z">
        <w:r w:rsidR="009B6763" w:rsidRPr="00DD3D60">
          <w:t>f</w:t>
        </w:r>
      </w:ins>
      <w:ins w:id="208" w:author="Edward Rogers" w:date="2021-03-11T12:34:00Z">
        <w:r w:rsidRPr="00DD3D60">
          <w:t xml:space="preserve">or details on </w:t>
        </w:r>
      </w:ins>
      <w:ins w:id="209" w:author="Edward Rogers" w:date="2021-03-11T12:35:00Z">
        <w:r w:rsidRPr="00DD3D60">
          <w:t>OPRA as</w:t>
        </w:r>
        <w:r w:rsidRPr="00DD3D60">
          <w:rPr>
            <w:rPrChange w:id="210" w:author="ernst bolt" w:date="2021-04-10T17:04:00Z">
              <w:rPr>
                <w:highlight w:val="yellow"/>
              </w:rPr>
            </w:rPrChange>
          </w:rPr>
          <w:t>s</w:t>
        </w:r>
        <w:r w:rsidRPr="00DD3D60">
          <w:t>essment.</w:t>
        </w:r>
      </w:ins>
      <w:ins w:id="211" w:author="Edward Rogers" w:date="2021-03-11T12:34:00Z">
        <w:r w:rsidRPr="00DD3D60">
          <w:t xml:space="preserve"> </w:t>
        </w:r>
      </w:ins>
    </w:p>
    <w:p w14:paraId="776A3A64" w14:textId="6BDB8A9D" w:rsidR="00B877EB" w:rsidRPr="00DD3D60" w:rsidDel="00B877EB" w:rsidRDefault="00B877EB">
      <w:pPr>
        <w:pStyle w:val="Heading2separationline"/>
        <w:rPr>
          <w:del w:id="212" w:author="Edward Rogers" w:date="2021-03-11T12:33:00Z"/>
        </w:rPr>
        <w:pPrChange w:id="213" w:author="Edward Rogers" w:date="2021-03-11T12:32:00Z">
          <w:pPr>
            <w:pStyle w:val="Heading2"/>
          </w:pPr>
        </w:pPrChange>
      </w:pPr>
    </w:p>
    <w:p w14:paraId="5868F285" w14:textId="54E6DB28" w:rsidR="000A1312" w:rsidRPr="00DD3D60" w:rsidDel="00B877EB" w:rsidRDefault="000A1312" w:rsidP="000A1312">
      <w:pPr>
        <w:pStyle w:val="BodyText"/>
        <w:rPr>
          <w:del w:id="214" w:author="Edward Rogers" w:date="2021-03-11T12:33:00Z"/>
        </w:rPr>
      </w:pPr>
      <w:del w:id="215" w:author="Edward Rogers" w:date="2021-03-11T12:33:00Z">
        <w:r w:rsidRPr="00DD3D60" w:rsidDel="00B877EB">
          <w:delText>For a number of reasons</w:delText>
        </w:r>
        <w:r w:rsidR="00B44CAC" w:rsidRPr="00DD3D60" w:rsidDel="00B877EB">
          <w:delText>,</w:delText>
        </w:r>
        <w:r w:rsidRPr="00DD3D60" w:rsidDel="00B877EB">
          <w:delText xml:space="preserve"> documentation of the considerations, actions and decisions in the management of risks is </w:delText>
        </w:r>
        <w:commentRangeStart w:id="216"/>
        <w:r w:rsidRPr="00DD3D60" w:rsidDel="00B877EB">
          <w:delText>essential</w:delText>
        </w:r>
        <w:commentRangeEnd w:id="216"/>
        <w:r w:rsidR="00E924A0" w:rsidRPr="00DD3D60" w:rsidDel="00B877EB">
          <w:rPr>
            <w:rStyle w:val="CommentReference"/>
          </w:rPr>
          <w:commentReference w:id="216"/>
        </w:r>
        <w:r w:rsidRPr="00DD3D60" w:rsidDel="00B877EB">
          <w:delText xml:space="preserve">. To facilitate this, IALA designed a standardized format in which all relevant information may be recorded. In simpler cases this form itself could contain all data, </w:delText>
        </w:r>
        <w:r w:rsidR="00E924A0" w:rsidRPr="00DD3D60" w:rsidDel="00B877EB">
          <w:delText>in other cases the process and tools used to come to a decision will be mentioned with a reference to the documents that report the risk assessment.</w:delText>
        </w:r>
      </w:del>
    </w:p>
    <w:p w14:paraId="4B7C6A0B" w14:textId="37F56A79" w:rsidR="00E924A0" w:rsidRPr="00DD3D60" w:rsidDel="00B877EB" w:rsidRDefault="00891A3D" w:rsidP="000A1312">
      <w:pPr>
        <w:pStyle w:val="BodyText"/>
        <w:rPr>
          <w:del w:id="217" w:author="Edward Rogers" w:date="2021-03-11T12:33:00Z"/>
        </w:rPr>
      </w:pPr>
      <w:del w:id="218" w:author="Edward Rogers" w:date="2021-03-11T12:33:00Z">
        <w:r w:rsidRPr="00DD3D60" w:rsidDel="00B877EB">
          <w:delText xml:space="preserve">Using the IRMAS form documentation is easier, but more importantly it provides for easier access to the risk assessments done in the past, thus contributing to a learning organisation. </w:delText>
        </w:r>
        <w:commentRangeStart w:id="219"/>
        <w:r w:rsidRPr="00DD3D60" w:rsidDel="00B877EB">
          <w:delText>Moreover, IALA members are encouraged to upload their IRMAS forms to the IALA repository</w:delText>
        </w:r>
        <w:commentRangeEnd w:id="219"/>
        <w:r w:rsidRPr="00DD3D60" w:rsidDel="00B877EB">
          <w:rPr>
            <w:rStyle w:val="CommentReference"/>
          </w:rPr>
          <w:commentReference w:id="219"/>
        </w:r>
        <w:r w:rsidRPr="00DD3D60" w:rsidDel="00B877EB">
          <w:delText xml:space="preserve">. </w:delText>
        </w:r>
        <w:r w:rsidR="00B22796" w:rsidRPr="00DD3D60" w:rsidDel="00B877EB">
          <w:delText xml:space="preserve"> This repository may also be searched for other’s experiences in comparable cases to decide on a risk management strategy.</w:delText>
        </w:r>
        <w:r w:rsidRPr="00DD3D60" w:rsidDel="00B877EB">
          <w:delText xml:space="preserve"> </w:delText>
        </w:r>
      </w:del>
    </w:p>
    <w:p w14:paraId="0C1DB035" w14:textId="75C070E8" w:rsidR="00D71831" w:rsidRPr="00DD3D60" w:rsidDel="00B877EB" w:rsidRDefault="00D71831" w:rsidP="00C27F83">
      <w:pPr>
        <w:pStyle w:val="BodyText"/>
        <w:rPr>
          <w:del w:id="220" w:author="Edward Rogers" w:date="2021-03-11T12:33:00Z"/>
        </w:rPr>
      </w:pPr>
      <w:del w:id="221" w:author="Edward Rogers" w:date="2021-03-11T12:33:00Z">
        <w:r w:rsidRPr="00DD3D60" w:rsidDel="00B877EB">
          <w:delText xml:space="preserve">The format can be used for any risk assessment, to record the risk considered and the reasons behind the chosen mitigation (in any). For each of the steps of the FSA it </w:delText>
        </w:r>
        <w:r w:rsidR="00B22796" w:rsidRPr="00DD3D60" w:rsidDel="00B877EB">
          <w:delText xml:space="preserve">guides the user by </w:delText>
        </w:r>
        <w:r w:rsidRPr="00DD3D60" w:rsidDel="00B877EB">
          <w:delText>suggest</w:delText>
        </w:r>
        <w:r w:rsidR="00B22796" w:rsidRPr="00DD3D60" w:rsidDel="00B877EB">
          <w:delText>ing</w:delText>
        </w:r>
        <w:r w:rsidRPr="00DD3D60" w:rsidDel="00B877EB">
          <w:delText xml:space="preserve"> the </w:delText>
        </w:r>
        <w:r w:rsidR="00B22796" w:rsidRPr="00DD3D60" w:rsidDel="00B877EB">
          <w:delText xml:space="preserve">relevant </w:delText>
        </w:r>
        <w:r w:rsidRPr="00DD3D60" w:rsidDel="00B877EB">
          <w:delText>elements t</w:delText>
        </w:r>
        <w:r w:rsidR="00B22796" w:rsidRPr="00DD3D60" w:rsidDel="00B877EB">
          <w:delText xml:space="preserve">o document. The completed form is a concise fact sheet describing a maritime risk assessment and mitigation course. </w:delText>
        </w:r>
      </w:del>
    </w:p>
    <w:p w14:paraId="19C524E8" w14:textId="4BF94D82" w:rsidR="00F07085" w:rsidRPr="00DD3D60" w:rsidDel="00B877EB" w:rsidRDefault="005F1CE8" w:rsidP="00D71831">
      <w:pPr>
        <w:pStyle w:val="BodyText"/>
        <w:rPr>
          <w:del w:id="222" w:author="Edward Rogers" w:date="2021-03-11T12:33:00Z"/>
        </w:rPr>
      </w:pPr>
      <w:del w:id="223" w:author="Edward Rogers" w:date="2021-03-11T12:33:00Z">
        <w:r w:rsidRPr="00DD3D60" w:rsidDel="00B877EB">
          <w:delText>The form contains</w:delText>
        </w:r>
        <w:r w:rsidR="00427194" w:rsidRPr="00DD3D60" w:rsidDel="00B877EB">
          <w:delText xml:space="preserve"> a number of selectable options and free text fields, as shown:</w:delText>
        </w:r>
      </w:del>
    </w:p>
    <w:tbl>
      <w:tblPr>
        <w:tblW w:w="8587" w:type="dxa"/>
        <w:tblLook w:val="04A0" w:firstRow="1" w:lastRow="0" w:firstColumn="1" w:lastColumn="0" w:noHBand="0" w:noVBand="1"/>
      </w:tblPr>
      <w:tblGrid>
        <w:gridCol w:w="3551"/>
        <w:gridCol w:w="2970"/>
        <w:gridCol w:w="2066"/>
      </w:tblGrid>
      <w:tr w:rsidR="00427194" w:rsidRPr="00DD3D60" w:rsidDel="00B877EB" w14:paraId="051C986F" w14:textId="6E201A8F" w:rsidTr="00C27F83">
        <w:trPr>
          <w:trHeight w:val="328"/>
          <w:del w:id="224" w:author="Edward Rogers" w:date="2021-03-11T12:33:00Z"/>
        </w:trPr>
        <w:tc>
          <w:tcPr>
            <w:tcW w:w="8587"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6BCBD0F8" w14:textId="4F9DA718" w:rsidR="00427194" w:rsidRPr="00DD3D60" w:rsidDel="00B877EB" w:rsidRDefault="00427194" w:rsidP="00427194">
            <w:pPr>
              <w:spacing w:line="240" w:lineRule="auto"/>
              <w:jc w:val="center"/>
              <w:rPr>
                <w:del w:id="225" w:author="Edward Rogers" w:date="2021-03-11T12:33:00Z"/>
                <w:rFonts w:ascii="Calibri" w:eastAsia="Times New Roman" w:hAnsi="Calibri" w:cs="Calibri"/>
                <w:b/>
                <w:bCs/>
                <w:color w:val="44546A"/>
                <w:sz w:val="30"/>
                <w:szCs w:val="30"/>
              </w:rPr>
            </w:pPr>
            <w:commentRangeStart w:id="226"/>
            <w:del w:id="227" w:author="Edward Rogers" w:date="2021-03-11T12:33:00Z">
              <w:r w:rsidRPr="00DD3D60" w:rsidDel="00B877EB">
                <w:rPr>
                  <w:rFonts w:ascii="Calibri" w:eastAsia="Times New Roman" w:hAnsi="Calibri" w:cs="Calibri"/>
                  <w:b/>
                  <w:bCs/>
                  <w:color w:val="44546A"/>
                  <w:sz w:val="30"/>
                  <w:szCs w:val="30"/>
                </w:rPr>
                <w:delText>IALA</w:delText>
              </w:r>
              <w:commentRangeEnd w:id="226"/>
              <w:r w:rsidR="004B216F" w:rsidRPr="00DD3D60" w:rsidDel="00B877EB">
                <w:rPr>
                  <w:rStyle w:val="CommentReference"/>
                </w:rPr>
                <w:commentReference w:id="226"/>
              </w:r>
              <w:r w:rsidRPr="00DD3D60" w:rsidDel="00B877EB">
                <w:rPr>
                  <w:rFonts w:ascii="Calibri" w:eastAsia="Times New Roman" w:hAnsi="Calibri" w:cs="Calibri"/>
                  <w:b/>
                  <w:bCs/>
                  <w:color w:val="44546A"/>
                  <w:sz w:val="30"/>
                  <w:szCs w:val="30"/>
                </w:rPr>
                <w:delText xml:space="preserve"> Risk Management Summary </w:delText>
              </w:r>
            </w:del>
          </w:p>
        </w:tc>
      </w:tr>
      <w:tr w:rsidR="00427194" w:rsidRPr="00DD3D60" w:rsidDel="00B877EB" w14:paraId="3A8D0829" w14:textId="2648C3C6" w:rsidTr="00C27F83">
        <w:trPr>
          <w:trHeight w:val="253"/>
          <w:del w:id="228" w:author="Edward Rogers" w:date="2021-03-11T12:33:00Z"/>
        </w:trPr>
        <w:tc>
          <w:tcPr>
            <w:tcW w:w="3551" w:type="dxa"/>
            <w:tcBorders>
              <w:top w:val="nil"/>
              <w:left w:val="single" w:sz="4" w:space="0" w:color="auto"/>
              <w:bottom w:val="nil"/>
              <w:right w:val="nil"/>
            </w:tcBorders>
            <w:shd w:val="clear" w:color="auto" w:fill="auto"/>
            <w:noWrap/>
            <w:vAlign w:val="bottom"/>
            <w:hideMark/>
          </w:tcPr>
          <w:p w14:paraId="351081D0" w14:textId="208EC9AD" w:rsidR="00427194" w:rsidRPr="00DD3D60" w:rsidDel="00B877EB" w:rsidRDefault="00427194" w:rsidP="00427194">
            <w:pPr>
              <w:spacing w:line="240" w:lineRule="auto"/>
              <w:rPr>
                <w:del w:id="229" w:author="Edward Rogers" w:date="2021-03-11T12:33:00Z"/>
                <w:rFonts w:ascii="Calibri" w:eastAsia="Times New Roman" w:hAnsi="Calibri" w:cs="Calibri"/>
                <w:b/>
                <w:bCs/>
                <w:color w:val="000000"/>
                <w:sz w:val="22"/>
              </w:rPr>
            </w:pPr>
            <w:del w:id="230" w:author="Edward Rogers" w:date="2021-03-11T12:33:00Z">
              <w:r w:rsidRPr="00DD3D60" w:rsidDel="00B877EB">
                <w:rPr>
                  <w:rFonts w:ascii="Calibri" w:eastAsia="Times New Roman" w:hAnsi="Calibri" w:cs="Calibri"/>
                  <w:b/>
                  <w:bCs/>
                  <w:color w:val="000000"/>
                  <w:sz w:val="22"/>
                </w:rPr>
                <w:delText>Year</w:delText>
              </w:r>
            </w:del>
          </w:p>
        </w:tc>
        <w:tc>
          <w:tcPr>
            <w:tcW w:w="2970" w:type="dxa"/>
            <w:tcBorders>
              <w:top w:val="nil"/>
              <w:left w:val="nil"/>
              <w:bottom w:val="nil"/>
              <w:right w:val="nil"/>
            </w:tcBorders>
            <w:shd w:val="clear" w:color="auto" w:fill="auto"/>
            <w:noWrap/>
            <w:vAlign w:val="bottom"/>
            <w:hideMark/>
          </w:tcPr>
          <w:p w14:paraId="5550D7D6" w14:textId="20DBBF07" w:rsidR="00427194" w:rsidRPr="00DD3D60" w:rsidDel="00B877EB" w:rsidRDefault="00427194" w:rsidP="00427194">
            <w:pPr>
              <w:spacing w:line="240" w:lineRule="auto"/>
              <w:rPr>
                <w:del w:id="231"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19750D54" w14:textId="039C828B" w:rsidR="00427194" w:rsidRPr="00DD3D60" w:rsidDel="00B877EB" w:rsidRDefault="00427194" w:rsidP="00427194">
            <w:pPr>
              <w:spacing w:line="240" w:lineRule="auto"/>
              <w:rPr>
                <w:del w:id="232" w:author="Edward Rogers" w:date="2021-03-11T12:33:00Z"/>
                <w:rFonts w:ascii="Calibri" w:eastAsia="Times New Roman" w:hAnsi="Calibri" w:cs="Calibri"/>
                <w:color w:val="000000"/>
                <w:sz w:val="22"/>
              </w:rPr>
            </w:pPr>
            <w:del w:id="233" w:author="Edward Rogers" w:date="2021-03-11T12:33:00Z">
              <w:r w:rsidRPr="00DD3D60" w:rsidDel="00B877EB">
                <w:rPr>
                  <w:rFonts w:ascii="Calibri" w:eastAsia="Times New Roman" w:hAnsi="Calibri" w:cs="Calibri"/>
                  <w:color w:val="000000"/>
                  <w:sz w:val="22"/>
                </w:rPr>
                <w:delText>(choose)</w:delText>
              </w:r>
            </w:del>
          </w:p>
        </w:tc>
      </w:tr>
      <w:tr w:rsidR="00427194" w:rsidRPr="00DD3D60" w:rsidDel="00B877EB" w14:paraId="21C1FE87" w14:textId="58BC23FC" w:rsidTr="00C27F83">
        <w:trPr>
          <w:trHeight w:val="253"/>
          <w:del w:id="234" w:author="Edward Rogers" w:date="2021-03-11T12:33:00Z"/>
        </w:trPr>
        <w:tc>
          <w:tcPr>
            <w:tcW w:w="3551" w:type="dxa"/>
            <w:tcBorders>
              <w:top w:val="nil"/>
              <w:left w:val="single" w:sz="4" w:space="0" w:color="auto"/>
              <w:bottom w:val="nil"/>
              <w:right w:val="nil"/>
            </w:tcBorders>
            <w:shd w:val="clear" w:color="auto" w:fill="auto"/>
            <w:noWrap/>
            <w:vAlign w:val="bottom"/>
            <w:hideMark/>
          </w:tcPr>
          <w:p w14:paraId="4F7EF305" w14:textId="088A9BC2" w:rsidR="00427194" w:rsidRPr="00DD3D60" w:rsidDel="00B877EB" w:rsidRDefault="00427194" w:rsidP="00427194">
            <w:pPr>
              <w:spacing w:line="240" w:lineRule="auto"/>
              <w:rPr>
                <w:del w:id="235" w:author="Edward Rogers" w:date="2021-03-11T12:33:00Z"/>
                <w:rFonts w:ascii="Calibri" w:eastAsia="Times New Roman" w:hAnsi="Calibri" w:cs="Calibri"/>
                <w:b/>
                <w:bCs/>
                <w:color w:val="000000"/>
                <w:sz w:val="22"/>
              </w:rPr>
            </w:pPr>
            <w:del w:id="236" w:author="Edward Rogers" w:date="2021-03-11T12:33:00Z">
              <w:r w:rsidRPr="00DD3D60" w:rsidDel="00B877EB">
                <w:rPr>
                  <w:rFonts w:ascii="Calibri" w:eastAsia="Times New Roman" w:hAnsi="Calibri" w:cs="Calibri"/>
                  <w:b/>
                  <w:bCs/>
                  <w:color w:val="000000"/>
                  <w:sz w:val="22"/>
                </w:rPr>
                <w:delText>Area</w:delText>
              </w:r>
            </w:del>
          </w:p>
        </w:tc>
        <w:tc>
          <w:tcPr>
            <w:tcW w:w="2970" w:type="dxa"/>
            <w:tcBorders>
              <w:top w:val="nil"/>
              <w:left w:val="nil"/>
              <w:bottom w:val="nil"/>
              <w:right w:val="nil"/>
            </w:tcBorders>
            <w:shd w:val="clear" w:color="auto" w:fill="auto"/>
            <w:noWrap/>
            <w:vAlign w:val="bottom"/>
            <w:hideMark/>
          </w:tcPr>
          <w:p w14:paraId="543DF6C2" w14:textId="5A7A0AD6" w:rsidR="00427194" w:rsidRPr="00DD3D60" w:rsidDel="00B877EB" w:rsidRDefault="00427194" w:rsidP="00427194">
            <w:pPr>
              <w:spacing w:line="240" w:lineRule="auto"/>
              <w:rPr>
                <w:del w:id="237" w:author="Edward Rogers" w:date="2021-03-11T12:33:00Z"/>
                <w:rFonts w:ascii="Calibri" w:eastAsia="Times New Roman" w:hAnsi="Calibri" w:cs="Calibri"/>
                <w:color w:val="000000"/>
                <w:sz w:val="22"/>
              </w:rPr>
            </w:pPr>
            <w:del w:id="238" w:author="Edward Rogers" w:date="2021-03-11T12:33:00Z">
              <w:r w:rsidRPr="00DD3D60" w:rsidDel="00B877EB">
                <w:rPr>
                  <w:rFonts w:ascii="Calibri" w:eastAsia="Times New Roman" w:hAnsi="Calibri" w:cs="Calibri"/>
                  <w:color w:val="000000"/>
                  <w:sz w:val="22"/>
                </w:rPr>
                <w:delText>country</w:delText>
              </w:r>
            </w:del>
          </w:p>
        </w:tc>
        <w:tc>
          <w:tcPr>
            <w:tcW w:w="2065" w:type="dxa"/>
            <w:tcBorders>
              <w:top w:val="nil"/>
              <w:left w:val="nil"/>
              <w:bottom w:val="nil"/>
              <w:right w:val="single" w:sz="4" w:space="0" w:color="auto"/>
            </w:tcBorders>
            <w:shd w:val="clear" w:color="auto" w:fill="auto"/>
            <w:noWrap/>
            <w:vAlign w:val="bottom"/>
            <w:hideMark/>
          </w:tcPr>
          <w:p w14:paraId="6830588D" w14:textId="42D74D45" w:rsidR="00427194" w:rsidRPr="00DD3D60" w:rsidDel="00B877EB" w:rsidRDefault="00427194" w:rsidP="00427194">
            <w:pPr>
              <w:spacing w:line="240" w:lineRule="auto"/>
              <w:rPr>
                <w:del w:id="239" w:author="Edward Rogers" w:date="2021-03-11T12:33:00Z"/>
                <w:rFonts w:ascii="Calibri" w:eastAsia="Times New Roman" w:hAnsi="Calibri" w:cs="Calibri"/>
                <w:color w:val="000000"/>
                <w:sz w:val="22"/>
              </w:rPr>
            </w:pPr>
            <w:del w:id="240" w:author="Edward Rogers" w:date="2021-03-11T12:33:00Z">
              <w:r w:rsidRPr="00DD3D60" w:rsidDel="00B877EB">
                <w:rPr>
                  <w:rFonts w:ascii="Calibri" w:eastAsia="Times New Roman" w:hAnsi="Calibri" w:cs="Calibri"/>
                  <w:color w:val="000000"/>
                  <w:sz w:val="22"/>
                </w:rPr>
                <w:delText>(choose)</w:delText>
              </w:r>
            </w:del>
          </w:p>
        </w:tc>
      </w:tr>
      <w:tr w:rsidR="00427194" w:rsidRPr="00DD3D60" w:rsidDel="00B877EB" w14:paraId="1897E638" w14:textId="2477D884" w:rsidTr="00C27F83">
        <w:trPr>
          <w:trHeight w:val="253"/>
          <w:del w:id="241" w:author="Edward Rogers" w:date="2021-03-11T12:33:00Z"/>
        </w:trPr>
        <w:tc>
          <w:tcPr>
            <w:tcW w:w="3551" w:type="dxa"/>
            <w:tcBorders>
              <w:top w:val="nil"/>
              <w:left w:val="single" w:sz="4" w:space="0" w:color="auto"/>
              <w:bottom w:val="nil"/>
              <w:right w:val="nil"/>
            </w:tcBorders>
            <w:shd w:val="clear" w:color="auto" w:fill="auto"/>
            <w:noWrap/>
            <w:vAlign w:val="bottom"/>
            <w:hideMark/>
          </w:tcPr>
          <w:p w14:paraId="2A4E4AB3" w14:textId="30DF0EAB" w:rsidR="00427194" w:rsidRPr="00DD3D60" w:rsidDel="00B877EB" w:rsidRDefault="00427194" w:rsidP="00427194">
            <w:pPr>
              <w:spacing w:line="240" w:lineRule="auto"/>
              <w:rPr>
                <w:del w:id="242" w:author="Edward Rogers" w:date="2021-03-11T12:33:00Z"/>
                <w:rFonts w:ascii="Calibri" w:eastAsia="Times New Roman" w:hAnsi="Calibri" w:cs="Calibri"/>
                <w:b/>
                <w:bCs/>
                <w:color w:val="000000"/>
                <w:sz w:val="22"/>
              </w:rPr>
            </w:pPr>
            <w:del w:id="243"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18947DB6" w14:textId="2C2C66F4" w:rsidR="00427194" w:rsidRPr="00DD3D60" w:rsidDel="00B877EB" w:rsidRDefault="00427194" w:rsidP="00427194">
            <w:pPr>
              <w:spacing w:line="240" w:lineRule="auto"/>
              <w:rPr>
                <w:del w:id="244" w:author="Edward Rogers" w:date="2021-03-11T12:33:00Z"/>
                <w:rFonts w:ascii="Calibri" w:eastAsia="Times New Roman" w:hAnsi="Calibri" w:cs="Calibri"/>
                <w:color w:val="000000"/>
                <w:sz w:val="22"/>
              </w:rPr>
            </w:pPr>
            <w:del w:id="245" w:author="Edward Rogers" w:date="2021-03-11T12:33:00Z">
              <w:r w:rsidRPr="00DD3D60" w:rsidDel="00B877EB">
                <w:rPr>
                  <w:rFonts w:ascii="Calibri" w:eastAsia="Times New Roman" w:hAnsi="Calibri" w:cs="Calibri"/>
                  <w:color w:val="000000"/>
                  <w:sz w:val="22"/>
                </w:rPr>
                <w:delText>description</w:delText>
              </w:r>
            </w:del>
          </w:p>
        </w:tc>
        <w:tc>
          <w:tcPr>
            <w:tcW w:w="2065" w:type="dxa"/>
            <w:tcBorders>
              <w:top w:val="nil"/>
              <w:left w:val="nil"/>
              <w:bottom w:val="nil"/>
              <w:right w:val="single" w:sz="4" w:space="0" w:color="auto"/>
            </w:tcBorders>
            <w:shd w:val="clear" w:color="auto" w:fill="auto"/>
            <w:noWrap/>
            <w:vAlign w:val="bottom"/>
            <w:hideMark/>
          </w:tcPr>
          <w:p w14:paraId="13A769F0" w14:textId="626053B3" w:rsidR="00427194" w:rsidRPr="00DD3D60" w:rsidDel="00B877EB" w:rsidRDefault="00427194" w:rsidP="00427194">
            <w:pPr>
              <w:spacing w:line="240" w:lineRule="auto"/>
              <w:rPr>
                <w:del w:id="246" w:author="Edward Rogers" w:date="2021-03-11T12:33:00Z"/>
                <w:rFonts w:ascii="Calibri" w:eastAsia="Times New Roman" w:hAnsi="Calibri" w:cs="Calibri"/>
                <w:color w:val="000000"/>
                <w:sz w:val="22"/>
              </w:rPr>
            </w:pPr>
            <w:del w:id="247" w:author="Edward Rogers" w:date="2021-03-11T12:33:00Z">
              <w:r w:rsidRPr="00DD3D60" w:rsidDel="00B877EB">
                <w:rPr>
                  <w:rFonts w:ascii="Calibri" w:eastAsia="Times New Roman" w:hAnsi="Calibri" w:cs="Calibri"/>
                  <w:color w:val="000000"/>
                  <w:sz w:val="22"/>
                </w:rPr>
                <w:delText>(coordinates)</w:delText>
              </w:r>
            </w:del>
          </w:p>
        </w:tc>
      </w:tr>
      <w:tr w:rsidR="00427194" w:rsidRPr="00DD3D60" w:rsidDel="00B877EB" w14:paraId="4E2F788E" w14:textId="6B3B3B9C" w:rsidTr="00C27F83">
        <w:trPr>
          <w:trHeight w:val="253"/>
          <w:del w:id="248" w:author="Edward Rogers" w:date="2021-03-11T12:33:00Z"/>
        </w:trPr>
        <w:tc>
          <w:tcPr>
            <w:tcW w:w="3551" w:type="dxa"/>
            <w:tcBorders>
              <w:top w:val="nil"/>
              <w:left w:val="single" w:sz="4" w:space="0" w:color="auto"/>
              <w:bottom w:val="nil"/>
              <w:right w:val="nil"/>
            </w:tcBorders>
            <w:shd w:val="clear" w:color="auto" w:fill="auto"/>
            <w:noWrap/>
            <w:vAlign w:val="bottom"/>
            <w:hideMark/>
          </w:tcPr>
          <w:p w14:paraId="1667B781" w14:textId="0D047167" w:rsidR="00427194" w:rsidRPr="00DD3D60" w:rsidDel="00B877EB" w:rsidRDefault="00427194" w:rsidP="00427194">
            <w:pPr>
              <w:spacing w:line="240" w:lineRule="auto"/>
              <w:rPr>
                <w:del w:id="249" w:author="Edward Rogers" w:date="2021-03-11T12:33:00Z"/>
                <w:rFonts w:ascii="Calibri" w:eastAsia="Times New Roman" w:hAnsi="Calibri" w:cs="Calibri"/>
                <w:b/>
                <w:bCs/>
                <w:color w:val="000000"/>
                <w:sz w:val="22"/>
              </w:rPr>
            </w:pPr>
            <w:del w:id="250" w:author="Edward Rogers" w:date="2021-03-11T12:33:00Z">
              <w:r w:rsidRPr="00DD3D60" w:rsidDel="00B877EB">
                <w:rPr>
                  <w:rFonts w:ascii="Calibri" w:eastAsia="Times New Roman" w:hAnsi="Calibri" w:cs="Calibri"/>
                  <w:b/>
                  <w:bCs/>
                  <w:color w:val="000000"/>
                  <w:sz w:val="22"/>
                </w:rPr>
                <w:delText>type(s) of Risk</w:delText>
              </w:r>
            </w:del>
          </w:p>
        </w:tc>
        <w:tc>
          <w:tcPr>
            <w:tcW w:w="2970" w:type="dxa"/>
            <w:tcBorders>
              <w:top w:val="nil"/>
              <w:left w:val="nil"/>
              <w:bottom w:val="nil"/>
              <w:right w:val="nil"/>
            </w:tcBorders>
            <w:shd w:val="clear" w:color="auto" w:fill="auto"/>
            <w:noWrap/>
            <w:vAlign w:val="bottom"/>
            <w:hideMark/>
          </w:tcPr>
          <w:p w14:paraId="23F79C71" w14:textId="721AC1D1" w:rsidR="00427194" w:rsidRPr="00DD3D60" w:rsidDel="00B877EB" w:rsidRDefault="00427194" w:rsidP="00427194">
            <w:pPr>
              <w:spacing w:line="240" w:lineRule="auto"/>
              <w:rPr>
                <w:del w:id="251" w:author="Edward Rogers" w:date="2021-03-11T12:33:00Z"/>
                <w:rFonts w:ascii="Calibri" w:eastAsia="Times New Roman" w:hAnsi="Calibri" w:cs="Calibri"/>
                <w:color w:val="000000"/>
                <w:sz w:val="22"/>
              </w:rPr>
            </w:pPr>
            <w:del w:id="252" w:author="Edward Rogers" w:date="2021-03-11T12:33:00Z">
              <w:r w:rsidRPr="00DD3D60" w:rsidDel="00B877EB">
                <w:rPr>
                  <w:rFonts w:ascii="Calibri" w:eastAsia="Times New Roman" w:hAnsi="Calibri" w:cs="Calibri"/>
                  <w:color w:val="000000"/>
                  <w:sz w:val="22"/>
                </w:rPr>
                <w:delText>collision</w:delText>
              </w:r>
            </w:del>
          </w:p>
        </w:tc>
        <w:tc>
          <w:tcPr>
            <w:tcW w:w="2065" w:type="dxa"/>
            <w:tcBorders>
              <w:top w:val="nil"/>
              <w:left w:val="nil"/>
              <w:bottom w:val="nil"/>
              <w:right w:val="single" w:sz="4" w:space="0" w:color="auto"/>
            </w:tcBorders>
            <w:shd w:val="clear" w:color="auto" w:fill="auto"/>
            <w:noWrap/>
            <w:vAlign w:val="bottom"/>
            <w:hideMark/>
          </w:tcPr>
          <w:p w14:paraId="6D3966F3" w14:textId="610A8272" w:rsidR="00427194" w:rsidRPr="00DD3D60" w:rsidDel="00B877EB" w:rsidRDefault="00427194" w:rsidP="00427194">
            <w:pPr>
              <w:spacing w:line="240" w:lineRule="auto"/>
              <w:rPr>
                <w:del w:id="253" w:author="Edward Rogers" w:date="2021-03-11T12:33:00Z"/>
                <w:rFonts w:ascii="Calibri" w:eastAsia="Times New Roman" w:hAnsi="Calibri" w:cs="Calibri"/>
                <w:color w:val="000000"/>
                <w:sz w:val="22"/>
              </w:rPr>
            </w:pPr>
            <w:del w:id="254"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6A0FFF8F" w14:textId="0F6C5FE2" w:rsidTr="00C27F83">
        <w:trPr>
          <w:trHeight w:val="253"/>
          <w:del w:id="255"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E30B83B" w14:textId="4A9F4532" w:rsidR="00427194" w:rsidRPr="00DD3D60" w:rsidDel="00B877EB" w:rsidRDefault="00427194" w:rsidP="00427194">
            <w:pPr>
              <w:spacing w:line="240" w:lineRule="auto"/>
              <w:rPr>
                <w:del w:id="256" w:author="Edward Rogers" w:date="2021-03-11T12:33:00Z"/>
                <w:rFonts w:ascii="Calibri" w:eastAsia="Times New Roman" w:hAnsi="Calibri" w:cs="Calibri"/>
                <w:b/>
                <w:bCs/>
                <w:color w:val="000000"/>
                <w:sz w:val="22"/>
              </w:rPr>
            </w:pPr>
            <w:del w:id="257"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7E185E56" w14:textId="200EAB10" w:rsidR="00427194" w:rsidRPr="00DD3D60" w:rsidDel="00B877EB" w:rsidRDefault="00427194" w:rsidP="00427194">
            <w:pPr>
              <w:spacing w:line="240" w:lineRule="auto"/>
              <w:rPr>
                <w:del w:id="258" w:author="Edward Rogers" w:date="2021-03-11T12:33:00Z"/>
                <w:rFonts w:ascii="Calibri" w:eastAsia="Times New Roman" w:hAnsi="Calibri" w:cs="Calibri"/>
                <w:color w:val="000000"/>
                <w:sz w:val="22"/>
              </w:rPr>
            </w:pPr>
            <w:del w:id="259" w:author="Edward Rogers" w:date="2021-03-11T12:33:00Z">
              <w:r w:rsidRPr="00DD3D60" w:rsidDel="00B877EB">
                <w:rPr>
                  <w:rFonts w:ascii="Calibri" w:eastAsia="Times New Roman" w:hAnsi="Calibri" w:cs="Calibri"/>
                  <w:color w:val="000000"/>
                  <w:sz w:val="22"/>
                </w:rPr>
                <w:delText>allision</w:delText>
              </w:r>
            </w:del>
          </w:p>
        </w:tc>
        <w:tc>
          <w:tcPr>
            <w:tcW w:w="2065" w:type="dxa"/>
            <w:tcBorders>
              <w:top w:val="nil"/>
              <w:left w:val="nil"/>
              <w:bottom w:val="nil"/>
              <w:right w:val="single" w:sz="4" w:space="0" w:color="auto"/>
            </w:tcBorders>
            <w:shd w:val="clear" w:color="auto" w:fill="auto"/>
            <w:noWrap/>
            <w:vAlign w:val="bottom"/>
            <w:hideMark/>
          </w:tcPr>
          <w:p w14:paraId="07E7FE36" w14:textId="42609CCE" w:rsidR="00427194" w:rsidRPr="00DD3D60" w:rsidDel="00B877EB" w:rsidRDefault="00427194" w:rsidP="00427194">
            <w:pPr>
              <w:spacing w:line="240" w:lineRule="auto"/>
              <w:rPr>
                <w:del w:id="260" w:author="Edward Rogers" w:date="2021-03-11T12:33:00Z"/>
                <w:rFonts w:ascii="Calibri" w:eastAsia="Times New Roman" w:hAnsi="Calibri" w:cs="Calibri"/>
                <w:color w:val="000000"/>
                <w:sz w:val="22"/>
              </w:rPr>
            </w:pPr>
            <w:del w:id="261"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0E4E25F4" w14:textId="587A9798" w:rsidTr="00C27F83">
        <w:trPr>
          <w:trHeight w:val="253"/>
          <w:del w:id="262"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2CBF5A8" w14:textId="64BBD8B4" w:rsidR="00427194" w:rsidRPr="00DD3D60" w:rsidDel="00B877EB" w:rsidRDefault="00427194" w:rsidP="00427194">
            <w:pPr>
              <w:spacing w:line="240" w:lineRule="auto"/>
              <w:rPr>
                <w:del w:id="263" w:author="Edward Rogers" w:date="2021-03-11T12:33:00Z"/>
                <w:rFonts w:ascii="Calibri" w:eastAsia="Times New Roman" w:hAnsi="Calibri" w:cs="Calibri"/>
                <w:b/>
                <w:bCs/>
                <w:color w:val="000000"/>
                <w:sz w:val="22"/>
              </w:rPr>
            </w:pPr>
            <w:del w:id="264"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659BE64D" w14:textId="503E4352" w:rsidR="00427194" w:rsidRPr="00DD3D60" w:rsidDel="00B877EB" w:rsidRDefault="00427194" w:rsidP="00427194">
            <w:pPr>
              <w:spacing w:line="240" w:lineRule="auto"/>
              <w:rPr>
                <w:del w:id="265" w:author="Edward Rogers" w:date="2021-03-11T12:33:00Z"/>
                <w:rFonts w:ascii="Calibri" w:eastAsia="Times New Roman" w:hAnsi="Calibri" w:cs="Calibri"/>
                <w:color w:val="000000"/>
                <w:sz w:val="22"/>
              </w:rPr>
            </w:pPr>
            <w:del w:id="266" w:author="Edward Rogers" w:date="2021-03-11T12:33:00Z">
              <w:r w:rsidRPr="00DD3D60" w:rsidDel="00B877EB">
                <w:rPr>
                  <w:rFonts w:ascii="Calibri" w:eastAsia="Times New Roman" w:hAnsi="Calibri" w:cs="Calibri"/>
                  <w:color w:val="000000"/>
                  <w:sz w:val="22"/>
                </w:rPr>
                <w:delText>grounding</w:delText>
              </w:r>
            </w:del>
          </w:p>
        </w:tc>
        <w:tc>
          <w:tcPr>
            <w:tcW w:w="2065" w:type="dxa"/>
            <w:tcBorders>
              <w:top w:val="nil"/>
              <w:left w:val="nil"/>
              <w:bottom w:val="nil"/>
              <w:right w:val="single" w:sz="4" w:space="0" w:color="auto"/>
            </w:tcBorders>
            <w:shd w:val="clear" w:color="auto" w:fill="auto"/>
            <w:noWrap/>
            <w:vAlign w:val="bottom"/>
            <w:hideMark/>
          </w:tcPr>
          <w:p w14:paraId="28DF01A0" w14:textId="23E66342" w:rsidR="00427194" w:rsidRPr="00DD3D60" w:rsidDel="00B877EB" w:rsidRDefault="00427194" w:rsidP="00427194">
            <w:pPr>
              <w:spacing w:line="240" w:lineRule="auto"/>
              <w:rPr>
                <w:del w:id="267" w:author="Edward Rogers" w:date="2021-03-11T12:33:00Z"/>
                <w:rFonts w:ascii="Calibri" w:eastAsia="Times New Roman" w:hAnsi="Calibri" w:cs="Calibri"/>
                <w:color w:val="000000"/>
                <w:sz w:val="22"/>
              </w:rPr>
            </w:pPr>
            <w:del w:id="268"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37E1FE1C" w14:textId="025B00FA" w:rsidTr="00C27F83">
        <w:trPr>
          <w:trHeight w:val="253"/>
          <w:del w:id="269" w:author="Edward Rogers" w:date="2021-03-11T12:33:00Z"/>
        </w:trPr>
        <w:tc>
          <w:tcPr>
            <w:tcW w:w="3551" w:type="dxa"/>
            <w:tcBorders>
              <w:top w:val="nil"/>
              <w:left w:val="single" w:sz="4" w:space="0" w:color="auto"/>
              <w:bottom w:val="nil"/>
              <w:right w:val="nil"/>
            </w:tcBorders>
            <w:shd w:val="clear" w:color="auto" w:fill="auto"/>
            <w:noWrap/>
            <w:vAlign w:val="bottom"/>
            <w:hideMark/>
          </w:tcPr>
          <w:p w14:paraId="6712B869" w14:textId="6354809C" w:rsidR="00427194" w:rsidRPr="00DD3D60" w:rsidDel="00B877EB" w:rsidRDefault="00427194" w:rsidP="00427194">
            <w:pPr>
              <w:spacing w:line="240" w:lineRule="auto"/>
              <w:rPr>
                <w:del w:id="270" w:author="Edward Rogers" w:date="2021-03-11T12:33:00Z"/>
                <w:rFonts w:ascii="Calibri" w:eastAsia="Times New Roman" w:hAnsi="Calibri" w:cs="Calibri"/>
                <w:b/>
                <w:bCs/>
                <w:color w:val="000000"/>
                <w:sz w:val="22"/>
              </w:rPr>
            </w:pPr>
            <w:del w:id="271"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54398BE1" w14:textId="00FD14A0" w:rsidR="00427194" w:rsidRPr="00DD3D60" w:rsidDel="00B877EB" w:rsidRDefault="00B44CAC" w:rsidP="00427194">
            <w:pPr>
              <w:spacing w:line="240" w:lineRule="auto"/>
              <w:rPr>
                <w:del w:id="272" w:author="Edward Rogers" w:date="2021-03-11T12:33:00Z"/>
                <w:rFonts w:ascii="Calibri" w:eastAsia="Times New Roman" w:hAnsi="Calibri" w:cs="Calibri"/>
                <w:color w:val="000000"/>
                <w:sz w:val="22"/>
              </w:rPr>
            </w:pPr>
            <w:commentRangeStart w:id="273"/>
            <w:del w:id="274" w:author="Edward Rogers" w:date="2021-03-11T12:33:00Z">
              <w:r w:rsidRPr="00DD3D60" w:rsidDel="00B877EB">
                <w:rPr>
                  <w:rFonts w:ascii="Calibri" w:eastAsia="Times New Roman" w:hAnsi="Calibri" w:cs="Calibri"/>
                  <w:color w:val="000000"/>
                  <w:sz w:val="22"/>
                </w:rPr>
                <w:delText>F</w:delText>
              </w:r>
              <w:r w:rsidR="00427194" w:rsidRPr="00DD3D60" w:rsidDel="00B877EB">
                <w:rPr>
                  <w:rFonts w:ascii="Calibri" w:eastAsia="Times New Roman" w:hAnsi="Calibri" w:cs="Calibri"/>
                  <w:color w:val="000000"/>
                  <w:sz w:val="22"/>
                </w:rPr>
                <w:delText>oundering</w:delText>
              </w:r>
              <w:commentRangeEnd w:id="273"/>
              <w:r w:rsidRPr="00DD3D60" w:rsidDel="00B877EB">
                <w:rPr>
                  <w:rStyle w:val="CommentReference"/>
                </w:rPr>
                <w:commentReference w:id="273"/>
              </w:r>
            </w:del>
          </w:p>
        </w:tc>
        <w:tc>
          <w:tcPr>
            <w:tcW w:w="2065" w:type="dxa"/>
            <w:tcBorders>
              <w:top w:val="nil"/>
              <w:left w:val="nil"/>
              <w:bottom w:val="nil"/>
              <w:right w:val="single" w:sz="4" w:space="0" w:color="auto"/>
            </w:tcBorders>
            <w:shd w:val="clear" w:color="auto" w:fill="auto"/>
            <w:noWrap/>
            <w:vAlign w:val="bottom"/>
            <w:hideMark/>
          </w:tcPr>
          <w:p w14:paraId="3EB81A9E" w14:textId="7250019E" w:rsidR="00427194" w:rsidRPr="00DD3D60" w:rsidDel="00B877EB" w:rsidRDefault="00427194" w:rsidP="00427194">
            <w:pPr>
              <w:spacing w:line="240" w:lineRule="auto"/>
              <w:rPr>
                <w:del w:id="275" w:author="Edward Rogers" w:date="2021-03-11T12:33:00Z"/>
                <w:rFonts w:ascii="Calibri" w:eastAsia="Times New Roman" w:hAnsi="Calibri" w:cs="Calibri"/>
                <w:color w:val="000000"/>
                <w:sz w:val="22"/>
              </w:rPr>
            </w:pPr>
            <w:del w:id="276"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2B200927" w14:textId="16C89A90" w:rsidTr="00C27F83">
        <w:trPr>
          <w:trHeight w:val="253"/>
          <w:del w:id="277" w:author="Edward Rogers" w:date="2021-03-11T12:33:00Z"/>
        </w:trPr>
        <w:tc>
          <w:tcPr>
            <w:tcW w:w="3551" w:type="dxa"/>
            <w:tcBorders>
              <w:top w:val="nil"/>
              <w:left w:val="single" w:sz="4" w:space="0" w:color="auto"/>
              <w:bottom w:val="nil"/>
              <w:right w:val="nil"/>
            </w:tcBorders>
            <w:shd w:val="clear" w:color="auto" w:fill="auto"/>
            <w:noWrap/>
            <w:vAlign w:val="bottom"/>
            <w:hideMark/>
          </w:tcPr>
          <w:p w14:paraId="73DE426C" w14:textId="76B5BAA5" w:rsidR="00427194" w:rsidRPr="00DD3D60" w:rsidDel="00B877EB" w:rsidRDefault="00427194" w:rsidP="00427194">
            <w:pPr>
              <w:spacing w:line="240" w:lineRule="auto"/>
              <w:rPr>
                <w:del w:id="278" w:author="Edward Rogers" w:date="2021-03-11T12:33:00Z"/>
                <w:rFonts w:ascii="Calibri" w:eastAsia="Times New Roman" w:hAnsi="Calibri" w:cs="Calibri"/>
                <w:b/>
                <w:bCs/>
                <w:color w:val="000000"/>
                <w:sz w:val="22"/>
              </w:rPr>
            </w:pPr>
            <w:del w:id="279"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30A729AA" w14:textId="1B2C1153" w:rsidR="00427194" w:rsidRPr="00DD3D60" w:rsidDel="00B877EB" w:rsidRDefault="00427194" w:rsidP="00427194">
            <w:pPr>
              <w:spacing w:line="240" w:lineRule="auto"/>
              <w:rPr>
                <w:del w:id="280" w:author="Edward Rogers" w:date="2021-03-11T12:33:00Z"/>
                <w:rFonts w:ascii="Calibri" w:eastAsia="Times New Roman" w:hAnsi="Calibri" w:cs="Calibri"/>
                <w:color w:val="000000"/>
                <w:sz w:val="22"/>
              </w:rPr>
            </w:pPr>
            <w:del w:id="281" w:author="Edward Rogers" w:date="2021-03-11T12:33:00Z">
              <w:r w:rsidRPr="00DD3D60" w:rsidDel="00B877EB">
                <w:rPr>
                  <w:rFonts w:ascii="Calibri" w:eastAsia="Times New Roman" w:hAnsi="Calibri" w:cs="Calibri"/>
                  <w:noProof/>
                  <w:color w:val="000000"/>
                  <w:sz w:val="22"/>
                  <w:lang w:eastAsia="nl-NL"/>
                  <w:rPrChange w:id="282"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44" behindDoc="0" locked="0" layoutInCell="1" allowOverlap="1" wp14:anchorId="797A58B6" wp14:editId="725FAA4F">
                        <wp:simplePos x="0" y="0"/>
                        <wp:positionH relativeFrom="column">
                          <wp:posOffset>809625</wp:posOffset>
                        </wp:positionH>
                        <wp:positionV relativeFrom="paragraph">
                          <wp:posOffset>114300</wp:posOffset>
                        </wp:positionV>
                        <wp:extent cx="1790700" cy="381000"/>
                        <wp:effectExtent l="0" t="0" r="19050" b="19050"/>
                        <wp:wrapNone/>
                        <wp:docPr id="31" name="Rectangle 31">
                          <a:extLst xmlns:a="http://schemas.openxmlformats.org/drawingml/2006/main">
                            <a:ext uri="{FF2B5EF4-FFF2-40B4-BE49-F238E27FC236}">
                              <a16:creationId xmlns:a16="http://schemas.microsoft.com/office/drawing/2014/main" id="{455DCF50-43DD-4EAA-8174-71912F62CD41}"/>
                            </a:ext>
                          </a:extLst>
                        </wp:docPr>
                        <wp:cNvGraphicFramePr/>
                        <a:graphic xmlns:a="http://schemas.openxmlformats.org/drawingml/2006/main">
                          <a:graphicData uri="http://schemas.microsoft.com/office/word/2010/wordprocessingShape">
                            <wps:wsp>
                              <wps:cNvSpPr/>
                              <wps:spPr>
                                <a:xfrm>
                                  <a:off x="0" y="0"/>
                                  <a:ext cx="1790700" cy="36195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5DF07" id="Rectangle 31" o:spid="_x0000_s1026" style="position:absolute;margin-left:63.75pt;margin-top:9pt;width:141pt;height:30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" fillcolor="#bcfffc [662]" strokecolor="#002a45 [1604]" strokeweight="2pt"/>
                    </w:pict>
                  </mc:Fallback>
                </mc:AlternateContent>
              </w:r>
              <w:r w:rsidRPr="00DD3D60" w:rsidDel="00B877EB">
                <w:rPr>
                  <w:rFonts w:ascii="Calibri" w:eastAsia="Times New Roman" w:hAnsi="Calibri" w:cs="Calibri"/>
                  <w:noProof/>
                  <w:color w:val="000000"/>
                  <w:sz w:val="22"/>
                  <w:lang w:eastAsia="nl-NL"/>
                  <w:rPrChange w:id="283"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45" behindDoc="0" locked="0" layoutInCell="1" allowOverlap="1" wp14:anchorId="65AA26F1" wp14:editId="1034D3A9">
                        <wp:simplePos x="0" y="0"/>
                        <wp:positionH relativeFrom="column">
                          <wp:posOffset>0</wp:posOffset>
                        </wp:positionH>
                        <wp:positionV relativeFrom="paragraph">
                          <wp:posOffset>523875</wp:posOffset>
                        </wp:positionV>
                        <wp:extent cx="2600325" cy="447675"/>
                        <wp:effectExtent l="0" t="0" r="28575" b="28575"/>
                        <wp:wrapNone/>
                        <wp:docPr id="27" name="Rectangle 27">
                          <a:extLst xmlns:a="http://schemas.openxmlformats.org/drawingml/2006/main">
                            <a:ext uri="{FF2B5EF4-FFF2-40B4-BE49-F238E27FC236}">
                              <a16:creationId xmlns:a16="http://schemas.microsoft.com/office/drawing/2014/main" id="{2001EE8C-5056-4AAE-AF12-965BF6499850}"/>
                            </a:ext>
                          </a:extLst>
                        </wp:docPr>
                        <wp:cNvGraphicFramePr/>
                        <a:graphic xmlns:a="http://schemas.openxmlformats.org/drawingml/2006/main">
                          <a:graphicData uri="http://schemas.microsoft.com/office/word/2010/wordprocessingShape">
                            <wps:wsp>
                              <wps:cNvSpPr/>
                              <wps:spPr>
                                <a:xfrm>
                                  <a:off x="0" y="0"/>
                                  <a:ext cx="2590800" cy="43815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6C3644" id="Rectangle 27" o:spid="_x0000_s1026" style="position:absolute;margin-left:0;margin-top:41.25pt;width:204.75pt;height:35.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" fillcolor="#bcfffc [662]" strokecolor="#002a45 [1604]" strokeweight="2pt"/>
                    </w:pict>
                  </mc:Fallback>
                </mc:AlternateContent>
              </w:r>
              <w:r w:rsidRPr="00DD3D60" w:rsidDel="00B877EB">
                <w:rPr>
                  <w:rFonts w:ascii="Calibri" w:eastAsia="Times New Roman" w:hAnsi="Calibri" w:cs="Calibri"/>
                  <w:noProof/>
                  <w:color w:val="000000"/>
                  <w:sz w:val="22"/>
                  <w:lang w:eastAsia="nl-NL"/>
                  <w:rPrChange w:id="284"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50" behindDoc="0" locked="0" layoutInCell="1" allowOverlap="1" wp14:anchorId="4BA4C9E3" wp14:editId="41CC460E">
                        <wp:simplePos x="0" y="0"/>
                        <wp:positionH relativeFrom="column">
                          <wp:posOffset>0</wp:posOffset>
                        </wp:positionH>
                        <wp:positionV relativeFrom="paragraph">
                          <wp:posOffset>1000125</wp:posOffset>
                        </wp:positionV>
                        <wp:extent cx="2600325" cy="438150"/>
                        <wp:effectExtent l="0" t="0" r="28575" b="19050"/>
                        <wp:wrapNone/>
                        <wp:docPr id="24" name="Rectangle 24">
                          <a:extLst xmlns:a="http://schemas.openxmlformats.org/drawingml/2006/main">
                            <a:ext uri="{FF2B5EF4-FFF2-40B4-BE49-F238E27FC236}">
                              <a16:creationId xmlns:a16="http://schemas.microsoft.com/office/drawing/2014/main" id="{0297FEAA-7946-410E-94B8-80F908A04201}"/>
                            </a:ext>
                          </a:extLst>
                        </wp:docPr>
                        <wp:cNvGraphicFramePr/>
                        <a:graphic xmlns:a="http://schemas.openxmlformats.org/drawingml/2006/main">
                          <a:graphicData uri="http://schemas.microsoft.com/office/word/2010/wordprocessingShape">
                            <wps:wsp>
                              <wps:cNvSpPr/>
                              <wps:spPr>
                                <a:xfrm>
                                  <a:off x="0" y="0"/>
                                  <a:ext cx="2590800" cy="43815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1C998A" id="Rectangle 24" o:spid="_x0000_s1026" style="position:absolute;margin-left:0;margin-top:78.75pt;width:204.75pt;height:34.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" fillcolor="#bcfffc [662]" strokecolor="#002a45 [1604]" strokeweight="2pt"/>
                    </w:pict>
                  </mc:Fallback>
                </mc:AlternateContent>
              </w:r>
            </w:del>
          </w:p>
          <w:tbl>
            <w:tblPr>
              <w:tblW w:w="0" w:type="auto"/>
              <w:tblCellSpacing w:w="0" w:type="dxa"/>
              <w:tblCellMar>
                <w:left w:w="0" w:type="dxa"/>
                <w:right w:w="0" w:type="dxa"/>
              </w:tblCellMar>
              <w:tblLook w:val="04A0" w:firstRow="1" w:lastRow="0" w:firstColumn="1" w:lastColumn="0" w:noHBand="0" w:noVBand="1"/>
            </w:tblPr>
            <w:tblGrid>
              <w:gridCol w:w="2564"/>
            </w:tblGrid>
            <w:tr w:rsidR="00427194" w:rsidRPr="00DD3D60" w:rsidDel="00B877EB" w14:paraId="5814C339" w14:textId="3E4EA888" w:rsidTr="00C27F83">
              <w:trPr>
                <w:trHeight w:val="253"/>
                <w:tblCellSpacing w:w="0" w:type="dxa"/>
                <w:del w:id="285" w:author="Edward Rogers" w:date="2021-03-11T12:33:00Z"/>
              </w:trPr>
              <w:tc>
                <w:tcPr>
                  <w:tcW w:w="2564" w:type="dxa"/>
                  <w:tcBorders>
                    <w:top w:val="nil"/>
                    <w:left w:val="nil"/>
                    <w:bottom w:val="nil"/>
                    <w:right w:val="nil"/>
                  </w:tcBorders>
                  <w:shd w:val="clear" w:color="auto" w:fill="auto"/>
                  <w:noWrap/>
                  <w:vAlign w:val="bottom"/>
                  <w:hideMark/>
                </w:tcPr>
                <w:p w14:paraId="17F61F20" w14:textId="3D8BFBFB" w:rsidR="00427194" w:rsidRPr="00DD3D60" w:rsidDel="00B877EB" w:rsidRDefault="00427194" w:rsidP="00427194">
                  <w:pPr>
                    <w:spacing w:line="240" w:lineRule="auto"/>
                    <w:rPr>
                      <w:del w:id="286" w:author="Edward Rogers" w:date="2021-03-11T12:33:00Z"/>
                      <w:rFonts w:ascii="Calibri" w:eastAsia="Times New Roman" w:hAnsi="Calibri" w:cs="Calibri"/>
                      <w:color w:val="000000"/>
                      <w:sz w:val="22"/>
                    </w:rPr>
                  </w:pPr>
                  <w:del w:id="287" w:author="Edward Rogers" w:date="2021-03-11T12:33:00Z">
                    <w:r w:rsidRPr="00DD3D60" w:rsidDel="00B877EB">
                      <w:rPr>
                        <w:rFonts w:ascii="Calibri" w:eastAsia="Times New Roman" w:hAnsi="Calibri" w:cs="Calibri"/>
                        <w:color w:val="000000"/>
                        <w:sz w:val="22"/>
                      </w:rPr>
                      <w:delText>outflow</w:delText>
                    </w:r>
                  </w:del>
                </w:p>
              </w:tc>
            </w:tr>
          </w:tbl>
          <w:p w14:paraId="2F924F2E" w14:textId="6AA4518E" w:rsidR="00427194" w:rsidRPr="00DD3D60" w:rsidDel="00B877EB" w:rsidRDefault="00427194" w:rsidP="00427194">
            <w:pPr>
              <w:spacing w:line="240" w:lineRule="auto"/>
              <w:rPr>
                <w:del w:id="288" w:author="Edward Rogers" w:date="2021-03-11T12:33:00Z"/>
                <w:rFonts w:ascii="Calibri" w:eastAsia="Times New Roman" w:hAnsi="Calibri" w:cs="Calibri"/>
                <w:color w:val="000000"/>
                <w:sz w:val="22"/>
              </w:rPr>
            </w:pPr>
          </w:p>
        </w:tc>
        <w:tc>
          <w:tcPr>
            <w:tcW w:w="2065" w:type="dxa"/>
            <w:tcBorders>
              <w:top w:val="nil"/>
              <w:left w:val="nil"/>
              <w:bottom w:val="nil"/>
              <w:right w:val="single" w:sz="4" w:space="0" w:color="auto"/>
            </w:tcBorders>
            <w:shd w:val="clear" w:color="auto" w:fill="auto"/>
            <w:noWrap/>
            <w:vAlign w:val="bottom"/>
            <w:hideMark/>
          </w:tcPr>
          <w:p w14:paraId="1AF459A7" w14:textId="03FCDD76" w:rsidR="00427194" w:rsidRPr="00DD3D60" w:rsidDel="00B877EB" w:rsidRDefault="00427194" w:rsidP="00427194">
            <w:pPr>
              <w:spacing w:line="240" w:lineRule="auto"/>
              <w:rPr>
                <w:del w:id="289" w:author="Edward Rogers" w:date="2021-03-11T12:33:00Z"/>
                <w:rFonts w:ascii="Calibri" w:eastAsia="Times New Roman" w:hAnsi="Calibri" w:cs="Calibri"/>
                <w:color w:val="000000"/>
                <w:sz w:val="22"/>
              </w:rPr>
            </w:pPr>
            <w:del w:id="290"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18754163" w14:textId="3B8F2050" w:rsidTr="00C27F83">
        <w:trPr>
          <w:trHeight w:val="480"/>
          <w:del w:id="291"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70BDA77" w14:textId="70EE6575" w:rsidR="00427194" w:rsidRPr="00DD3D60" w:rsidDel="00B877EB" w:rsidRDefault="00427194" w:rsidP="00427194">
            <w:pPr>
              <w:spacing w:line="240" w:lineRule="auto"/>
              <w:rPr>
                <w:del w:id="292" w:author="Edward Rogers" w:date="2021-03-11T12:33:00Z"/>
                <w:rFonts w:ascii="Calibri" w:eastAsia="Times New Roman" w:hAnsi="Calibri" w:cs="Calibri"/>
                <w:b/>
                <w:bCs/>
                <w:color w:val="000000"/>
                <w:sz w:val="22"/>
              </w:rPr>
            </w:pPr>
            <w:del w:id="293"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hideMark/>
          </w:tcPr>
          <w:p w14:paraId="6CC8AAAB" w14:textId="015C26E4" w:rsidR="00427194" w:rsidRPr="00DD3D60" w:rsidDel="00B877EB" w:rsidRDefault="00427194" w:rsidP="00427194">
            <w:pPr>
              <w:spacing w:line="240" w:lineRule="auto"/>
              <w:rPr>
                <w:del w:id="294" w:author="Edward Rogers" w:date="2021-03-11T12:33:00Z"/>
                <w:rFonts w:ascii="Calibri" w:eastAsia="Times New Roman" w:hAnsi="Calibri" w:cs="Calibri"/>
                <w:color w:val="000000"/>
                <w:sz w:val="22"/>
              </w:rPr>
            </w:pPr>
            <w:del w:id="295" w:author="Edward Rogers" w:date="2021-03-11T12:33:00Z">
              <w:r w:rsidRPr="00DD3D60" w:rsidDel="00B877EB">
                <w:rPr>
                  <w:rFonts w:ascii="Calibri" w:eastAsia="Times New Roman" w:hAnsi="Calibri" w:cs="Calibri"/>
                  <w:color w:val="000000"/>
                  <w:sz w:val="22"/>
                </w:rPr>
                <w:delText>other</w:delText>
              </w:r>
            </w:del>
          </w:p>
        </w:tc>
        <w:tc>
          <w:tcPr>
            <w:tcW w:w="2065" w:type="dxa"/>
            <w:tcBorders>
              <w:top w:val="nil"/>
              <w:left w:val="nil"/>
              <w:bottom w:val="nil"/>
              <w:right w:val="single" w:sz="4" w:space="0" w:color="auto"/>
            </w:tcBorders>
            <w:shd w:val="clear" w:color="auto" w:fill="auto"/>
            <w:noWrap/>
            <w:vAlign w:val="bottom"/>
            <w:hideMark/>
          </w:tcPr>
          <w:p w14:paraId="69485F19" w14:textId="6333213E" w:rsidR="00427194" w:rsidRPr="00DD3D60" w:rsidDel="00B877EB" w:rsidRDefault="00427194" w:rsidP="00427194">
            <w:pPr>
              <w:spacing w:line="240" w:lineRule="auto"/>
              <w:rPr>
                <w:del w:id="296" w:author="Edward Rogers" w:date="2021-03-11T12:33:00Z"/>
                <w:rFonts w:ascii="Calibri" w:eastAsia="Times New Roman" w:hAnsi="Calibri" w:cs="Calibri"/>
                <w:color w:val="000000"/>
                <w:sz w:val="22"/>
              </w:rPr>
            </w:pPr>
            <w:del w:id="297"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3BD0B2DE" w14:textId="6FACF220" w:rsidTr="00C27F83">
        <w:trPr>
          <w:trHeight w:val="253"/>
          <w:del w:id="298" w:author="Edward Rogers" w:date="2021-03-11T12:33:00Z"/>
        </w:trPr>
        <w:tc>
          <w:tcPr>
            <w:tcW w:w="3551" w:type="dxa"/>
            <w:tcBorders>
              <w:top w:val="nil"/>
              <w:left w:val="single" w:sz="4" w:space="0" w:color="auto"/>
              <w:bottom w:val="nil"/>
              <w:right w:val="nil"/>
            </w:tcBorders>
            <w:shd w:val="clear" w:color="auto" w:fill="auto"/>
            <w:noWrap/>
            <w:vAlign w:val="bottom"/>
            <w:hideMark/>
          </w:tcPr>
          <w:p w14:paraId="655A3DBE" w14:textId="72609D6C" w:rsidR="00427194" w:rsidRPr="00DD3D60" w:rsidDel="00B877EB" w:rsidRDefault="00427194" w:rsidP="00427194">
            <w:pPr>
              <w:spacing w:line="240" w:lineRule="auto"/>
              <w:rPr>
                <w:del w:id="299" w:author="Edward Rogers" w:date="2021-03-11T12:33:00Z"/>
                <w:rFonts w:ascii="Calibri" w:eastAsia="Times New Roman" w:hAnsi="Calibri" w:cs="Calibri"/>
                <w:b/>
                <w:bCs/>
                <w:color w:val="000000"/>
                <w:sz w:val="22"/>
              </w:rPr>
            </w:pPr>
            <w:del w:id="300" w:author="Edward Rogers" w:date="2021-03-11T12:33:00Z">
              <w:r w:rsidRPr="00DD3D60" w:rsidDel="00B877EB">
                <w:rPr>
                  <w:rFonts w:ascii="Calibri" w:eastAsia="Times New Roman" w:hAnsi="Calibri" w:cs="Calibri"/>
                  <w:b/>
                  <w:bCs/>
                  <w:color w:val="000000"/>
                  <w:sz w:val="22"/>
                </w:rPr>
                <w:delText>Reason for assessment</w:delText>
              </w:r>
            </w:del>
          </w:p>
        </w:tc>
        <w:tc>
          <w:tcPr>
            <w:tcW w:w="2970" w:type="dxa"/>
            <w:tcBorders>
              <w:top w:val="nil"/>
              <w:left w:val="nil"/>
              <w:bottom w:val="nil"/>
              <w:right w:val="nil"/>
            </w:tcBorders>
            <w:shd w:val="clear" w:color="auto" w:fill="auto"/>
            <w:noWrap/>
            <w:vAlign w:val="bottom"/>
            <w:hideMark/>
          </w:tcPr>
          <w:p w14:paraId="51FF8680" w14:textId="7F8427A6" w:rsidR="00427194" w:rsidRPr="00DD3D60" w:rsidDel="00B877EB" w:rsidRDefault="00427194" w:rsidP="00427194">
            <w:pPr>
              <w:spacing w:line="240" w:lineRule="auto"/>
              <w:rPr>
                <w:del w:id="301"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52D7CC98" w14:textId="6045C53F" w:rsidR="00427194" w:rsidRPr="00DD3D60" w:rsidDel="00B877EB" w:rsidRDefault="00427194" w:rsidP="00427194">
            <w:pPr>
              <w:spacing w:line="240" w:lineRule="auto"/>
              <w:rPr>
                <w:del w:id="302" w:author="Edward Rogers" w:date="2021-03-11T12:33:00Z"/>
                <w:rFonts w:ascii="Calibri" w:eastAsia="Times New Roman" w:hAnsi="Calibri" w:cs="Calibri"/>
                <w:color w:val="000000"/>
                <w:sz w:val="22"/>
              </w:rPr>
            </w:pPr>
            <w:del w:id="303"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7DBD46C2" w14:textId="2F72AF2D" w:rsidTr="00C27F83">
        <w:trPr>
          <w:trHeight w:val="417"/>
          <w:del w:id="304" w:author="Edward Rogers" w:date="2021-03-11T12:33:00Z"/>
        </w:trPr>
        <w:tc>
          <w:tcPr>
            <w:tcW w:w="3551" w:type="dxa"/>
            <w:tcBorders>
              <w:top w:val="nil"/>
              <w:left w:val="single" w:sz="4" w:space="0" w:color="auto"/>
              <w:bottom w:val="nil"/>
              <w:right w:val="nil"/>
            </w:tcBorders>
            <w:shd w:val="clear" w:color="auto" w:fill="auto"/>
            <w:noWrap/>
            <w:vAlign w:val="bottom"/>
            <w:hideMark/>
          </w:tcPr>
          <w:p w14:paraId="506ACBB5" w14:textId="00C9114D" w:rsidR="00427194" w:rsidRPr="00DD3D60" w:rsidDel="00B877EB" w:rsidRDefault="00427194" w:rsidP="00427194">
            <w:pPr>
              <w:spacing w:line="240" w:lineRule="auto"/>
              <w:rPr>
                <w:del w:id="305" w:author="Edward Rogers" w:date="2021-03-11T12:33:00Z"/>
                <w:rFonts w:ascii="Calibri" w:eastAsia="Times New Roman" w:hAnsi="Calibri" w:cs="Calibri"/>
                <w:b/>
                <w:bCs/>
                <w:color w:val="000000"/>
                <w:sz w:val="22"/>
              </w:rPr>
            </w:pPr>
            <w:del w:id="306"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2C15CF86" w14:textId="3CA962BB" w:rsidR="00427194" w:rsidRPr="00DD3D60" w:rsidDel="00B877EB" w:rsidRDefault="00427194" w:rsidP="00427194">
            <w:pPr>
              <w:spacing w:line="240" w:lineRule="auto"/>
              <w:rPr>
                <w:del w:id="307"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5BC70951" w14:textId="56E878E4" w:rsidR="00427194" w:rsidRPr="00DD3D60" w:rsidDel="00B877EB" w:rsidRDefault="00427194" w:rsidP="00427194">
            <w:pPr>
              <w:spacing w:line="240" w:lineRule="auto"/>
              <w:rPr>
                <w:del w:id="308" w:author="Edward Rogers" w:date="2021-03-11T12:33:00Z"/>
                <w:rFonts w:ascii="Calibri" w:eastAsia="Times New Roman" w:hAnsi="Calibri" w:cs="Calibri"/>
                <w:color w:val="000000"/>
                <w:sz w:val="22"/>
              </w:rPr>
            </w:pPr>
            <w:del w:id="309"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22401223" w14:textId="572BAB18" w:rsidTr="00C27F83">
        <w:trPr>
          <w:trHeight w:val="253"/>
          <w:del w:id="310" w:author="Edward Rogers" w:date="2021-03-11T12:33:00Z"/>
        </w:trPr>
        <w:tc>
          <w:tcPr>
            <w:tcW w:w="3551" w:type="dxa"/>
            <w:tcBorders>
              <w:top w:val="nil"/>
              <w:left w:val="single" w:sz="4" w:space="0" w:color="auto"/>
              <w:bottom w:val="nil"/>
              <w:right w:val="nil"/>
            </w:tcBorders>
            <w:shd w:val="clear" w:color="auto" w:fill="auto"/>
            <w:noWrap/>
            <w:vAlign w:val="bottom"/>
            <w:hideMark/>
          </w:tcPr>
          <w:p w14:paraId="6150749D" w14:textId="5500F921" w:rsidR="00427194" w:rsidRPr="00DD3D60" w:rsidDel="00B877EB" w:rsidRDefault="00760C16" w:rsidP="00427194">
            <w:pPr>
              <w:spacing w:line="240" w:lineRule="auto"/>
              <w:rPr>
                <w:del w:id="311" w:author="Edward Rogers" w:date="2021-03-11T12:33:00Z"/>
                <w:rFonts w:ascii="Calibri" w:eastAsia="Times New Roman" w:hAnsi="Calibri" w:cs="Calibri"/>
                <w:b/>
                <w:bCs/>
                <w:color w:val="000000"/>
                <w:sz w:val="22"/>
              </w:rPr>
            </w:pPr>
            <w:del w:id="312" w:author="Edward Rogers" w:date="2021-03-11T12:33:00Z">
              <w:r w:rsidRPr="00DD3D60" w:rsidDel="00B877EB">
                <w:rPr>
                  <w:rFonts w:ascii="Calibri" w:eastAsia="Times New Roman" w:hAnsi="Calibri" w:cs="Calibri"/>
                  <w:b/>
                  <w:bCs/>
                  <w:color w:val="000000"/>
                  <w:sz w:val="22"/>
                </w:rPr>
                <w:delText>Description of assessment process</w:delText>
              </w:r>
            </w:del>
          </w:p>
        </w:tc>
        <w:tc>
          <w:tcPr>
            <w:tcW w:w="2970" w:type="dxa"/>
            <w:tcBorders>
              <w:top w:val="nil"/>
              <w:left w:val="nil"/>
              <w:bottom w:val="nil"/>
              <w:right w:val="nil"/>
            </w:tcBorders>
            <w:shd w:val="clear" w:color="auto" w:fill="auto"/>
            <w:noWrap/>
            <w:vAlign w:val="bottom"/>
            <w:hideMark/>
          </w:tcPr>
          <w:p w14:paraId="669699DA" w14:textId="21624507" w:rsidR="00427194" w:rsidRPr="00DD3D60" w:rsidDel="00B877EB" w:rsidRDefault="00427194" w:rsidP="00427194">
            <w:pPr>
              <w:spacing w:line="240" w:lineRule="auto"/>
              <w:rPr>
                <w:del w:id="313"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3A9932D6" w14:textId="37692134" w:rsidR="00427194" w:rsidRPr="00DD3D60" w:rsidDel="00B877EB" w:rsidRDefault="00427194" w:rsidP="00427194">
            <w:pPr>
              <w:spacing w:line="240" w:lineRule="auto"/>
              <w:rPr>
                <w:del w:id="314" w:author="Edward Rogers" w:date="2021-03-11T12:33:00Z"/>
                <w:rFonts w:ascii="Calibri" w:eastAsia="Times New Roman" w:hAnsi="Calibri" w:cs="Calibri"/>
                <w:color w:val="000000"/>
                <w:sz w:val="22"/>
              </w:rPr>
            </w:pPr>
            <w:del w:id="315"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238E2D5F" w14:textId="45C696D0" w:rsidTr="00C27F83">
        <w:trPr>
          <w:trHeight w:val="430"/>
          <w:del w:id="316"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F048CC1" w14:textId="27644C08" w:rsidR="00427194" w:rsidRPr="00DD3D60" w:rsidDel="00B877EB" w:rsidRDefault="00427194" w:rsidP="00427194">
            <w:pPr>
              <w:spacing w:line="240" w:lineRule="auto"/>
              <w:rPr>
                <w:del w:id="317" w:author="Edward Rogers" w:date="2021-03-11T12:33:00Z"/>
                <w:rFonts w:ascii="Calibri" w:eastAsia="Times New Roman" w:hAnsi="Calibri" w:cs="Calibri"/>
                <w:b/>
                <w:bCs/>
                <w:color w:val="000000"/>
                <w:sz w:val="22"/>
              </w:rPr>
            </w:pPr>
            <w:del w:id="318"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3C9878E4" w14:textId="4DC5A599" w:rsidR="00427194" w:rsidRPr="00DD3D60" w:rsidDel="00B877EB" w:rsidRDefault="00427194" w:rsidP="00427194">
            <w:pPr>
              <w:spacing w:line="240" w:lineRule="auto"/>
              <w:rPr>
                <w:del w:id="319"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4062A62F" w14:textId="5D8EAE6E" w:rsidR="00427194" w:rsidRPr="00DD3D60" w:rsidDel="00B877EB" w:rsidRDefault="00427194" w:rsidP="00427194">
            <w:pPr>
              <w:spacing w:line="240" w:lineRule="auto"/>
              <w:rPr>
                <w:del w:id="320" w:author="Edward Rogers" w:date="2021-03-11T12:33:00Z"/>
                <w:rFonts w:ascii="Calibri" w:eastAsia="Times New Roman" w:hAnsi="Calibri" w:cs="Calibri"/>
                <w:color w:val="000000"/>
                <w:sz w:val="22"/>
              </w:rPr>
            </w:pPr>
            <w:del w:id="321"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35A9C46F" w14:textId="2DDE33EB" w:rsidTr="00C27F83">
        <w:trPr>
          <w:trHeight w:val="253"/>
          <w:del w:id="322" w:author="Edward Rogers" w:date="2021-03-11T12:33:00Z"/>
        </w:trPr>
        <w:tc>
          <w:tcPr>
            <w:tcW w:w="3551" w:type="dxa"/>
            <w:tcBorders>
              <w:top w:val="nil"/>
              <w:left w:val="single" w:sz="4" w:space="0" w:color="auto"/>
              <w:bottom w:val="nil"/>
              <w:right w:val="nil"/>
            </w:tcBorders>
            <w:shd w:val="clear" w:color="auto" w:fill="auto"/>
            <w:noWrap/>
            <w:vAlign w:val="bottom"/>
            <w:hideMark/>
          </w:tcPr>
          <w:p w14:paraId="206F5641" w14:textId="555077C2" w:rsidR="00427194" w:rsidRPr="00DD3D60" w:rsidDel="00B877EB" w:rsidRDefault="00427194" w:rsidP="00427194">
            <w:pPr>
              <w:spacing w:line="240" w:lineRule="auto"/>
              <w:rPr>
                <w:del w:id="323" w:author="Edward Rogers" w:date="2021-03-11T12:33:00Z"/>
                <w:rFonts w:ascii="Calibri" w:eastAsia="Times New Roman" w:hAnsi="Calibri" w:cs="Calibri"/>
                <w:b/>
                <w:bCs/>
                <w:color w:val="000000"/>
                <w:sz w:val="22"/>
              </w:rPr>
            </w:pPr>
            <w:del w:id="324" w:author="Edward Rogers" w:date="2021-03-11T12:33:00Z">
              <w:r w:rsidRPr="00DD3D60" w:rsidDel="00B877EB">
                <w:rPr>
                  <w:rFonts w:ascii="Calibri" w:eastAsia="Times New Roman" w:hAnsi="Calibri" w:cs="Calibri"/>
                  <w:b/>
                  <w:bCs/>
                  <w:color w:val="000000"/>
                  <w:sz w:val="22"/>
                </w:rPr>
                <w:delText>tools used</w:delText>
              </w:r>
            </w:del>
          </w:p>
        </w:tc>
        <w:tc>
          <w:tcPr>
            <w:tcW w:w="2970" w:type="dxa"/>
            <w:tcBorders>
              <w:top w:val="nil"/>
              <w:left w:val="nil"/>
              <w:bottom w:val="nil"/>
              <w:right w:val="nil"/>
            </w:tcBorders>
            <w:shd w:val="clear" w:color="auto" w:fill="auto"/>
            <w:noWrap/>
            <w:vAlign w:val="bottom"/>
            <w:hideMark/>
          </w:tcPr>
          <w:p w14:paraId="6A4CACB0" w14:textId="6027974D" w:rsidR="00427194" w:rsidRPr="00DD3D60" w:rsidDel="00B877EB" w:rsidRDefault="00427194" w:rsidP="00427194">
            <w:pPr>
              <w:spacing w:line="240" w:lineRule="auto"/>
              <w:rPr>
                <w:del w:id="325" w:author="Edward Rogers" w:date="2021-03-11T12:33:00Z"/>
                <w:rFonts w:ascii="Calibri" w:eastAsia="Times New Roman" w:hAnsi="Calibri" w:cs="Calibri"/>
                <w:color w:val="000000"/>
                <w:sz w:val="22"/>
              </w:rPr>
            </w:pPr>
            <w:del w:id="326" w:author="Edward Rogers" w:date="2021-03-11T12:33:00Z">
              <w:r w:rsidRPr="00DD3D60" w:rsidDel="00B877EB">
                <w:rPr>
                  <w:rFonts w:ascii="Calibri" w:eastAsia="Times New Roman" w:hAnsi="Calibri" w:cs="Calibri"/>
                  <w:color w:val="000000"/>
                  <w:sz w:val="22"/>
                </w:rPr>
                <w:delText>PAWSA</w:delText>
              </w:r>
            </w:del>
          </w:p>
        </w:tc>
        <w:tc>
          <w:tcPr>
            <w:tcW w:w="2065" w:type="dxa"/>
            <w:tcBorders>
              <w:top w:val="nil"/>
              <w:left w:val="nil"/>
              <w:bottom w:val="nil"/>
              <w:right w:val="single" w:sz="4" w:space="0" w:color="auto"/>
            </w:tcBorders>
            <w:shd w:val="clear" w:color="auto" w:fill="auto"/>
            <w:noWrap/>
            <w:vAlign w:val="bottom"/>
            <w:hideMark/>
          </w:tcPr>
          <w:p w14:paraId="1A89DB2B" w14:textId="783895F8" w:rsidR="00427194" w:rsidRPr="00DD3D60" w:rsidDel="00B877EB" w:rsidRDefault="00427194" w:rsidP="00427194">
            <w:pPr>
              <w:spacing w:line="240" w:lineRule="auto"/>
              <w:rPr>
                <w:del w:id="327" w:author="Edward Rogers" w:date="2021-03-11T12:33:00Z"/>
                <w:rFonts w:ascii="Calibri" w:eastAsia="Times New Roman" w:hAnsi="Calibri" w:cs="Calibri"/>
                <w:color w:val="000000"/>
                <w:sz w:val="22"/>
              </w:rPr>
            </w:pPr>
            <w:del w:id="328"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43EDCC8D" w14:textId="0862CECA" w:rsidTr="00C27F83">
        <w:trPr>
          <w:trHeight w:val="253"/>
          <w:del w:id="329" w:author="Edward Rogers" w:date="2021-03-11T12:33:00Z"/>
        </w:trPr>
        <w:tc>
          <w:tcPr>
            <w:tcW w:w="3551" w:type="dxa"/>
            <w:tcBorders>
              <w:top w:val="nil"/>
              <w:left w:val="single" w:sz="4" w:space="0" w:color="auto"/>
              <w:bottom w:val="nil"/>
              <w:right w:val="nil"/>
            </w:tcBorders>
            <w:shd w:val="clear" w:color="auto" w:fill="auto"/>
            <w:noWrap/>
            <w:vAlign w:val="bottom"/>
            <w:hideMark/>
          </w:tcPr>
          <w:p w14:paraId="4CE1988F" w14:textId="3ADA9988" w:rsidR="00427194" w:rsidRPr="00DD3D60" w:rsidDel="00B877EB" w:rsidRDefault="00427194" w:rsidP="00427194">
            <w:pPr>
              <w:spacing w:line="240" w:lineRule="auto"/>
              <w:rPr>
                <w:del w:id="330" w:author="Edward Rogers" w:date="2021-03-11T12:33:00Z"/>
                <w:rFonts w:ascii="Calibri" w:eastAsia="Times New Roman" w:hAnsi="Calibri" w:cs="Calibri"/>
                <w:b/>
                <w:bCs/>
                <w:color w:val="000000"/>
                <w:sz w:val="22"/>
              </w:rPr>
            </w:pPr>
            <w:del w:id="331"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05A695AC" w14:textId="21E130D3" w:rsidR="00427194" w:rsidRPr="00DD3D60" w:rsidDel="00B877EB" w:rsidRDefault="00427194" w:rsidP="00427194">
            <w:pPr>
              <w:spacing w:line="240" w:lineRule="auto"/>
              <w:rPr>
                <w:del w:id="332" w:author="Edward Rogers" w:date="2021-03-11T12:33:00Z"/>
                <w:rFonts w:ascii="Calibri" w:eastAsia="Times New Roman" w:hAnsi="Calibri" w:cs="Calibri"/>
                <w:color w:val="000000"/>
                <w:sz w:val="22"/>
              </w:rPr>
            </w:pPr>
            <w:del w:id="333" w:author="Edward Rogers" w:date="2021-03-11T12:33:00Z">
              <w:r w:rsidRPr="00DD3D60" w:rsidDel="00B877EB">
                <w:rPr>
                  <w:rFonts w:ascii="Calibri" w:eastAsia="Times New Roman" w:hAnsi="Calibri" w:cs="Calibri"/>
                  <w:color w:val="000000"/>
                  <w:sz w:val="22"/>
                </w:rPr>
                <w:delText>IWRAP-MkII</w:delText>
              </w:r>
            </w:del>
          </w:p>
        </w:tc>
        <w:tc>
          <w:tcPr>
            <w:tcW w:w="2065" w:type="dxa"/>
            <w:tcBorders>
              <w:top w:val="nil"/>
              <w:left w:val="nil"/>
              <w:bottom w:val="nil"/>
              <w:right w:val="single" w:sz="4" w:space="0" w:color="auto"/>
            </w:tcBorders>
            <w:shd w:val="clear" w:color="auto" w:fill="auto"/>
            <w:noWrap/>
            <w:vAlign w:val="bottom"/>
            <w:hideMark/>
          </w:tcPr>
          <w:p w14:paraId="62C8944A" w14:textId="394E3562" w:rsidR="00427194" w:rsidRPr="00DD3D60" w:rsidDel="00B877EB" w:rsidRDefault="00427194" w:rsidP="00427194">
            <w:pPr>
              <w:spacing w:line="240" w:lineRule="auto"/>
              <w:rPr>
                <w:del w:id="334" w:author="Edward Rogers" w:date="2021-03-11T12:33:00Z"/>
                <w:rFonts w:ascii="Calibri" w:eastAsia="Times New Roman" w:hAnsi="Calibri" w:cs="Calibri"/>
                <w:color w:val="000000"/>
                <w:sz w:val="22"/>
              </w:rPr>
            </w:pPr>
            <w:del w:id="335"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4086D013" w14:textId="5990D537" w:rsidTr="00C27F83">
        <w:trPr>
          <w:trHeight w:val="253"/>
          <w:del w:id="336" w:author="Edward Rogers" w:date="2021-03-11T12:33:00Z"/>
        </w:trPr>
        <w:tc>
          <w:tcPr>
            <w:tcW w:w="3551" w:type="dxa"/>
            <w:tcBorders>
              <w:top w:val="nil"/>
              <w:left w:val="single" w:sz="4" w:space="0" w:color="auto"/>
              <w:bottom w:val="nil"/>
              <w:right w:val="nil"/>
            </w:tcBorders>
            <w:shd w:val="clear" w:color="auto" w:fill="auto"/>
            <w:noWrap/>
            <w:vAlign w:val="bottom"/>
            <w:hideMark/>
          </w:tcPr>
          <w:p w14:paraId="14CD05C2" w14:textId="161DEA42" w:rsidR="00427194" w:rsidRPr="00DD3D60" w:rsidDel="00B877EB" w:rsidRDefault="00427194" w:rsidP="00427194">
            <w:pPr>
              <w:spacing w:line="240" w:lineRule="auto"/>
              <w:rPr>
                <w:del w:id="337" w:author="Edward Rogers" w:date="2021-03-11T12:33:00Z"/>
                <w:rFonts w:ascii="Calibri" w:eastAsia="Times New Roman" w:hAnsi="Calibri" w:cs="Calibri"/>
                <w:b/>
                <w:bCs/>
                <w:color w:val="000000"/>
                <w:sz w:val="22"/>
              </w:rPr>
            </w:pPr>
            <w:del w:id="338"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1862905D" w14:textId="577FD75A" w:rsidR="00427194" w:rsidRPr="00DD3D60" w:rsidDel="00B877EB" w:rsidRDefault="00427194" w:rsidP="00427194">
            <w:pPr>
              <w:spacing w:line="240" w:lineRule="auto"/>
              <w:rPr>
                <w:del w:id="339" w:author="Edward Rogers" w:date="2021-03-11T12:33:00Z"/>
                <w:rFonts w:ascii="Calibri" w:eastAsia="Times New Roman" w:hAnsi="Calibri" w:cs="Calibri"/>
                <w:color w:val="000000"/>
                <w:sz w:val="22"/>
              </w:rPr>
            </w:pPr>
            <w:del w:id="340" w:author="Edward Rogers" w:date="2021-03-11T12:33:00Z">
              <w:r w:rsidRPr="00DD3D60" w:rsidDel="00B877EB">
                <w:rPr>
                  <w:rFonts w:ascii="Calibri" w:eastAsia="Times New Roman" w:hAnsi="Calibri" w:cs="Calibri"/>
                  <w:color w:val="000000"/>
                  <w:sz w:val="22"/>
                </w:rPr>
                <w:delText>SIRA</w:delText>
              </w:r>
            </w:del>
          </w:p>
        </w:tc>
        <w:tc>
          <w:tcPr>
            <w:tcW w:w="2065" w:type="dxa"/>
            <w:tcBorders>
              <w:top w:val="nil"/>
              <w:left w:val="nil"/>
              <w:bottom w:val="nil"/>
              <w:right w:val="single" w:sz="4" w:space="0" w:color="auto"/>
            </w:tcBorders>
            <w:shd w:val="clear" w:color="auto" w:fill="auto"/>
            <w:noWrap/>
            <w:vAlign w:val="bottom"/>
            <w:hideMark/>
          </w:tcPr>
          <w:p w14:paraId="1848EBB2" w14:textId="5D5D263D" w:rsidR="00427194" w:rsidRPr="00DD3D60" w:rsidDel="00B877EB" w:rsidRDefault="00427194" w:rsidP="00427194">
            <w:pPr>
              <w:spacing w:line="240" w:lineRule="auto"/>
              <w:rPr>
                <w:del w:id="341" w:author="Edward Rogers" w:date="2021-03-11T12:33:00Z"/>
                <w:rFonts w:ascii="Calibri" w:eastAsia="Times New Roman" w:hAnsi="Calibri" w:cs="Calibri"/>
                <w:color w:val="000000"/>
                <w:sz w:val="22"/>
              </w:rPr>
            </w:pPr>
            <w:del w:id="342"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57431847" w14:textId="11234068" w:rsidTr="00C27F83">
        <w:trPr>
          <w:trHeight w:val="253"/>
          <w:del w:id="343"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EE93C87" w14:textId="3EF5996D" w:rsidR="00427194" w:rsidRPr="00DD3D60" w:rsidDel="00B877EB" w:rsidRDefault="00427194" w:rsidP="00427194">
            <w:pPr>
              <w:spacing w:line="240" w:lineRule="auto"/>
              <w:rPr>
                <w:del w:id="344" w:author="Edward Rogers" w:date="2021-03-11T12:33:00Z"/>
                <w:rFonts w:ascii="Calibri" w:eastAsia="Times New Roman" w:hAnsi="Calibri" w:cs="Calibri"/>
                <w:b/>
                <w:bCs/>
                <w:color w:val="000000"/>
                <w:sz w:val="22"/>
              </w:rPr>
            </w:pPr>
            <w:del w:id="345"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24C3AF6E" w14:textId="6F0BC08A" w:rsidR="00427194" w:rsidRPr="00DD3D60" w:rsidDel="00B877EB" w:rsidRDefault="00427194" w:rsidP="00427194">
            <w:pPr>
              <w:spacing w:line="240" w:lineRule="auto"/>
              <w:rPr>
                <w:del w:id="346" w:author="Edward Rogers" w:date="2021-03-11T12:33:00Z"/>
                <w:rFonts w:ascii="Calibri" w:eastAsia="Times New Roman" w:hAnsi="Calibri" w:cs="Calibri"/>
                <w:color w:val="000000"/>
                <w:sz w:val="22"/>
              </w:rPr>
            </w:pPr>
          </w:p>
          <w:tbl>
            <w:tblPr>
              <w:tblW w:w="0" w:type="auto"/>
              <w:tblCellSpacing w:w="0" w:type="dxa"/>
              <w:tblCellMar>
                <w:left w:w="0" w:type="dxa"/>
                <w:right w:w="0" w:type="dxa"/>
              </w:tblCellMar>
              <w:tblLook w:val="04A0" w:firstRow="1" w:lastRow="0" w:firstColumn="1" w:lastColumn="0" w:noHBand="0" w:noVBand="1"/>
            </w:tblPr>
            <w:tblGrid>
              <w:gridCol w:w="2564"/>
            </w:tblGrid>
            <w:tr w:rsidR="00427194" w:rsidRPr="00DD3D60" w:rsidDel="00B877EB" w14:paraId="35BBF87B" w14:textId="2FB506FD" w:rsidTr="00C27F83">
              <w:trPr>
                <w:trHeight w:val="253"/>
                <w:tblCellSpacing w:w="0" w:type="dxa"/>
                <w:del w:id="347" w:author="Edward Rogers" w:date="2021-03-11T12:33:00Z"/>
              </w:trPr>
              <w:tc>
                <w:tcPr>
                  <w:tcW w:w="2564" w:type="dxa"/>
                  <w:tcBorders>
                    <w:top w:val="nil"/>
                    <w:left w:val="nil"/>
                    <w:bottom w:val="nil"/>
                    <w:right w:val="nil"/>
                  </w:tcBorders>
                  <w:shd w:val="clear" w:color="auto" w:fill="auto"/>
                  <w:noWrap/>
                  <w:vAlign w:val="bottom"/>
                  <w:hideMark/>
                </w:tcPr>
                <w:p w14:paraId="022DE522" w14:textId="0F5AF6A6" w:rsidR="00427194" w:rsidRPr="00DD3D60" w:rsidDel="00B877EB" w:rsidRDefault="00427194" w:rsidP="00427194">
                  <w:pPr>
                    <w:spacing w:line="240" w:lineRule="auto"/>
                    <w:rPr>
                      <w:del w:id="348" w:author="Edward Rogers" w:date="2021-03-11T12:33:00Z"/>
                      <w:rFonts w:ascii="Calibri" w:eastAsia="Times New Roman" w:hAnsi="Calibri" w:cs="Calibri"/>
                      <w:color w:val="000000"/>
                      <w:sz w:val="22"/>
                    </w:rPr>
                  </w:pPr>
                  <w:del w:id="349" w:author="Edward Rogers" w:date="2021-03-11T12:33:00Z">
                    <w:r w:rsidRPr="00DD3D60" w:rsidDel="00B877EB">
                      <w:rPr>
                        <w:rFonts w:ascii="Calibri" w:eastAsia="Times New Roman" w:hAnsi="Calibri" w:cs="Calibri"/>
                        <w:color w:val="000000"/>
                        <w:sz w:val="22"/>
                      </w:rPr>
                      <w:lastRenderedPageBreak/>
                      <w:delText>simulation</w:delText>
                    </w:r>
                  </w:del>
                </w:p>
              </w:tc>
            </w:tr>
          </w:tbl>
          <w:p w14:paraId="07386A32" w14:textId="4ED9D2BA" w:rsidR="00427194" w:rsidRPr="00DD3D60" w:rsidDel="00B877EB" w:rsidRDefault="00427194" w:rsidP="00427194">
            <w:pPr>
              <w:spacing w:line="240" w:lineRule="auto"/>
              <w:rPr>
                <w:del w:id="350" w:author="Edward Rogers" w:date="2021-03-11T12:33:00Z"/>
                <w:rFonts w:ascii="Calibri" w:eastAsia="Times New Roman" w:hAnsi="Calibri" w:cs="Calibri"/>
                <w:color w:val="000000"/>
                <w:sz w:val="22"/>
              </w:rPr>
            </w:pPr>
          </w:p>
        </w:tc>
        <w:tc>
          <w:tcPr>
            <w:tcW w:w="2065" w:type="dxa"/>
            <w:tcBorders>
              <w:top w:val="nil"/>
              <w:left w:val="nil"/>
              <w:bottom w:val="nil"/>
              <w:right w:val="single" w:sz="4" w:space="0" w:color="auto"/>
            </w:tcBorders>
            <w:shd w:val="clear" w:color="auto" w:fill="auto"/>
            <w:noWrap/>
            <w:vAlign w:val="bottom"/>
            <w:hideMark/>
          </w:tcPr>
          <w:p w14:paraId="1A4EACAD" w14:textId="6ECEDDE3" w:rsidR="00427194" w:rsidRPr="00DD3D60" w:rsidDel="00B877EB" w:rsidRDefault="00427194" w:rsidP="00427194">
            <w:pPr>
              <w:spacing w:line="240" w:lineRule="auto"/>
              <w:rPr>
                <w:del w:id="351" w:author="Edward Rogers" w:date="2021-03-11T12:33:00Z"/>
                <w:rFonts w:ascii="Calibri" w:eastAsia="Times New Roman" w:hAnsi="Calibri" w:cs="Calibri"/>
                <w:color w:val="000000"/>
                <w:sz w:val="22"/>
              </w:rPr>
            </w:pPr>
            <w:del w:id="352" w:author="Edward Rogers" w:date="2021-03-11T12:33:00Z">
              <w:r w:rsidRPr="00DD3D60" w:rsidDel="00B877EB">
                <w:rPr>
                  <w:rFonts w:ascii="Calibri" w:eastAsia="Times New Roman" w:hAnsi="Calibri" w:cs="Calibri"/>
                  <w:color w:val="000000"/>
                  <w:sz w:val="22"/>
                </w:rPr>
                <w:lastRenderedPageBreak/>
                <w:delText>(type)</w:delText>
              </w:r>
            </w:del>
          </w:p>
        </w:tc>
      </w:tr>
      <w:tr w:rsidR="00427194" w:rsidRPr="00DD3D60" w:rsidDel="00B877EB" w14:paraId="74766588" w14:textId="6FA0425A" w:rsidTr="00C27F83">
        <w:trPr>
          <w:trHeight w:val="253"/>
          <w:del w:id="353" w:author="Edward Rogers" w:date="2021-03-11T12:33:00Z"/>
        </w:trPr>
        <w:tc>
          <w:tcPr>
            <w:tcW w:w="3551" w:type="dxa"/>
            <w:tcBorders>
              <w:top w:val="nil"/>
              <w:left w:val="single" w:sz="4" w:space="0" w:color="auto"/>
              <w:bottom w:val="nil"/>
              <w:right w:val="nil"/>
            </w:tcBorders>
            <w:shd w:val="clear" w:color="auto" w:fill="auto"/>
            <w:noWrap/>
            <w:vAlign w:val="bottom"/>
            <w:hideMark/>
          </w:tcPr>
          <w:p w14:paraId="440734CF" w14:textId="65CF503A" w:rsidR="00427194" w:rsidRPr="00DD3D60" w:rsidDel="00B877EB" w:rsidRDefault="00427194" w:rsidP="00427194">
            <w:pPr>
              <w:spacing w:line="240" w:lineRule="auto"/>
              <w:rPr>
                <w:del w:id="354" w:author="Edward Rogers" w:date="2021-03-11T12:33:00Z"/>
                <w:rFonts w:ascii="Calibri" w:eastAsia="Times New Roman" w:hAnsi="Calibri" w:cs="Calibri"/>
                <w:b/>
                <w:bCs/>
                <w:color w:val="000000"/>
                <w:sz w:val="22"/>
              </w:rPr>
            </w:pPr>
            <w:del w:id="355"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6381BAF2" w14:textId="56AA3C65" w:rsidR="00427194" w:rsidRPr="00DD3D60" w:rsidDel="00B877EB" w:rsidRDefault="00427194" w:rsidP="00427194">
            <w:pPr>
              <w:spacing w:line="240" w:lineRule="auto"/>
              <w:rPr>
                <w:del w:id="356" w:author="Edward Rogers" w:date="2021-03-11T12:33:00Z"/>
                <w:rFonts w:ascii="Calibri" w:eastAsia="Times New Roman" w:hAnsi="Calibri" w:cs="Calibri"/>
                <w:color w:val="000000"/>
                <w:sz w:val="22"/>
              </w:rPr>
            </w:pPr>
            <w:del w:id="357" w:author="Edward Rogers" w:date="2021-03-11T12:33:00Z">
              <w:r w:rsidRPr="00DD3D60" w:rsidDel="00B877EB">
                <w:rPr>
                  <w:rFonts w:ascii="Calibri" w:eastAsia="Times New Roman" w:hAnsi="Calibri" w:cs="Calibri"/>
                  <w:color w:val="000000"/>
                  <w:sz w:val="22"/>
                </w:rPr>
                <w:delText>other</w:delText>
              </w:r>
            </w:del>
          </w:p>
        </w:tc>
        <w:tc>
          <w:tcPr>
            <w:tcW w:w="2065" w:type="dxa"/>
            <w:tcBorders>
              <w:top w:val="nil"/>
              <w:left w:val="nil"/>
              <w:bottom w:val="nil"/>
              <w:right w:val="single" w:sz="4" w:space="0" w:color="auto"/>
            </w:tcBorders>
            <w:shd w:val="clear" w:color="auto" w:fill="auto"/>
            <w:noWrap/>
            <w:vAlign w:val="bottom"/>
            <w:hideMark/>
          </w:tcPr>
          <w:p w14:paraId="02EDB647" w14:textId="1CAB386C" w:rsidR="00427194" w:rsidRPr="00DD3D60" w:rsidDel="00B877EB" w:rsidRDefault="00427194" w:rsidP="00427194">
            <w:pPr>
              <w:spacing w:line="240" w:lineRule="auto"/>
              <w:rPr>
                <w:del w:id="358" w:author="Edward Rogers" w:date="2021-03-11T12:33:00Z"/>
                <w:rFonts w:ascii="Calibri" w:eastAsia="Times New Roman" w:hAnsi="Calibri" w:cs="Calibri"/>
                <w:color w:val="000000"/>
                <w:sz w:val="22"/>
              </w:rPr>
            </w:pPr>
            <w:del w:id="359"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5E2269BC" w14:textId="585143B7" w:rsidTr="00C27F83">
        <w:trPr>
          <w:trHeight w:val="253"/>
          <w:del w:id="360" w:author="Edward Rogers" w:date="2021-03-11T12:33:00Z"/>
        </w:trPr>
        <w:tc>
          <w:tcPr>
            <w:tcW w:w="3551" w:type="dxa"/>
            <w:tcBorders>
              <w:top w:val="nil"/>
              <w:left w:val="single" w:sz="4" w:space="0" w:color="auto"/>
              <w:bottom w:val="nil"/>
              <w:right w:val="nil"/>
            </w:tcBorders>
            <w:shd w:val="clear" w:color="auto" w:fill="auto"/>
            <w:noWrap/>
            <w:vAlign w:val="bottom"/>
            <w:hideMark/>
          </w:tcPr>
          <w:p w14:paraId="7D2204E5" w14:textId="11D334A0" w:rsidR="00427194" w:rsidRPr="00DD3D60" w:rsidDel="00B877EB" w:rsidRDefault="00427194" w:rsidP="00427194">
            <w:pPr>
              <w:spacing w:line="240" w:lineRule="auto"/>
              <w:rPr>
                <w:del w:id="361" w:author="Edward Rogers" w:date="2021-03-11T12:33:00Z"/>
                <w:rFonts w:ascii="Calibri" w:eastAsia="Times New Roman" w:hAnsi="Calibri" w:cs="Calibri"/>
                <w:b/>
                <w:bCs/>
                <w:color w:val="000000"/>
                <w:sz w:val="22"/>
              </w:rPr>
            </w:pPr>
            <w:del w:id="362"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1D22CB17" w14:textId="6E9685E9" w:rsidR="00427194" w:rsidRPr="00DD3D60" w:rsidDel="00B877EB" w:rsidRDefault="00427194" w:rsidP="00427194">
            <w:pPr>
              <w:spacing w:line="240" w:lineRule="auto"/>
              <w:rPr>
                <w:del w:id="363"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5AD5FB9C" w14:textId="448909FF" w:rsidR="00427194" w:rsidRPr="00DD3D60" w:rsidDel="00B877EB" w:rsidRDefault="00427194" w:rsidP="00427194">
            <w:pPr>
              <w:spacing w:line="240" w:lineRule="auto"/>
              <w:rPr>
                <w:del w:id="364" w:author="Edward Rogers" w:date="2021-03-11T12:33:00Z"/>
                <w:rFonts w:ascii="Calibri" w:eastAsia="Times New Roman" w:hAnsi="Calibri" w:cs="Calibri"/>
                <w:color w:val="000000"/>
                <w:sz w:val="22"/>
              </w:rPr>
            </w:pPr>
            <w:del w:id="365"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20A2ADC2" w14:textId="6A29B89C" w:rsidTr="00C27F83">
        <w:trPr>
          <w:trHeight w:val="253"/>
          <w:del w:id="366" w:author="Edward Rogers" w:date="2021-03-11T12:33:00Z"/>
        </w:trPr>
        <w:tc>
          <w:tcPr>
            <w:tcW w:w="3551" w:type="dxa"/>
            <w:tcBorders>
              <w:top w:val="nil"/>
              <w:left w:val="single" w:sz="4" w:space="0" w:color="auto"/>
              <w:bottom w:val="nil"/>
              <w:right w:val="nil"/>
            </w:tcBorders>
            <w:shd w:val="clear" w:color="auto" w:fill="auto"/>
            <w:noWrap/>
            <w:vAlign w:val="bottom"/>
            <w:hideMark/>
          </w:tcPr>
          <w:p w14:paraId="693F37DF" w14:textId="4AA1B393" w:rsidR="00427194" w:rsidRPr="00DD3D60" w:rsidDel="00B877EB" w:rsidRDefault="00427194" w:rsidP="00427194">
            <w:pPr>
              <w:spacing w:line="240" w:lineRule="auto"/>
              <w:rPr>
                <w:del w:id="367" w:author="Edward Rogers" w:date="2021-03-11T12:33:00Z"/>
                <w:rFonts w:ascii="Calibri" w:eastAsia="Times New Roman" w:hAnsi="Calibri" w:cs="Calibri"/>
                <w:b/>
                <w:bCs/>
                <w:color w:val="000000"/>
                <w:sz w:val="22"/>
              </w:rPr>
            </w:pPr>
            <w:del w:id="368" w:author="Edward Rogers" w:date="2021-03-11T12:33:00Z">
              <w:r w:rsidRPr="00DD3D60" w:rsidDel="00B877EB">
                <w:rPr>
                  <w:rFonts w:ascii="Calibri" w:eastAsia="Times New Roman" w:hAnsi="Calibri" w:cs="Calibri"/>
                  <w:b/>
                  <w:bCs/>
                  <w:color w:val="000000"/>
                  <w:sz w:val="22"/>
                </w:rPr>
                <w:delText>institutions involved</w:delText>
              </w:r>
            </w:del>
          </w:p>
        </w:tc>
        <w:tc>
          <w:tcPr>
            <w:tcW w:w="2970" w:type="dxa"/>
            <w:tcBorders>
              <w:top w:val="nil"/>
              <w:left w:val="nil"/>
              <w:bottom w:val="nil"/>
              <w:right w:val="nil"/>
            </w:tcBorders>
            <w:shd w:val="clear" w:color="auto" w:fill="auto"/>
            <w:noWrap/>
            <w:vAlign w:val="bottom"/>
            <w:hideMark/>
          </w:tcPr>
          <w:p w14:paraId="394F5967" w14:textId="57D734B9" w:rsidR="00427194" w:rsidRPr="00DD3D60" w:rsidDel="00B877EB" w:rsidRDefault="00427194" w:rsidP="00427194">
            <w:pPr>
              <w:spacing w:line="240" w:lineRule="auto"/>
              <w:rPr>
                <w:del w:id="369" w:author="Edward Rogers" w:date="2021-03-11T12:33:00Z"/>
                <w:rFonts w:ascii="Calibri" w:eastAsia="Times New Roman" w:hAnsi="Calibri" w:cs="Calibri"/>
                <w:b/>
                <w:bCs/>
                <w:color w:val="000000"/>
                <w:sz w:val="22"/>
              </w:rPr>
            </w:pPr>
            <w:del w:id="370" w:author="Edward Rogers" w:date="2021-03-11T12:33:00Z">
              <w:r w:rsidRPr="00DD3D60" w:rsidDel="00B877EB">
                <w:rPr>
                  <w:rFonts w:ascii="Calibri" w:eastAsia="Times New Roman" w:hAnsi="Calibri" w:cs="Calibri"/>
                  <w:noProof/>
                  <w:color w:val="000000"/>
                  <w:sz w:val="22"/>
                  <w:lang w:eastAsia="nl-NL"/>
                  <w:rPrChange w:id="371"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46" behindDoc="0" locked="0" layoutInCell="1" allowOverlap="1" wp14:anchorId="0BE1D73E" wp14:editId="32B2DC85">
                        <wp:simplePos x="0" y="0"/>
                        <wp:positionH relativeFrom="column">
                          <wp:posOffset>818515</wp:posOffset>
                        </wp:positionH>
                        <wp:positionV relativeFrom="paragraph">
                          <wp:posOffset>-513080</wp:posOffset>
                        </wp:positionV>
                        <wp:extent cx="1800225" cy="352425"/>
                        <wp:effectExtent l="0" t="0" r="28575" b="28575"/>
                        <wp:wrapNone/>
                        <wp:docPr id="22" name="Rectangle 22">
                          <a:extLst xmlns:a="http://schemas.openxmlformats.org/drawingml/2006/main">
                            <a:ext uri="{FF2B5EF4-FFF2-40B4-BE49-F238E27FC236}">
                              <a16:creationId xmlns:a16="http://schemas.microsoft.com/office/drawing/2014/main" id="{778B94F5-3A3B-40F5-90A6-DEB2E66F5EFB}"/>
                            </a:ext>
                          </a:extLst>
                        </wp:docPr>
                        <wp:cNvGraphicFramePr/>
                        <a:graphic xmlns:a="http://schemas.openxmlformats.org/drawingml/2006/main">
                          <a:graphicData uri="http://schemas.microsoft.com/office/word/2010/wordprocessingShape">
                            <wps:wsp>
                              <wps:cNvSpPr/>
                              <wps:spPr>
                                <a:xfrm>
                                  <a:off x="0" y="0"/>
                                  <a:ext cx="1800225" cy="352425"/>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B77AE5" id="Rectangle 22" o:spid="_x0000_s1026" style="position:absolute;margin-left:64.45pt;margin-top:-40.4pt;width:141.75pt;height:27.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" fillcolor="#bcfffc [662]" strokecolor="#002a45 [1604]" strokeweight="2pt"/>
                    </w:pict>
                  </mc:Fallback>
                </mc:AlternateContent>
              </w:r>
            </w:del>
          </w:p>
        </w:tc>
        <w:tc>
          <w:tcPr>
            <w:tcW w:w="2065" w:type="dxa"/>
            <w:tcBorders>
              <w:top w:val="nil"/>
              <w:left w:val="nil"/>
              <w:bottom w:val="nil"/>
              <w:right w:val="single" w:sz="4" w:space="0" w:color="auto"/>
            </w:tcBorders>
            <w:shd w:val="clear" w:color="auto" w:fill="auto"/>
            <w:noWrap/>
            <w:vAlign w:val="bottom"/>
            <w:hideMark/>
          </w:tcPr>
          <w:p w14:paraId="342593C5" w14:textId="257DE793" w:rsidR="00427194" w:rsidRPr="00DD3D60" w:rsidDel="00B877EB" w:rsidRDefault="00427194" w:rsidP="00427194">
            <w:pPr>
              <w:spacing w:line="240" w:lineRule="auto"/>
              <w:rPr>
                <w:del w:id="372" w:author="Edward Rogers" w:date="2021-03-11T12:33:00Z"/>
                <w:rFonts w:ascii="Calibri" w:eastAsia="Times New Roman" w:hAnsi="Calibri" w:cs="Calibri"/>
                <w:color w:val="000000"/>
                <w:sz w:val="22"/>
              </w:rPr>
            </w:pPr>
            <w:del w:id="373"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7F575947" w14:textId="5AD10B40" w:rsidTr="00C27F83">
        <w:trPr>
          <w:trHeight w:val="544"/>
          <w:del w:id="374" w:author="Edward Rogers" w:date="2021-03-11T12:33:00Z"/>
        </w:trPr>
        <w:tc>
          <w:tcPr>
            <w:tcW w:w="3551" w:type="dxa"/>
            <w:tcBorders>
              <w:top w:val="nil"/>
              <w:left w:val="single" w:sz="4" w:space="0" w:color="auto"/>
              <w:bottom w:val="nil"/>
              <w:right w:val="nil"/>
            </w:tcBorders>
            <w:shd w:val="clear" w:color="auto" w:fill="auto"/>
            <w:noWrap/>
            <w:vAlign w:val="bottom"/>
            <w:hideMark/>
          </w:tcPr>
          <w:p w14:paraId="1BF0A001" w14:textId="48A15033" w:rsidR="00427194" w:rsidRPr="00DD3D60" w:rsidDel="00B877EB" w:rsidRDefault="00427194" w:rsidP="00427194">
            <w:pPr>
              <w:spacing w:line="240" w:lineRule="auto"/>
              <w:rPr>
                <w:del w:id="375" w:author="Edward Rogers" w:date="2021-03-11T12:33:00Z"/>
                <w:rFonts w:ascii="Calibri" w:eastAsia="Times New Roman" w:hAnsi="Calibri" w:cs="Calibri"/>
                <w:b/>
                <w:bCs/>
                <w:color w:val="000000"/>
                <w:sz w:val="22"/>
              </w:rPr>
            </w:pPr>
            <w:del w:id="376"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79370680" w14:textId="6CA371C2" w:rsidR="00427194" w:rsidRPr="00DD3D60" w:rsidDel="00B877EB" w:rsidRDefault="00427194" w:rsidP="00427194">
            <w:pPr>
              <w:spacing w:line="240" w:lineRule="auto"/>
              <w:rPr>
                <w:del w:id="377" w:author="Edward Rogers" w:date="2021-03-11T12:33:00Z"/>
                <w:rFonts w:ascii="Calibri" w:eastAsia="Times New Roman" w:hAnsi="Calibri" w:cs="Calibri"/>
                <w:b/>
                <w:bCs/>
                <w:color w:val="000000"/>
                <w:sz w:val="22"/>
              </w:rPr>
            </w:pPr>
            <w:del w:id="378" w:author="Edward Rogers" w:date="2021-03-11T12:33:00Z">
              <w:r w:rsidRPr="00DD3D60" w:rsidDel="00B877EB">
                <w:rPr>
                  <w:rFonts w:ascii="Calibri" w:eastAsia="Times New Roman" w:hAnsi="Calibri" w:cs="Calibri"/>
                  <w:noProof/>
                  <w:color w:val="000000"/>
                  <w:sz w:val="22"/>
                  <w:lang w:eastAsia="nl-NL"/>
                  <w:rPrChange w:id="379"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47" behindDoc="0" locked="0" layoutInCell="1" allowOverlap="1" wp14:anchorId="720B2DD4" wp14:editId="3D058B56">
                        <wp:simplePos x="0" y="0"/>
                        <wp:positionH relativeFrom="column">
                          <wp:posOffset>3810</wp:posOffset>
                        </wp:positionH>
                        <wp:positionV relativeFrom="paragraph">
                          <wp:posOffset>-389255</wp:posOffset>
                        </wp:positionV>
                        <wp:extent cx="2600325" cy="431165"/>
                        <wp:effectExtent l="0" t="0" r="28575" b="26035"/>
                        <wp:wrapNone/>
                        <wp:docPr id="19" name="Rectangle 19">
                          <a:extLst xmlns:a="http://schemas.openxmlformats.org/drawingml/2006/main">
                            <a:ext uri="{FF2B5EF4-FFF2-40B4-BE49-F238E27FC236}">
                              <a16:creationId xmlns:a16="http://schemas.microsoft.com/office/drawing/2014/main" id="{136679B1-AE7C-47B2-A310-8081C620B17A}"/>
                            </a:ext>
                          </a:extLst>
                        </wp:docPr>
                        <wp:cNvGraphicFramePr/>
                        <a:graphic xmlns:a="http://schemas.openxmlformats.org/drawingml/2006/main">
                          <a:graphicData uri="http://schemas.microsoft.com/office/word/2010/wordprocessingShape">
                            <wps:wsp>
                              <wps:cNvSpPr/>
                              <wps:spPr>
                                <a:xfrm>
                                  <a:off x="0" y="0"/>
                                  <a:ext cx="2600325" cy="431165"/>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CAA16D" id="Rectangle 19" o:spid="_x0000_s1026" style="position:absolute;margin-left:.3pt;margin-top:-30.65pt;width:204.75pt;height:33.9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" fillcolor="#bcfffc [662]" strokecolor="#002a45 [1604]" strokeweight="2pt"/>
                    </w:pict>
                  </mc:Fallback>
                </mc:AlternateContent>
              </w:r>
            </w:del>
          </w:p>
        </w:tc>
        <w:tc>
          <w:tcPr>
            <w:tcW w:w="2065" w:type="dxa"/>
            <w:tcBorders>
              <w:top w:val="nil"/>
              <w:left w:val="nil"/>
              <w:bottom w:val="nil"/>
              <w:right w:val="single" w:sz="4" w:space="0" w:color="auto"/>
            </w:tcBorders>
            <w:shd w:val="clear" w:color="auto" w:fill="auto"/>
            <w:noWrap/>
            <w:vAlign w:val="bottom"/>
            <w:hideMark/>
          </w:tcPr>
          <w:p w14:paraId="4F0148EC" w14:textId="7C581957" w:rsidR="00427194" w:rsidRPr="00DD3D60" w:rsidDel="00B877EB" w:rsidRDefault="00427194" w:rsidP="00427194">
            <w:pPr>
              <w:spacing w:line="240" w:lineRule="auto"/>
              <w:rPr>
                <w:del w:id="380" w:author="Edward Rogers" w:date="2021-03-11T12:33:00Z"/>
                <w:rFonts w:ascii="Calibri" w:eastAsia="Times New Roman" w:hAnsi="Calibri" w:cs="Calibri"/>
                <w:color w:val="000000"/>
                <w:sz w:val="22"/>
              </w:rPr>
            </w:pPr>
            <w:del w:id="381"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71C3A37E" w14:textId="1F33AEFB" w:rsidTr="00C27F83">
        <w:trPr>
          <w:trHeight w:val="253"/>
          <w:del w:id="382" w:author="Edward Rogers" w:date="2021-03-11T12:33:00Z"/>
        </w:trPr>
        <w:tc>
          <w:tcPr>
            <w:tcW w:w="3551" w:type="dxa"/>
            <w:tcBorders>
              <w:top w:val="nil"/>
              <w:left w:val="single" w:sz="4" w:space="0" w:color="auto"/>
              <w:bottom w:val="nil"/>
              <w:right w:val="nil"/>
            </w:tcBorders>
            <w:shd w:val="clear" w:color="auto" w:fill="auto"/>
            <w:noWrap/>
            <w:vAlign w:val="bottom"/>
            <w:hideMark/>
          </w:tcPr>
          <w:p w14:paraId="5508E6F0" w14:textId="4046F6CC" w:rsidR="00427194" w:rsidRPr="00DD3D60" w:rsidDel="00B877EB" w:rsidRDefault="00427194" w:rsidP="00427194">
            <w:pPr>
              <w:spacing w:line="240" w:lineRule="auto"/>
              <w:rPr>
                <w:del w:id="383" w:author="Edward Rogers" w:date="2021-03-11T12:33:00Z"/>
                <w:rFonts w:ascii="Calibri" w:eastAsia="Times New Roman" w:hAnsi="Calibri" w:cs="Calibri"/>
                <w:b/>
                <w:bCs/>
                <w:color w:val="000000"/>
                <w:sz w:val="22"/>
              </w:rPr>
            </w:pPr>
            <w:del w:id="384" w:author="Edward Rogers" w:date="2021-03-11T12:33:00Z">
              <w:r w:rsidRPr="00DD3D60" w:rsidDel="00B877EB">
                <w:rPr>
                  <w:rFonts w:ascii="Calibri" w:eastAsia="Times New Roman" w:hAnsi="Calibri" w:cs="Calibri"/>
                  <w:b/>
                  <w:bCs/>
                  <w:color w:val="000000"/>
                  <w:sz w:val="22"/>
                </w:rPr>
                <w:delText xml:space="preserve">outcome </w:delText>
              </w:r>
              <w:r w:rsidR="00760C16" w:rsidRPr="00DD3D60" w:rsidDel="00B877EB">
                <w:rPr>
                  <w:rFonts w:ascii="Calibri" w:eastAsia="Times New Roman" w:hAnsi="Calibri" w:cs="Calibri"/>
                  <w:b/>
                  <w:bCs/>
                  <w:color w:val="000000"/>
                  <w:sz w:val="22"/>
                </w:rPr>
                <w:delText xml:space="preserve">of </w:delText>
              </w:r>
              <w:r w:rsidRPr="00DD3D60" w:rsidDel="00B877EB">
                <w:rPr>
                  <w:rFonts w:ascii="Calibri" w:eastAsia="Times New Roman" w:hAnsi="Calibri" w:cs="Calibri"/>
                  <w:b/>
                  <w:bCs/>
                  <w:color w:val="000000"/>
                  <w:sz w:val="22"/>
                </w:rPr>
                <w:delText>risk evaluation</w:delText>
              </w:r>
            </w:del>
          </w:p>
        </w:tc>
        <w:tc>
          <w:tcPr>
            <w:tcW w:w="2970" w:type="dxa"/>
            <w:tcBorders>
              <w:top w:val="nil"/>
              <w:left w:val="nil"/>
              <w:bottom w:val="nil"/>
              <w:right w:val="nil"/>
            </w:tcBorders>
            <w:shd w:val="clear" w:color="auto" w:fill="auto"/>
            <w:noWrap/>
            <w:vAlign w:val="bottom"/>
            <w:hideMark/>
          </w:tcPr>
          <w:p w14:paraId="51905FA0" w14:textId="5347C8C4" w:rsidR="00427194" w:rsidRPr="00DD3D60" w:rsidDel="00B877EB" w:rsidRDefault="00427194" w:rsidP="00427194">
            <w:pPr>
              <w:spacing w:line="240" w:lineRule="auto"/>
              <w:rPr>
                <w:del w:id="385" w:author="Edward Rogers" w:date="2021-03-11T12:33:00Z"/>
                <w:rFonts w:ascii="Calibri" w:eastAsia="Times New Roman" w:hAnsi="Calibri" w:cs="Calibri"/>
                <w:color w:val="000000"/>
                <w:sz w:val="22"/>
              </w:rPr>
            </w:pPr>
            <w:del w:id="386" w:author="Edward Rogers" w:date="2021-03-11T12:33:00Z">
              <w:r w:rsidRPr="00DD3D60" w:rsidDel="00B877EB">
                <w:rPr>
                  <w:rFonts w:ascii="Calibri" w:eastAsia="Times New Roman" w:hAnsi="Calibri" w:cs="Calibri"/>
                  <w:color w:val="000000"/>
                  <w:sz w:val="22"/>
                </w:rPr>
                <w:delText>not relevant</w:delText>
              </w:r>
            </w:del>
          </w:p>
        </w:tc>
        <w:tc>
          <w:tcPr>
            <w:tcW w:w="2065" w:type="dxa"/>
            <w:vMerge w:val="restart"/>
            <w:tcBorders>
              <w:top w:val="nil"/>
              <w:left w:val="nil"/>
              <w:bottom w:val="nil"/>
              <w:right w:val="single" w:sz="4" w:space="0" w:color="auto"/>
            </w:tcBorders>
            <w:shd w:val="clear" w:color="auto" w:fill="auto"/>
            <w:noWrap/>
            <w:vAlign w:val="center"/>
            <w:hideMark/>
          </w:tcPr>
          <w:p w14:paraId="2AB1602F" w14:textId="574F7B22" w:rsidR="00427194" w:rsidRPr="00DD3D60" w:rsidDel="00B877EB" w:rsidRDefault="00427194" w:rsidP="00427194">
            <w:pPr>
              <w:spacing w:line="240" w:lineRule="auto"/>
              <w:jc w:val="center"/>
              <w:rPr>
                <w:del w:id="387" w:author="Edward Rogers" w:date="2021-03-11T12:33:00Z"/>
                <w:rFonts w:ascii="Calibri" w:eastAsia="Times New Roman" w:hAnsi="Calibri" w:cs="Calibri"/>
                <w:color w:val="000000"/>
                <w:sz w:val="22"/>
              </w:rPr>
            </w:pPr>
            <w:del w:id="388" w:author="Edward Rogers" w:date="2021-03-11T12:33:00Z">
              <w:r w:rsidRPr="00DD3D60" w:rsidDel="00B877EB">
                <w:rPr>
                  <w:rFonts w:ascii="Calibri" w:eastAsia="Times New Roman" w:hAnsi="Calibri" w:cs="Calibri"/>
                  <w:color w:val="000000"/>
                  <w:sz w:val="22"/>
                </w:rPr>
                <w:delText>(choose)</w:delText>
              </w:r>
            </w:del>
          </w:p>
        </w:tc>
      </w:tr>
      <w:tr w:rsidR="00427194" w:rsidRPr="00DD3D60" w:rsidDel="00B877EB" w14:paraId="3B6DE109" w14:textId="6C34B299" w:rsidTr="00C27F83">
        <w:trPr>
          <w:trHeight w:val="253"/>
          <w:del w:id="389" w:author="Edward Rogers" w:date="2021-03-11T12:33:00Z"/>
        </w:trPr>
        <w:tc>
          <w:tcPr>
            <w:tcW w:w="3551" w:type="dxa"/>
            <w:tcBorders>
              <w:top w:val="nil"/>
              <w:left w:val="single" w:sz="4" w:space="0" w:color="auto"/>
              <w:bottom w:val="nil"/>
              <w:right w:val="nil"/>
            </w:tcBorders>
            <w:shd w:val="clear" w:color="auto" w:fill="auto"/>
            <w:noWrap/>
            <w:vAlign w:val="bottom"/>
            <w:hideMark/>
          </w:tcPr>
          <w:p w14:paraId="7964105B" w14:textId="6E8A653A" w:rsidR="00427194" w:rsidRPr="00DD3D60" w:rsidDel="00B877EB" w:rsidRDefault="00427194" w:rsidP="00427194">
            <w:pPr>
              <w:spacing w:line="240" w:lineRule="auto"/>
              <w:rPr>
                <w:del w:id="390" w:author="Edward Rogers" w:date="2021-03-11T12:33:00Z"/>
                <w:rFonts w:ascii="Calibri" w:eastAsia="Times New Roman" w:hAnsi="Calibri" w:cs="Calibri"/>
                <w:b/>
                <w:bCs/>
                <w:color w:val="000000"/>
                <w:sz w:val="22"/>
              </w:rPr>
            </w:pPr>
            <w:del w:id="391"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0ED46F5E" w14:textId="79906A98" w:rsidR="00427194" w:rsidRPr="00DD3D60" w:rsidDel="00B877EB" w:rsidRDefault="00427194" w:rsidP="00427194">
            <w:pPr>
              <w:spacing w:line="240" w:lineRule="auto"/>
              <w:rPr>
                <w:del w:id="392" w:author="Edward Rogers" w:date="2021-03-11T12:33:00Z"/>
                <w:rFonts w:ascii="Calibri" w:eastAsia="Times New Roman" w:hAnsi="Calibri" w:cs="Calibri"/>
                <w:color w:val="000000"/>
                <w:sz w:val="22"/>
              </w:rPr>
            </w:pPr>
            <w:del w:id="393" w:author="Edward Rogers" w:date="2021-03-11T12:33:00Z">
              <w:r w:rsidRPr="00DD3D60" w:rsidDel="00B877EB">
                <w:rPr>
                  <w:rFonts w:ascii="Calibri" w:eastAsia="Times New Roman" w:hAnsi="Calibri" w:cs="Calibri"/>
                  <w:color w:val="000000"/>
                  <w:sz w:val="22"/>
                </w:rPr>
                <w:delText>acceptable</w:delText>
              </w:r>
            </w:del>
          </w:p>
        </w:tc>
        <w:tc>
          <w:tcPr>
            <w:tcW w:w="2065" w:type="dxa"/>
            <w:vMerge/>
            <w:tcBorders>
              <w:top w:val="nil"/>
              <w:left w:val="nil"/>
              <w:bottom w:val="nil"/>
              <w:right w:val="single" w:sz="4" w:space="0" w:color="auto"/>
            </w:tcBorders>
            <w:vAlign w:val="center"/>
            <w:hideMark/>
          </w:tcPr>
          <w:p w14:paraId="06C129D1" w14:textId="34564227" w:rsidR="00427194" w:rsidRPr="00DD3D60" w:rsidDel="00B877EB" w:rsidRDefault="00427194" w:rsidP="00427194">
            <w:pPr>
              <w:spacing w:line="240" w:lineRule="auto"/>
              <w:rPr>
                <w:del w:id="394" w:author="Edward Rogers" w:date="2021-03-11T12:33:00Z"/>
                <w:rFonts w:ascii="Calibri" w:eastAsia="Times New Roman" w:hAnsi="Calibri" w:cs="Calibri"/>
                <w:color w:val="000000"/>
                <w:sz w:val="22"/>
              </w:rPr>
            </w:pPr>
          </w:p>
        </w:tc>
      </w:tr>
      <w:tr w:rsidR="00427194" w:rsidRPr="00DD3D60" w:rsidDel="00B877EB" w14:paraId="4A37002A" w14:textId="36B404B4" w:rsidTr="00C27F83">
        <w:trPr>
          <w:trHeight w:val="253"/>
          <w:del w:id="395"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15EF342" w14:textId="75DF7AF8" w:rsidR="00427194" w:rsidRPr="00DD3D60" w:rsidDel="00B877EB" w:rsidRDefault="00427194" w:rsidP="00427194">
            <w:pPr>
              <w:spacing w:line="240" w:lineRule="auto"/>
              <w:rPr>
                <w:del w:id="396" w:author="Edward Rogers" w:date="2021-03-11T12:33:00Z"/>
                <w:rFonts w:ascii="Calibri" w:eastAsia="Times New Roman" w:hAnsi="Calibri" w:cs="Calibri"/>
                <w:b/>
                <w:bCs/>
                <w:color w:val="000000"/>
                <w:sz w:val="22"/>
              </w:rPr>
            </w:pPr>
            <w:del w:id="397"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32A6EE6A" w14:textId="7DA066BB" w:rsidR="00427194" w:rsidRPr="00DD3D60" w:rsidDel="00B877EB" w:rsidRDefault="00427194" w:rsidP="00427194">
            <w:pPr>
              <w:spacing w:line="240" w:lineRule="auto"/>
              <w:rPr>
                <w:del w:id="398" w:author="Edward Rogers" w:date="2021-03-11T12:33:00Z"/>
                <w:rFonts w:ascii="Calibri" w:eastAsia="Times New Roman" w:hAnsi="Calibri" w:cs="Calibri"/>
                <w:color w:val="000000"/>
                <w:sz w:val="22"/>
              </w:rPr>
            </w:pPr>
            <w:del w:id="399" w:author="Edward Rogers" w:date="2021-03-11T12:33:00Z">
              <w:r w:rsidRPr="00DD3D60" w:rsidDel="00B877EB">
                <w:rPr>
                  <w:rFonts w:ascii="Calibri" w:eastAsia="Times New Roman" w:hAnsi="Calibri" w:cs="Calibri"/>
                  <w:color w:val="000000"/>
                  <w:sz w:val="22"/>
                </w:rPr>
                <w:delText>needs monitoring</w:delText>
              </w:r>
            </w:del>
          </w:p>
        </w:tc>
        <w:tc>
          <w:tcPr>
            <w:tcW w:w="2065" w:type="dxa"/>
            <w:vMerge/>
            <w:tcBorders>
              <w:top w:val="nil"/>
              <w:left w:val="nil"/>
              <w:bottom w:val="nil"/>
              <w:right w:val="single" w:sz="4" w:space="0" w:color="auto"/>
            </w:tcBorders>
            <w:vAlign w:val="center"/>
            <w:hideMark/>
          </w:tcPr>
          <w:p w14:paraId="49151E44" w14:textId="0D920AC6" w:rsidR="00427194" w:rsidRPr="00DD3D60" w:rsidDel="00B877EB" w:rsidRDefault="00427194" w:rsidP="00427194">
            <w:pPr>
              <w:spacing w:line="240" w:lineRule="auto"/>
              <w:rPr>
                <w:del w:id="400" w:author="Edward Rogers" w:date="2021-03-11T12:33:00Z"/>
                <w:rFonts w:ascii="Calibri" w:eastAsia="Times New Roman" w:hAnsi="Calibri" w:cs="Calibri"/>
                <w:color w:val="000000"/>
                <w:sz w:val="22"/>
              </w:rPr>
            </w:pPr>
          </w:p>
        </w:tc>
      </w:tr>
      <w:tr w:rsidR="00427194" w:rsidRPr="00DD3D60" w:rsidDel="00B877EB" w14:paraId="552FDD83" w14:textId="0724B25A" w:rsidTr="00C27F83">
        <w:trPr>
          <w:trHeight w:val="253"/>
          <w:del w:id="401" w:author="Edward Rogers" w:date="2021-03-11T12:33:00Z"/>
        </w:trPr>
        <w:tc>
          <w:tcPr>
            <w:tcW w:w="3551" w:type="dxa"/>
            <w:tcBorders>
              <w:top w:val="nil"/>
              <w:left w:val="single" w:sz="4" w:space="0" w:color="auto"/>
              <w:bottom w:val="nil"/>
              <w:right w:val="nil"/>
            </w:tcBorders>
            <w:shd w:val="clear" w:color="auto" w:fill="auto"/>
            <w:noWrap/>
            <w:vAlign w:val="bottom"/>
            <w:hideMark/>
          </w:tcPr>
          <w:p w14:paraId="3B0E2B2B" w14:textId="36E5A2B8" w:rsidR="00427194" w:rsidRPr="00DD3D60" w:rsidDel="00B877EB" w:rsidRDefault="00427194" w:rsidP="00427194">
            <w:pPr>
              <w:spacing w:line="240" w:lineRule="auto"/>
              <w:rPr>
                <w:del w:id="402" w:author="Edward Rogers" w:date="2021-03-11T12:33:00Z"/>
                <w:rFonts w:ascii="Calibri" w:eastAsia="Times New Roman" w:hAnsi="Calibri" w:cs="Calibri"/>
                <w:b/>
                <w:bCs/>
                <w:color w:val="000000"/>
                <w:sz w:val="22"/>
              </w:rPr>
            </w:pPr>
            <w:del w:id="403"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299AD748" w14:textId="7A7F50D6" w:rsidR="00427194" w:rsidRPr="00DD3D60" w:rsidDel="00B877EB" w:rsidRDefault="00427194" w:rsidP="00427194">
            <w:pPr>
              <w:spacing w:line="240" w:lineRule="auto"/>
              <w:rPr>
                <w:del w:id="404" w:author="Edward Rogers" w:date="2021-03-11T12:33:00Z"/>
                <w:rFonts w:ascii="Calibri" w:eastAsia="Times New Roman" w:hAnsi="Calibri" w:cs="Calibri"/>
                <w:color w:val="000000"/>
                <w:sz w:val="22"/>
              </w:rPr>
            </w:pPr>
            <w:del w:id="405" w:author="Edward Rogers" w:date="2021-03-11T12:33:00Z">
              <w:r w:rsidRPr="00DD3D60" w:rsidDel="00B877EB">
                <w:rPr>
                  <w:rFonts w:ascii="Calibri" w:eastAsia="Times New Roman" w:hAnsi="Calibri" w:cs="Calibri"/>
                  <w:color w:val="000000"/>
                  <w:sz w:val="22"/>
                </w:rPr>
                <w:delText>needs mitigation</w:delText>
              </w:r>
            </w:del>
          </w:p>
        </w:tc>
        <w:tc>
          <w:tcPr>
            <w:tcW w:w="2065" w:type="dxa"/>
            <w:vMerge/>
            <w:tcBorders>
              <w:top w:val="nil"/>
              <w:left w:val="nil"/>
              <w:bottom w:val="nil"/>
              <w:right w:val="single" w:sz="4" w:space="0" w:color="auto"/>
            </w:tcBorders>
            <w:vAlign w:val="center"/>
            <w:hideMark/>
          </w:tcPr>
          <w:p w14:paraId="3441A3A6" w14:textId="014D222C" w:rsidR="00427194" w:rsidRPr="00DD3D60" w:rsidDel="00B877EB" w:rsidRDefault="00427194" w:rsidP="00427194">
            <w:pPr>
              <w:spacing w:line="240" w:lineRule="auto"/>
              <w:rPr>
                <w:del w:id="406" w:author="Edward Rogers" w:date="2021-03-11T12:33:00Z"/>
                <w:rFonts w:ascii="Calibri" w:eastAsia="Times New Roman" w:hAnsi="Calibri" w:cs="Calibri"/>
                <w:color w:val="000000"/>
                <w:sz w:val="22"/>
              </w:rPr>
            </w:pPr>
          </w:p>
        </w:tc>
      </w:tr>
      <w:tr w:rsidR="00427194" w:rsidRPr="00DD3D60" w:rsidDel="00B877EB" w14:paraId="5D01A63A" w14:textId="17641989" w:rsidTr="00C27F83">
        <w:trPr>
          <w:trHeight w:val="253"/>
          <w:del w:id="407" w:author="Edward Rogers" w:date="2021-03-11T12:33:00Z"/>
        </w:trPr>
        <w:tc>
          <w:tcPr>
            <w:tcW w:w="3551" w:type="dxa"/>
            <w:tcBorders>
              <w:top w:val="nil"/>
              <w:left w:val="single" w:sz="4" w:space="0" w:color="auto"/>
              <w:bottom w:val="nil"/>
              <w:right w:val="nil"/>
            </w:tcBorders>
            <w:shd w:val="clear" w:color="auto" w:fill="auto"/>
            <w:noWrap/>
            <w:vAlign w:val="bottom"/>
            <w:hideMark/>
          </w:tcPr>
          <w:p w14:paraId="2851CC00" w14:textId="581BC537" w:rsidR="00427194" w:rsidRPr="00DD3D60" w:rsidDel="00B877EB" w:rsidRDefault="00427194" w:rsidP="00427194">
            <w:pPr>
              <w:spacing w:line="240" w:lineRule="auto"/>
              <w:rPr>
                <w:del w:id="408" w:author="Edward Rogers" w:date="2021-03-11T12:33:00Z"/>
                <w:rFonts w:ascii="Calibri" w:eastAsia="Times New Roman" w:hAnsi="Calibri" w:cs="Calibri"/>
                <w:b/>
                <w:bCs/>
                <w:color w:val="000000"/>
                <w:sz w:val="22"/>
              </w:rPr>
            </w:pPr>
            <w:del w:id="409"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650BD492" w14:textId="3C69C5EE" w:rsidR="00427194" w:rsidRPr="00DD3D60" w:rsidDel="00B877EB" w:rsidRDefault="00427194" w:rsidP="00427194">
            <w:pPr>
              <w:spacing w:line="240" w:lineRule="auto"/>
              <w:rPr>
                <w:del w:id="410"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11E6C433" w14:textId="2EF56658" w:rsidR="00427194" w:rsidRPr="00DD3D60" w:rsidDel="00B877EB" w:rsidRDefault="00427194" w:rsidP="00427194">
            <w:pPr>
              <w:spacing w:line="240" w:lineRule="auto"/>
              <w:rPr>
                <w:del w:id="411" w:author="Edward Rogers" w:date="2021-03-11T12:33:00Z"/>
                <w:rFonts w:ascii="Calibri" w:eastAsia="Times New Roman" w:hAnsi="Calibri" w:cs="Calibri"/>
                <w:color w:val="000000"/>
                <w:sz w:val="22"/>
              </w:rPr>
            </w:pPr>
            <w:del w:id="412"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3E336393" w14:textId="6DD9B601" w:rsidTr="00C27F83">
        <w:trPr>
          <w:trHeight w:val="253"/>
          <w:del w:id="413" w:author="Edward Rogers" w:date="2021-03-11T12:33:00Z"/>
        </w:trPr>
        <w:tc>
          <w:tcPr>
            <w:tcW w:w="3551" w:type="dxa"/>
            <w:tcBorders>
              <w:top w:val="nil"/>
              <w:left w:val="single" w:sz="4" w:space="0" w:color="auto"/>
              <w:bottom w:val="nil"/>
              <w:right w:val="nil"/>
            </w:tcBorders>
            <w:shd w:val="clear" w:color="auto" w:fill="auto"/>
            <w:noWrap/>
            <w:vAlign w:val="bottom"/>
            <w:hideMark/>
          </w:tcPr>
          <w:p w14:paraId="2352E6C6" w14:textId="1D339F4F" w:rsidR="00427194" w:rsidRPr="00DD3D60" w:rsidDel="00B877EB" w:rsidRDefault="00427194" w:rsidP="00427194">
            <w:pPr>
              <w:spacing w:line="240" w:lineRule="auto"/>
              <w:rPr>
                <w:del w:id="414" w:author="Edward Rogers" w:date="2021-03-11T12:33:00Z"/>
                <w:rFonts w:ascii="Calibri" w:eastAsia="Times New Roman" w:hAnsi="Calibri" w:cs="Calibri"/>
                <w:b/>
                <w:bCs/>
                <w:color w:val="000000"/>
                <w:sz w:val="22"/>
              </w:rPr>
            </w:pPr>
            <w:del w:id="415" w:author="Edward Rogers" w:date="2021-03-11T12:33:00Z">
              <w:r w:rsidRPr="00DD3D60" w:rsidDel="00B877EB">
                <w:rPr>
                  <w:rFonts w:ascii="Calibri" w:eastAsia="Times New Roman" w:hAnsi="Calibri" w:cs="Calibri"/>
                  <w:b/>
                  <w:bCs/>
                  <w:color w:val="000000"/>
                  <w:sz w:val="22"/>
                </w:rPr>
                <w:delText xml:space="preserve">Mitigation </w:delText>
              </w:r>
              <w:r w:rsidR="00760C16" w:rsidRPr="00DD3D60" w:rsidDel="00B877EB">
                <w:rPr>
                  <w:rFonts w:ascii="Calibri" w:eastAsia="Times New Roman" w:hAnsi="Calibri" w:cs="Calibri"/>
                  <w:b/>
                  <w:bCs/>
                  <w:color w:val="000000"/>
                  <w:sz w:val="22"/>
                </w:rPr>
                <w:delText>and Management</w:delText>
              </w:r>
            </w:del>
          </w:p>
        </w:tc>
        <w:tc>
          <w:tcPr>
            <w:tcW w:w="2970" w:type="dxa"/>
            <w:tcBorders>
              <w:top w:val="nil"/>
              <w:left w:val="nil"/>
              <w:bottom w:val="nil"/>
              <w:right w:val="nil"/>
            </w:tcBorders>
            <w:shd w:val="clear" w:color="auto" w:fill="auto"/>
            <w:noWrap/>
            <w:vAlign w:val="bottom"/>
            <w:hideMark/>
          </w:tcPr>
          <w:p w14:paraId="3E6BFC64" w14:textId="18D54AA0" w:rsidR="00427194" w:rsidRPr="00DD3D60" w:rsidDel="00B877EB" w:rsidRDefault="00427194" w:rsidP="00427194">
            <w:pPr>
              <w:spacing w:line="240" w:lineRule="auto"/>
              <w:rPr>
                <w:del w:id="416" w:author="Edward Rogers" w:date="2021-03-11T12:33:00Z"/>
                <w:rFonts w:ascii="Calibri" w:eastAsia="Times New Roman" w:hAnsi="Calibri" w:cs="Calibri"/>
                <w:color w:val="000000"/>
                <w:sz w:val="22"/>
              </w:rPr>
            </w:pPr>
            <w:del w:id="417" w:author="Edward Rogers" w:date="2021-03-11T12:33:00Z">
              <w:r w:rsidRPr="00DD3D60" w:rsidDel="00B877EB">
                <w:rPr>
                  <w:rFonts w:ascii="Calibri" w:eastAsia="Times New Roman" w:hAnsi="Calibri" w:cs="Calibri"/>
                  <w:noProof/>
                  <w:color w:val="000000"/>
                  <w:sz w:val="22"/>
                  <w:lang w:eastAsia="nl-NL"/>
                  <w:rPrChange w:id="418"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48" behindDoc="0" locked="0" layoutInCell="1" allowOverlap="1" wp14:anchorId="31EA02B8" wp14:editId="07C2B178">
                        <wp:simplePos x="0" y="0"/>
                        <wp:positionH relativeFrom="column">
                          <wp:posOffset>0</wp:posOffset>
                        </wp:positionH>
                        <wp:positionV relativeFrom="paragraph">
                          <wp:posOffset>161925</wp:posOffset>
                        </wp:positionV>
                        <wp:extent cx="2609850" cy="466725"/>
                        <wp:effectExtent l="0" t="0" r="19050" b="28575"/>
                        <wp:wrapNone/>
                        <wp:docPr id="18" name="Rectangle 18">
                          <a:extLst xmlns:a="http://schemas.openxmlformats.org/drawingml/2006/main">
                            <a:ext uri="{FF2B5EF4-FFF2-40B4-BE49-F238E27FC236}">
                              <a16:creationId xmlns:a16="http://schemas.microsoft.com/office/drawing/2014/main" id="{713F167D-72EE-45A1-858F-4A7EF1C6B084}"/>
                            </a:ext>
                          </a:extLst>
                        </wp:docPr>
                        <wp:cNvGraphicFramePr/>
                        <a:graphic xmlns:a="http://schemas.openxmlformats.org/drawingml/2006/main">
                          <a:graphicData uri="http://schemas.microsoft.com/office/word/2010/wordprocessingShape">
                            <wps:wsp>
                              <wps:cNvSpPr/>
                              <wps:spPr>
                                <a:xfrm>
                                  <a:off x="0" y="0"/>
                                  <a:ext cx="2609850" cy="466726"/>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245037" id="Rectangle 18" o:spid="_x0000_s1026" style="position:absolute;margin-left:0;margin-top:12.75pt;width:205.5pt;height:36.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" fillcolor="#bcfffc [662]" strokecolor="#002a45 [1604]" strokeweight="2pt"/>
                    </w:pict>
                  </mc:Fallback>
                </mc:AlternateContent>
              </w:r>
            </w:del>
          </w:p>
          <w:tbl>
            <w:tblPr>
              <w:tblW w:w="0" w:type="auto"/>
              <w:tblCellSpacing w:w="0" w:type="dxa"/>
              <w:tblCellMar>
                <w:left w:w="0" w:type="dxa"/>
                <w:right w:w="0" w:type="dxa"/>
              </w:tblCellMar>
              <w:tblLook w:val="04A0" w:firstRow="1" w:lastRow="0" w:firstColumn="1" w:lastColumn="0" w:noHBand="0" w:noVBand="1"/>
            </w:tblPr>
            <w:tblGrid>
              <w:gridCol w:w="2564"/>
            </w:tblGrid>
            <w:tr w:rsidR="00427194" w:rsidRPr="00DD3D60" w:rsidDel="00B877EB" w14:paraId="567275A9" w14:textId="676CAD52" w:rsidTr="00C27F83">
              <w:trPr>
                <w:trHeight w:val="253"/>
                <w:tblCellSpacing w:w="0" w:type="dxa"/>
                <w:del w:id="419" w:author="Edward Rogers" w:date="2021-03-11T12:33:00Z"/>
              </w:trPr>
              <w:tc>
                <w:tcPr>
                  <w:tcW w:w="2564" w:type="dxa"/>
                  <w:tcBorders>
                    <w:top w:val="nil"/>
                    <w:left w:val="nil"/>
                    <w:bottom w:val="nil"/>
                    <w:right w:val="nil"/>
                  </w:tcBorders>
                  <w:shd w:val="clear" w:color="auto" w:fill="auto"/>
                  <w:noWrap/>
                  <w:vAlign w:val="bottom"/>
                  <w:hideMark/>
                </w:tcPr>
                <w:p w14:paraId="4FBE6696" w14:textId="16CD9227" w:rsidR="00427194" w:rsidRPr="00DD3D60" w:rsidDel="00B877EB" w:rsidRDefault="00427194" w:rsidP="00427194">
                  <w:pPr>
                    <w:spacing w:line="240" w:lineRule="auto"/>
                    <w:rPr>
                      <w:del w:id="420" w:author="Edward Rogers" w:date="2021-03-11T12:33:00Z"/>
                      <w:rFonts w:ascii="Calibri" w:eastAsia="Times New Roman" w:hAnsi="Calibri" w:cs="Calibri"/>
                      <w:color w:val="000000"/>
                      <w:sz w:val="22"/>
                    </w:rPr>
                  </w:pPr>
                  <w:del w:id="421" w:author="Edward Rogers" w:date="2021-03-11T12:33:00Z">
                    <w:r w:rsidRPr="00DD3D60" w:rsidDel="00B877EB">
                      <w:rPr>
                        <w:rFonts w:ascii="Calibri" w:eastAsia="Times New Roman" w:hAnsi="Calibri" w:cs="Calibri"/>
                        <w:color w:val="000000"/>
                        <w:sz w:val="22"/>
                      </w:rPr>
                      <w:delText xml:space="preserve">AtoN provision/change </w:delText>
                    </w:r>
                  </w:del>
                </w:p>
              </w:tc>
            </w:tr>
          </w:tbl>
          <w:p w14:paraId="0018C730" w14:textId="4F4203BF" w:rsidR="00427194" w:rsidRPr="00DD3D60" w:rsidDel="00B877EB" w:rsidRDefault="00427194" w:rsidP="00427194">
            <w:pPr>
              <w:spacing w:line="240" w:lineRule="auto"/>
              <w:rPr>
                <w:del w:id="422" w:author="Edward Rogers" w:date="2021-03-11T12:33:00Z"/>
                <w:rFonts w:ascii="Calibri" w:eastAsia="Times New Roman" w:hAnsi="Calibri" w:cs="Calibri"/>
                <w:color w:val="000000"/>
                <w:sz w:val="22"/>
              </w:rPr>
            </w:pPr>
          </w:p>
        </w:tc>
        <w:tc>
          <w:tcPr>
            <w:tcW w:w="2065" w:type="dxa"/>
            <w:tcBorders>
              <w:top w:val="nil"/>
              <w:left w:val="nil"/>
              <w:bottom w:val="nil"/>
              <w:right w:val="single" w:sz="4" w:space="0" w:color="auto"/>
            </w:tcBorders>
            <w:shd w:val="clear" w:color="auto" w:fill="auto"/>
            <w:noWrap/>
            <w:vAlign w:val="bottom"/>
            <w:hideMark/>
          </w:tcPr>
          <w:p w14:paraId="519E3A67" w14:textId="55670FE5" w:rsidR="00427194" w:rsidRPr="00DD3D60" w:rsidDel="00B877EB" w:rsidRDefault="00427194" w:rsidP="00427194">
            <w:pPr>
              <w:spacing w:line="240" w:lineRule="auto"/>
              <w:rPr>
                <w:del w:id="423" w:author="Edward Rogers" w:date="2021-03-11T12:33:00Z"/>
                <w:rFonts w:ascii="Calibri" w:eastAsia="Times New Roman" w:hAnsi="Calibri" w:cs="Calibri"/>
                <w:color w:val="000000"/>
                <w:sz w:val="22"/>
              </w:rPr>
            </w:pPr>
            <w:del w:id="424" w:author="Edward Rogers" w:date="2021-03-11T12:33:00Z">
              <w:r w:rsidRPr="00DD3D60" w:rsidDel="00B877EB">
                <w:rPr>
                  <w:rFonts w:ascii="Calibri" w:eastAsia="Times New Roman" w:hAnsi="Calibri" w:cs="Calibri"/>
                  <w:color w:val="000000"/>
                  <w:sz w:val="22"/>
                </w:rPr>
                <w:delText>(tick)</w:delText>
              </w:r>
            </w:del>
          </w:p>
        </w:tc>
      </w:tr>
      <w:tr w:rsidR="00427194" w:rsidRPr="00DD3D60" w:rsidDel="00B877EB" w14:paraId="0337C472" w14:textId="34F34945" w:rsidTr="00C27F83">
        <w:trPr>
          <w:trHeight w:val="253"/>
          <w:del w:id="425" w:author="Edward Rogers" w:date="2021-03-11T12:33:00Z"/>
        </w:trPr>
        <w:tc>
          <w:tcPr>
            <w:tcW w:w="3551" w:type="dxa"/>
            <w:tcBorders>
              <w:top w:val="nil"/>
              <w:left w:val="single" w:sz="4" w:space="0" w:color="auto"/>
              <w:bottom w:val="nil"/>
              <w:right w:val="nil"/>
            </w:tcBorders>
            <w:shd w:val="clear" w:color="auto" w:fill="auto"/>
            <w:noWrap/>
            <w:vAlign w:val="bottom"/>
            <w:hideMark/>
          </w:tcPr>
          <w:p w14:paraId="547FE3EE" w14:textId="2759E652" w:rsidR="00427194" w:rsidRPr="00DD3D60" w:rsidDel="00B877EB" w:rsidRDefault="00427194" w:rsidP="00427194">
            <w:pPr>
              <w:spacing w:line="240" w:lineRule="auto"/>
              <w:rPr>
                <w:del w:id="426" w:author="Edward Rogers" w:date="2021-03-11T12:33:00Z"/>
                <w:rFonts w:ascii="Calibri" w:eastAsia="Times New Roman" w:hAnsi="Calibri" w:cs="Calibri"/>
                <w:b/>
                <w:bCs/>
                <w:color w:val="000000"/>
                <w:sz w:val="22"/>
              </w:rPr>
            </w:pPr>
            <w:del w:id="427"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49580005" w14:textId="082D9518" w:rsidR="00427194" w:rsidRPr="00DD3D60" w:rsidDel="00B877EB" w:rsidRDefault="00427194" w:rsidP="00427194">
            <w:pPr>
              <w:spacing w:line="240" w:lineRule="auto"/>
              <w:rPr>
                <w:del w:id="428" w:author="Edward Rogers" w:date="2021-03-11T12:33:00Z"/>
                <w:rFonts w:ascii="Calibri" w:eastAsia="Times New Roman" w:hAnsi="Calibri" w:cs="Calibri"/>
                <w:color w:val="000000"/>
                <w:sz w:val="22"/>
              </w:rPr>
            </w:pPr>
            <w:del w:id="429" w:author="Edward Rogers" w:date="2021-03-11T12:33:00Z">
              <w:r w:rsidRPr="00DD3D60" w:rsidDel="00B877EB">
                <w:rPr>
                  <w:rFonts w:ascii="Calibri" w:eastAsia="Times New Roman" w:hAnsi="Calibri" w:cs="Calibri"/>
                  <w:color w:val="000000"/>
                  <w:sz w:val="22"/>
                </w:rPr>
                <w:delText>Description</w:delText>
              </w:r>
            </w:del>
          </w:p>
        </w:tc>
        <w:tc>
          <w:tcPr>
            <w:tcW w:w="2065" w:type="dxa"/>
            <w:tcBorders>
              <w:top w:val="nil"/>
              <w:left w:val="nil"/>
              <w:bottom w:val="nil"/>
              <w:right w:val="single" w:sz="4" w:space="0" w:color="auto"/>
            </w:tcBorders>
            <w:shd w:val="clear" w:color="auto" w:fill="auto"/>
            <w:noWrap/>
            <w:vAlign w:val="bottom"/>
            <w:hideMark/>
          </w:tcPr>
          <w:p w14:paraId="5005A27F" w14:textId="17D3D732" w:rsidR="00427194" w:rsidRPr="00DD3D60" w:rsidDel="00B877EB" w:rsidRDefault="00427194" w:rsidP="00427194">
            <w:pPr>
              <w:spacing w:line="240" w:lineRule="auto"/>
              <w:rPr>
                <w:del w:id="430" w:author="Edward Rogers" w:date="2021-03-11T12:33:00Z"/>
                <w:rFonts w:ascii="Calibri" w:eastAsia="Times New Roman" w:hAnsi="Calibri" w:cs="Calibri"/>
                <w:color w:val="000000"/>
                <w:sz w:val="22"/>
              </w:rPr>
            </w:pPr>
            <w:del w:id="431"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0A27E4CC" w14:textId="6468FD4F" w:rsidTr="00C27F83">
        <w:trPr>
          <w:trHeight w:val="253"/>
          <w:del w:id="432" w:author="Edward Rogers" w:date="2021-03-11T12:33:00Z"/>
        </w:trPr>
        <w:tc>
          <w:tcPr>
            <w:tcW w:w="3551" w:type="dxa"/>
            <w:tcBorders>
              <w:top w:val="nil"/>
              <w:left w:val="single" w:sz="4" w:space="0" w:color="auto"/>
              <w:bottom w:val="nil"/>
              <w:right w:val="nil"/>
            </w:tcBorders>
            <w:shd w:val="clear" w:color="auto" w:fill="auto"/>
            <w:noWrap/>
            <w:vAlign w:val="bottom"/>
            <w:hideMark/>
          </w:tcPr>
          <w:p w14:paraId="0D7808E2" w14:textId="086C3090" w:rsidR="00427194" w:rsidRPr="00DD3D60" w:rsidDel="00B877EB" w:rsidRDefault="00427194" w:rsidP="00427194">
            <w:pPr>
              <w:spacing w:line="240" w:lineRule="auto"/>
              <w:rPr>
                <w:del w:id="433" w:author="Edward Rogers" w:date="2021-03-11T12:33:00Z"/>
                <w:rFonts w:ascii="Calibri" w:eastAsia="Times New Roman" w:hAnsi="Calibri" w:cs="Calibri"/>
                <w:b/>
                <w:bCs/>
                <w:color w:val="000000"/>
                <w:sz w:val="22"/>
              </w:rPr>
            </w:pPr>
            <w:del w:id="434"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50F973CF" w14:textId="398FC1AE" w:rsidR="00427194" w:rsidRPr="00DD3D60" w:rsidDel="00B877EB" w:rsidRDefault="00427194" w:rsidP="00427194">
            <w:pPr>
              <w:spacing w:line="240" w:lineRule="auto"/>
              <w:rPr>
                <w:del w:id="435"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0CDCB567" w14:textId="1060960C" w:rsidR="00427194" w:rsidRPr="00DD3D60" w:rsidDel="00B877EB" w:rsidRDefault="00427194" w:rsidP="00427194">
            <w:pPr>
              <w:spacing w:line="240" w:lineRule="auto"/>
              <w:rPr>
                <w:del w:id="436" w:author="Edward Rogers" w:date="2021-03-11T12:33:00Z"/>
                <w:rFonts w:ascii="Calibri" w:eastAsia="Times New Roman" w:hAnsi="Calibri" w:cs="Calibri"/>
                <w:color w:val="000000"/>
                <w:sz w:val="22"/>
              </w:rPr>
            </w:pPr>
            <w:del w:id="437"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2E409816" w14:textId="52EE7110" w:rsidTr="00C27F83">
        <w:trPr>
          <w:trHeight w:val="392"/>
          <w:del w:id="438" w:author="Edward Rogers" w:date="2021-03-11T12:33:00Z"/>
        </w:trPr>
        <w:tc>
          <w:tcPr>
            <w:tcW w:w="3551" w:type="dxa"/>
            <w:tcBorders>
              <w:top w:val="nil"/>
              <w:left w:val="single" w:sz="4" w:space="0" w:color="auto"/>
              <w:bottom w:val="nil"/>
              <w:right w:val="nil"/>
            </w:tcBorders>
            <w:shd w:val="clear" w:color="auto" w:fill="auto"/>
            <w:noWrap/>
            <w:vAlign w:val="bottom"/>
            <w:hideMark/>
          </w:tcPr>
          <w:p w14:paraId="37811850" w14:textId="3C67F2AA" w:rsidR="00427194" w:rsidRPr="00DD3D60" w:rsidDel="00B877EB" w:rsidRDefault="00427194" w:rsidP="00427194">
            <w:pPr>
              <w:spacing w:line="240" w:lineRule="auto"/>
              <w:rPr>
                <w:del w:id="439" w:author="Edward Rogers" w:date="2021-03-11T12:33:00Z"/>
                <w:rFonts w:ascii="Calibri" w:eastAsia="Times New Roman" w:hAnsi="Calibri" w:cs="Calibri"/>
                <w:b/>
                <w:bCs/>
                <w:color w:val="000000"/>
                <w:sz w:val="22"/>
              </w:rPr>
            </w:pPr>
            <w:del w:id="440" w:author="Edward Rogers" w:date="2021-03-11T12:33:00Z">
              <w:r w:rsidRPr="00DD3D60" w:rsidDel="00B877EB">
                <w:rPr>
                  <w:rFonts w:ascii="Calibri" w:eastAsia="Times New Roman" w:hAnsi="Calibri" w:cs="Calibri"/>
                  <w:b/>
                  <w:bCs/>
                  <w:color w:val="000000"/>
                  <w:sz w:val="22"/>
                </w:rPr>
                <w:delText> </w:delText>
              </w:r>
            </w:del>
          </w:p>
        </w:tc>
        <w:tc>
          <w:tcPr>
            <w:tcW w:w="2970" w:type="dxa"/>
            <w:tcBorders>
              <w:top w:val="nil"/>
              <w:left w:val="nil"/>
              <w:bottom w:val="nil"/>
              <w:right w:val="nil"/>
            </w:tcBorders>
            <w:shd w:val="clear" w:color="auto" w:fill="auto"/>
            <w:noWrap/>
            <w:vAlign w:val="bottom"/>
            <w:hideMark/>
          </w:tcPr>
          <w:p w14:paraId="6E8E835C" w14:textId="7AD52F5B" w:rsidR="00427194" w:rsidRPr="00DD3D60" w:rsidDel="00B877EB" w:rsidRDefault="00427194" w:rsidP="00427194">
            <w:pPr>
              <w:spacing w:line="240" w:lineRule="auto"/>
              <w:rPr>
                <w:del w:id="441"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6C525981" w14:textId="4FA047C7" w:rsidR="00427194" w:rsidRPr="00DD3D60" w:rsidDel="00B877EB" w:rsidRDefault="00427194" w:rsidP="00427194">
            <w:pPr>
              <w:spacing w:line="240" w:lineRule="auto"/>
              <w:rPr>
                <w:del w:id="442" w:author="Edward Rogers" w:date="2021-03-11T12:33:00Z"/>
                <w:rFonts w:ascii="Calibri" w:eastAsia="Times New Roman" w:hAnsi="Calibri" w:cs="Calibri"/>
                <w:color w:val="000000"/>
                <w:sz w:val="22"/>
              </w:rPr>
            </w:pPr>
            <w:del w:id="443"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16B424F7" w14:textId="11073DCD" w:rsidTr="00C27F83">
        <w:trPr>
          <w:trHeight w:val="253"/>
          <w:del w:id="444" w:author="Edward Rogers" w:date="2021-03-11T12:33:00Z"/>
        </w:trPr>
        <w:tc>
          <w:tcPr>
            <w:tcW w:w="3551" w:type="dxa"/>
            <w:tcBorders>
              <w:top w:val="nil"/>
              <w:left w:val="single" w:sz="4" w:space="0" w:color="auto"/>
              <w:bottom w:val="nil"/>
              <w:right w:val="nil"/>
            </w:tcBorders>
            <w:shd w:val="clear" w:color="auto" w:fill="auto"/>
            <w:noWrap/>
            <w:vAlign w:val="bottom"/>
            <w:hideMark/>
          </w:tcPr>
          <w:p w14:paraId="7F173EF5" w14:textId="291AAF6D" w:rsidR="00427194" w:rsidRPr="00DD3D60" w:rsidDel="00B877EB" w:rsidRDefault="00427194" w:rsidP="00427194">
            <w:pPr>
              <w:spacing w:line="240" w:lineRule="auto"/>
              <w:rPr>
                <w:del w:id="445" w:author="Edward Rogers" w:date="2021-03-11T12:33:00Z"/>
                <w:rFonts w:ascii="Calibri" w:eastAsia="Times New Roman" w:hAnsi="Calibri" w:cs="Calibri"/>
                <w:b/>
                <w:bCs/>
                <w:color w:val="000000"/>
                <w:sz w:val="22"/>
              </w:rPr>
            </w:pPr>
            <w:del w:id="446" w:author="Edward Rogers" w:date="2021-03-11T12:33:00Z">
              <w:r w:rsidRPr="00DD3D60" w:rsidDel="00B877EB">
                <w:rPr>
                  <w:rFonts w:ascii="Calibri" w:eastAsia="Times New Roman" w:hAnsi="Calibri" w:cs="Calibri"/>
                  <w:b/>
                  <w:bCs/>
                  <w:color w:val="000000"/>
                  <w:sz w:val="22"/>
                </w:rPr>
                <w:delText>Reference to documentation</w:delText>
              </w:r>
            </w:del>
          </w:p>
        </w:tc>
        <w:tc>
          <w:tcPr>
            <w:tcW w:w="2970" w:type="dxa"/>
            <w:tcBorders>
              <w:top w:val="nil"/>
              <w:left w:val="nil"/>
              <w:bottom w:val="nil"/>
              <w:right w:val="nil"/>
            </w:tcBorders>
            <w:shd w:val="clear" w:color="auto" w:fill="auto"/>
            <w:noWrap/>
            <w:vAlign w:val="bottom"/>
            <w:hideMark/>
          </w:tcPr>
          <w:p w14:paraId="39D73B55" w14:textId="7FC8BED6" w:rsidR="00427194" w:rsidRPr="00DD3D60" w:rsidDel="00B877EB" w:rsidRDefault="00427194" w:rsidP="00427194">
            <w:pPr>
              <w:spacing w:line="240" w:lineRule="auto"/>
              <w:rPr>
                <w:del w:id="447" w:author="Edward Rogers" w:date="2021-03-11T12:33:00Z"/>
                <w:rFonts w:ascii="Calibri" w:eastAsia="Times New Roman" w:hAnsi="Calibri" w:cs="Calibri"/>
                <w:b/>
                <w:bCs/>
                <w:color w:val="000000"/>
                <w:sz w:val="22"/>
              </w:rPr>
            </w:pPr>
          </w:p>
        </w:tc>
        <w:tc>
          <w:tcPr>
            <w:tcW w:w="2065" w:type="dxa"/>
            <w:tcBorders>
              <w:top w:val="nil"/>
              <w:left w:val="nil"/>
              <w:bottom w:val="nil"/>
              <w:right w:val="single" w:sz="4" w:space="0" w:color="auto"/>
            </w:tcBorders>
            <w:shd w:val="clear" w:color="auto" w:fill="auto"/>
            <w:noWrap/>
            <w:vAlign w:val="bottom"/>
            <w:hideMark/>
          </w:tcPr>
          <w:p w14:paraId="110C0F50" w14:textId="765E0C35" w:rsidR="00427194" w:rsidRPr="00DD3D60" w:rsidDel="00B877EB" w:rsidRDefault="00427194" w:rsidP="00427194">
            <w:pPr>
              <w:spacing w:line="240" w:lineRule="auto"/>
              <w:rPr>
                <w:del w:id="448" w:author="Edward Rogers" w:date="2021-03-11T12:33:00Z"/>
                <w:rFonts w:ascii="Calibri" w:eastAsia="Times New Roman" w:hAnsi="Calibri" w:cs="Calibri"/>
                <w:color w:val="000000"/>
                <w:sz w:val="22"/>
              </w:rPr>
            </w:pPr>
            <w:del w:id="449"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47E1D45F" w14:textId="531D4E47" w:rsidTr="00C27F83">
        <w:trPr>
          <w:trHeight w:val="253"/>
          <w:del w:id="450" w:author="Edward Rogers" w:date="2021-03-11T12:33:00Z"/>
        </w:trPr>
        <w:tc>
          <w:tcPr>
            <w:tcW w:w="3551" w:type="dxa"/>
            <w:tcBorders>
              <w:top w:val="nil"/>
              <w:left w:val="single" w:sz="4" w:space="0" w:color="auto"/>
              <w:bottom w:val="nil"/>
              <w:right w:val="nil"/>
            </w:tcBorders>
            <w:shd w:val="clear" w:color="auto" w:fill="auto"/>
            <w:noWrap/>
            <w:vAlign w:val="bottom"/>
            <w:hideMark/>
          </w:tcPr>
          <w:p w14:paraId="17FAD45A" w14:textId="24940B55" w:rsidR="00427194" w:rsidRPr="00DD3D60" w:rsidDel="00B877EB" w:rsidRDefault="00427194" w:rsidP="00427194">
            <w:pPr>
              <w:spacing w:line="240" w:lineRule="auto"/>
              <w:rPr>
                <w:del w:id="451" w:author="Edward Rogers" w:date="2021-03-11T12:33:00Z"/>
                <w:rFonts w:ascii="Calibri" w:eastAsia="Times New Roman" w:hAnsi="Calibri" w:cs="Calibri"/>
                <w:color w:val="000000"/>
                <w:sz w:val="22"/>
              </w:rPr>
            </w:pPr>
            <w:del w:id="452" w:author="Edward Rogers" w:date="2021-03-11T12:33:00Z">
              <w:r w:rsidRPr="00DD3D60" w:rsidDel="00B877EB">
                <w:rPr>
                  <w:rFonts w:ascii="Calibri" w:eastAsia="Times New Roman" w:hAnsi="Calibri" w:cs="Calibri"/>
                  <w:color w:val="000000"/>
                  <w:sz w:val="22"/>
                </w:rPr>
                <w:delText> </w:delText>
              </w:r>
            </w:del>
          </w:p>
        </w:tc>
        <w:tc>
          <w:tcPr>
            <w:tcW w:w="2970" w:type="dxa"/>
            <w:tcBorders>
              <w:top w:val="nil"/>
              <w:left w:val="nil"/>
              <w:bottom w:val="nil"/>
              <w:right w:val="nil"/>
            </w:tcBorders>
            <w:shd w:val="clear" w:color="auto" w:fill="auto"/>
            <w:noWrap/>
            <w:vAlign w:val="bottom"/>
            <w:hideMark/>
          </w:tcPr>
          <w:p w14:paraId="0CB13227" w14:textId="5E838049" w:rsidR="00427194" w:rsidRPr="00DD3D60" w:rsidDel="00B877EB" w:rsidRDefault="00427194" w:rsidP="00427194">
            <w:pPr>
              <w:spacing w:line="240" w:lineRule="auto"/>
              <w:rPr>
                <w:del w:id="453" w:author="Edward Rogers" w:date="2021-03-11T12:33:00Z"/>
                <w:rFonts w:ascii="Calibri" w:eastAsia="Times New Roman" w:hAnsi="Calibri" w:cs="Calibri"/>
                <w:color w:val="000000"/>
                <w:sz w:val="22"/>
              </w:rPr>
            </w:pPr>
          </w:p>
        </w:tc>
        <w:tc>
          <w:tcPr>
            <w:tcW w:w="2065" w:type="dxa"/>
            <w:tcBorders>
              <w:top w:val="nil"/>
              <w:left w:val="nil"/>
              <w:bottom w:val="nil"/>
              <w:right w:val="single" w:sz="4" w:space="0" w:color="auto"/>
            </w:tcBorders>
            <w:shd w:val="clear" w:color="auto" w:fill="auto"/>
            <w:noWrap/>
            <w:vAlign w:val="bottom"/>
            <w:hideMark/>
          </w:tcPr>
          <w:p w14:paraId="04DDB127" w14:textId="4A4BA59D" w:rsidR="00427194" w:rsidRPr="00DD3D60" w:rsidDel="00B877EB" w:rsidRDefault="00427194" w:rsidP="00427194">
            <w:pPr>
              <w:spacing w:line="240" w:lineRule="auto"/>
              <w:rPr>
                <w:del w:id="454" w:author="Edward Rogers" w:date="2021-03-11T12:33:00Z"/>
                <w:rFonts w:ascii="Calibri" w:eastAsia="Times New Roman" w:hAnsi="Calibri" w:cs="Calibri"/>
                <w:color w:val="000000"/>
                <w:sz w:val="22"/>
              </w:rPr>
            </w:pPr>
            <w:del w:id="455" w:author="Edward Rogers" w:date="2021-03-11T12:33:00Z">
              <w:r w:rsidRPr="00DD3D60" w:rsidDel="00B877EB">
                <w:rPr>
                  <w:rFonts w:ascii="Calibri" w:eastAsia="Times New Roman" w:hAnsi="Calibri" w:cs="Calibri"/>
                  <w:color w:val="000000"/>
                  <w:sz w:val="22"/>
                </w:rPr>
                <w:delText> </w:delText>
              </w:r>
            </w:del>
          </w:p>
        </w:tc>
      </w:tr>
      <w:tr w:rsidR="00427194" w:rsidRPr="00DD3D60" w:rsidDel="00B877EB" w14:paraId="13309C60" w14:textId="1340B22B" w:rsidTr="00C27F83">
        <w:trPr>
          <w:trHeight w:val="253"/>
          <w:del w:id="456" w:author="Edward Rogers" w:date="2021-03-11T12:33:00Z"/>
        </w:trPr>
        <w:tc>
          <w:tcPr>
            <w:tcW w:w="3551" w:type="dxa"/>
            <w:tcBorders>
              <w:top w:val="nil"/>
              <w:left w:val="single" w:sz="4" w:space="0" w:color="auto"/>
              <w:bottom w:val="single" w:sz="4" w:space="0" w:color="auto"/>
              <w:right w:val="nil"/>
            </w:tcBorders>
            <w:shd w:val="clear" w:color="auto" w:fill="auto"/>
            <w:noWrap/>
            <w:vAlign w:val="bottom"/>
            <w:hideMark/>
          </w:tcPr>
          <w:p w14:paraId="3D9D2AFC" w14:textId="06385B00" w:rsidR="00427194" w:rsidRPr="00DD3D60" w:rsidDel="00B877EB" w:rsidRDefault="00427194" w:rsidP="00427194">
            <w:pPr>
              <w:spacing w:line="240" w:lineRule="auto"/>
              <w:rPr>
                <w:del w:id="457" w:author="Edward Rogers" w:date="2021-03-11T12:33:00Z"/>
                <w:rFonts w:ascii="Calibri" w:eastAsia="Times New Roman" w:hAnsi="Calibri" w:cs="Calibri"/>
                <w:color w:val="000000"/>
                <w:sz w:val="22"/>
              </w:rPr>
            </w:pPr>
            <w:del w:id="458" w:author="Edward Rogers" w:date="2021-03-11T12:33:00Z">
              <w:r w:rsidRPr="00DD3D60" w:rsidDel="00B877EB">
                <w:rPr>
                  <w:rFonts w:ascii="Calibri" w:eastAsia="Times New Roman" w:hAnsi="Calibri" w:cs="Calibri"/>
                  <w:color w:val="000000"/>
                  <w:sz w:val="22"/>
                </w:rPr>
                <w:delText> </w:delText>
              </w:r>
            </w:del>
          </w:p>
        </w:tc>
        <w:tc>
          <w:tcPr>
            <w:tcW w:w="2970" w:type="dxa"/>
            <w:tcBorders>
              <w:top w:val="nil"/>
              <w:left w:val="nil"/>
              <w:bottom w:val="single" w:sz="4" w:space="0" w:color="auto"/>
              <w:right w:val="nil"/>
            </w:tcBorders>
            <w:shd w:val="clear" w:color="auto" w:fill="auto"/>
            <w:noWrap/>
            <w:vAlign w:val="bottom"/>
            <w:hideMark/>
          </w:tcPr>
          <w:p w14:paraId="5186E3A8" w14:textId="350CE4DD" w:rsidR="00427194" w:rsidRPr="00DD3D60" w:rsidDel="00B877EB" w:rsidRDefault="00427194" w:rsidP="00427194">
            <w:pPr>
              <w:spacing w:line="240" w:lineRule="auto"/>
              <w:rPr>
                <w:del w:id="459" w:author="Edward Rogers" w:date="2021-03-11T12:33:00Z"/>
                <w:rFonts w:ascii="Calibri" w:eastAsia="Times New Roman" w:hAnsi="Calibri" w:cs="Calibri"/>
                <w:color w:val="000000"/>
                <w:sz w:val="22"/>
              </w:rPr>
            </w:pPr>
            <w:del w:id="460" w:author="Edward Rogers" w:date="2021-03-11T12:33:00Z">
              <w:r w:rsidRPr="00DD3D60" w:rsidDel="00B877EB">
                <w:rPr>
                  <w:rFonts w:ascii="Calibri" w:eastAsia="Times New Roman" w:hAnsi="Calibri" w:cs="Calibri"/>
                  <w:color w:val="000000"/>
                  <w:sz w:val="22"/>
                </w:rPr>
                <w:delText> </w:delText>
              </w:r>
            </w:del>
          </w:p>
        </w:tc>
        <w:tc>
          <w:tcPr>
            <w:tcW w:w="2065" w:type="dxa"/>
            <w:tcBorders>
              <w:top w:val="nil"/>
              <w:left w:val="nil"/>
              <w:bottom w:val="single" w:sz="4" w:space="0" w:color="auto"/>
              <w:right w:val="single" w:sz="4" w:space="0" w:color="auto"/>
            </w:tcBorders>
            <w:shd w:val="clear" w:color="auto" w:fill="auto"/>
            <w:noWrap/>
            <w:vAlign w:val="bottom"/>
            <w:hideMark/>
          </w:tcPr>
          <w:p w14:paraId="3ED88344" w14:textId="5225E7F6" w:rsidR="00427194" w:rsidRPr="00DD3D60" w:rsidDel="00B877EB" w:rsidRDefault="00427194" w:rsidP="00427194">
            <w:pPr>
              <w:spacing w:line="240" w:lineRule="auto"/>
              <w:rPr>
                <w:del w:id="461" w:author="Edward Rogers" w:date="2021-03-11T12:33:00Z"/>
                <w:rFonts w:ascii="Calibri" w:eastAsia="Times New Roman" w:hAnsi="Calibri" w:cs="Calibri"/>
                <w:color w:val="000000"/>
                <w:sz w:val="22"/>
              </w:rPr>
            </w:pPr>
            <w:del w:id="462" w:author="Edward Rogers" w:date="2021-03-11T12:33:00Z">
              <w:r w:rsidRPr="00DD3D60" w:rsidDel="00B877EB">
                <w:rPr>
                  <w:rFonts w:ascii="Calibri" w:eastAsia="Times New Roman" w:hAnsi="Calibri" w:cs="Calibri"/>
                  <w:noProof/>
                  <w:color w:val="000000"/>
                  <w:sz w:val="22"/>
                  <w:lang w:eastAsia="nl-NL"/>
                  <w:rPrChange w:id="463" w:author="ernst bolt" w:date="2021-04-10T17:04:00Z">
                    <w:rPr>
                      <w:rFonts w:ascii="Calibri" w:eastAsia="Times New Roman" w:hAnsi="Calibri" w:cs="Calibri"/>
                      <w:noProof/>
                      <w:color w:val="000000"/>
                      <w:sz w:val="22"/>
                      <w:lang w:val="nl-NL" w:eastAsia="nl-NL"/>
                    </w:rPr>
                  </w:rPrChange>
                </w:rPr>
                <mc:AlternateContent>
                  <mc:Choice Requires="wps">
                    <w:drawing>
                      <wp:anchor distT="0" distB="0" distL="114300" distR="114300" simplePos="0" relativeHeight="251658249" behindDoc="0" locked="0" layoutInCell="1" allowOverlap="1" wp14:anchorId="79772B7A" wp14:editId="1762908C">
                        <wp:simplePos x="0" y="0"/>
                        <wp:positionH relativeFrom="column">
                          <wp:posOffset>-1888490</wp:posOffset>
                        </wp:positionH>
                        <wp:positionV relativeFrom="paragraph">
                          <wp:posOffset>-229870</wp:posOffset>
                        </wp:positionV>
                        <wp:extent cx="2600325" cy="352425"/>
                        <wp:effectExtent l="0" t="0" r="28575" b="28575"/>
                        <wp:wrapNone/>
                        <wp:docPr id="15" name="Rectangle 15">
                          <a:extLst xmlns:a="http://schemas.openxmlformats.org/drawingml/2006/main">
                            <a:ext uri="{FF2B5EF4-FFF2-40B4-BE49-F238E27FC236}">
                              <a16:creationId xmlns:a16="http://schemas.microsoft.com/office/drawing/2014/main" id="{09C265B2-6969-42D2-A333-266C8D16AB97}"/>
                            </a:ext>
                          </a:extLst>
                        </wp:docPr>
                        <wp:cNvGraphicFramePr/>
                        <a:graphic xmlns:a="http://schemas.openxmlformats.org/drawingml/2006/main">
                          <a:graphicData uri="http://schemas.microsoft.com/office/word/2010/wordprocessingShape">
                            <wps:wsp>
                              <wps:cNvSpPr/>
                              <wps:spPr>
                                <a:xfrm>
                                  <a:off x="0" y="0"/>
                                  <a:ext cx="2600325" cy="352425"/>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1263C54" id="Rectangle 15" o:spid="_x0000_s1026" style="position:absolute;margin-left:-148.7pt;margin-top:-18.1pt;width:204.75pt;height:27.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" fillcolor="#bcfffc [662]" strokecolor="#002a45 [1604]" strokeweight="2pt"/>
                    </w:pict>
                  </mc:Fallback>
                </mc:AlternateContent>
              </w:r>
              <w:r w:rsidRPr="00DD3D60" w:rsidDel="00B877EB">
                <w:rPr>
                  <w:rFonts w:ascii="Calibri" w:eastAsia="Times New Roman" w:hAnsi="Calibri" w:cs="Calibri"/>
                  <w:color w:val="000000"/>
                  <w:sz w:val="22"/>
                </w:rPr>
                <w:delText> </w:delText>
              </w:r>
            </w:del>
          </w:p>
        </w:tc>
      </w:tr>
    </w:tbl>
    <w:p w14:paraId="145AE8AA" w14:textId="33FFE161" w:rsidR="005F1CE8" w:rsidRPr="00DD3D60" w:rsidDel="00B877EB" w:rsidRDefault="005F1CE8" w:rsidP="00D71831">
      <w:pPr>
        <w:pStyle w:val="BodyText"/>
        <w:rPr>
          <w:del w:id="464" w:author="Edward Rogers" w:date="2021-03-11T12:33:00Z"/>
        </w:rPr>
      </w:pPr>
    </w:p>
    <w:p w14:paraId="3B25A8FB" w14:textId="77777777" w:rsidR="00F07085" w:rsidRPr="00DD3D60" w:rsidRDefault="00F07085" w:rsidP="00F07085">
      <w:pPr>
        <w:pStyle w:val="Heading1"/>
      </w:pPr>
      <w:bookmarkStart w:id="465" w:name="_Ref53654499"/>
      <w:bookmarkStart w:id="466" w:name="_Toc53744591"/>
      <w:r w:rsidRPr="00DD3D60">
        <w:t>The IALA toolbox</w:t>
      </w:r>
      <w:bookmarkEnd w:id="465"/>
      <w:bookmarkEnd w:id="466"/>
    </w:p>
    <w:p w14:paraId="2ED070B6" w14:textId="77777777" w:rsidR="00F07085" w:rsidRPr="00DD3D60" w:rsidRDefault="00F07085" w:rsidP="00F07085">
      <w:pPr>
        <w:pStyle w:val="Heading1separatationline"/>
      </w:pPr>
    </w:p>
    <w:p w14:paraId="0D80D38E" w14:textId="4C15ADE7" w:rsidR="00F07085" w:rsidRPr="00DD3D60" w:rsidRDefault="00F07085" w:rsidP="00F07085">
      <w:pPr>
        <w:pStyle w:val="BodyText"/>
      </w:pPr>
      <w:r w:rsidRPr="00DD3D60">
        <w:t xml:space="preserve">For supporting risk assessment, IALA suggests the use of a number of supportive tools: Ports and Waterways Safety Assessment (PAWSA), IALA Waterway Risk Assessment Program (IWRAP), Simplified IALA Risk Assessment method (SIRA), </w:t>
      </w:r>
      <w:r w:rsidR="00D71831" w:rsidRPr="00DD3D60">
        <w:t xml:space="preserve">and </w:t>
      </w:r>
      <w:ins w:id="467" w:author="Cathrine Maria Steenberg" w:date="2021-04-06T12:03:00Z">
        <w:r w:rsidR="004C4033" w:rsidRPr="00DD3D60">
          <w:t>navigat</w:t>
        </w:r>
      </w:ins>
      <w:ins w:id="468" w:author="Cathrine Maria Steenberg" w:date="2021-04-06T12:04:00Z">
        <w:r w:rsidR="004C4033" w:rsidRPr="00DD3D60">
          <w:t xml:space="preserve">ional </w:t>
        </w:r>
      </w:ins>
      <w:ins w:id="469" w:author="Cathrine Maria Steenberg" w:date="2021-04-06T12:11:00Z">
        <w:del w:id="470" w:author="ernst bolt" w:date="2021-04-10T17:38:00Z">
          <w:r w:rsidR="004C4033" w:rsidRPr="00DD3D60" w:rsidDel="007E1663">
            <w:delText>2</w:delText>
          </w:r>
        </w:del>
      </w:ins>
      <w:r w:rsidRPr="00DD3D60">
        <w:t>simulation. These are described in more detail below. Some tools may be characterised as ‘quantitative’ when they result in numeric risk figures, whereas a tool that produces results in terms of acceptability may be called qualitative. However, it can be argued that no numerical result can be accepted as ‘the truth’ but instead is a starting point for expert evaluation.</w:t>
      </w:r>
    </w:p>
    <w:p w14:paraId="2240B578" w14:textId="77777777" w:rsidR="00F07085" w:rsidRPr="00DD3D60" w:rsidRDefault="00F07085" w:rsidP="00F07085">
      <w:pPr>
        <w:pStyle w:val="Heading2"/>
        <w:ind w:left="576" w:hanging="576"/>
      </w:pPr>
      <w:bookmarkStart w:id="471" w:name="_Toc53744592"/>
      <w:r w:rsidRPr="00DD3D60">
        <w:t>PAWSA mkii</w:t>
      </w:r>
      <w:bookmarkEnd w:id="471"/>
    </w:p>
    <w:p w14:paraId="277E8FFE" w14:textId="77777777" w:rsidR="00F07085" w:rsidRPr="00DD3D60" w:rsidRDefault="00F07085" w:rsidP="00F07085">
      <w:pPr>
        <w:pStyle w:val="Heading2separationline"/>
      </w:pPr>
    </w:p>
    <w:p w14:paraId="3D66BD1E" w14:textId="77777777" w:rsidR="00F07085" w:rsidRPr="00DD3D60" w:rsidRDefault="00F07085" w:rsidP="00F07085">
      <w:pPr>
        <w:pStyle w:val="BodyText"/>
      </w:pPr>
      <w:r w:rsidRPr="00DD3D60">
        <w:t xml:space="preserve">PAWSA (ref$$) provides a (strict) framework for performing an expert session on navigational risks. Originally developed by USCG to evaluate the benefit of coastal VTS’s the method has matured to a generic tool for the evaluation of navigational risk and effectiveness of mitigating measures. </w:t>
      </w:r>
    </w:p>
    <w:p w14:paraId="29720A6E" w14:textId="77777777" w:rsidR="00F07085" w:rsidRPr="00DD3D60" w:rsidRDefault="00F07085" w:rsidP="00F07085">
      <w:pPr>
        <w:pStyle w:val="BodyText"/>
        <w:rPr>
          <w:rStyle w:val="IntenseEmphasis"/>
        </w:rPr>
      </w:pPr>
      <w:r w:rsidRPr="00DD3D60">
        <w:rPr>
          <w:rStyle w:val="IntenseEmphasis"/>
        </w:rPr>
        <w:t>Application area</w:t>
      </w:r>
    </w:p>
    <w:p w14:paraId="1706F255" w14:textId="720B2628" w:rsidR="00F07085" w:rsidRPr="00DD3D60" w:rsidRDefault="00F07085" w:rsidP="00F07085">
      <w:pPr>
        <w:pStyle w:val="BodyText"/>
      </w:pPr>
      <w:r w:rsidRPr="00DD3D60">
        <w:rPr>
          <w:noProof/>
          <w:lang w:eastAsia="nl-NL"/>
          <w:rPrChange w:id="472" w:author="ernst bolt" w:date="2021-04-10T17:04:00Z">
            <w:rPr>
              <w:noProof/>
              <w:lang w:val="nl-NL" w:eastAsia="nl-NL"/>
            </w:rPr>
          </w:rPrChange>
        </w:rPr>
        <w:drawing>
          <wp:anchor distT="0" distB="0" distL="114300" distR="114300" simplePos="0" relativeHeight="251658240" behindDoc="0" locked="0" layoutInCell="1" allowOverlap="1" wp14:anchorId="1330F9AC" wp14:editId="58E6FD1F">
            <wp:simplePos x="0" y="0"/>
            <wp:positionH relativeFrom="margin">
              <wp:align>left</wp:align>
            </wp:positionH>
            <wp:positionV relativeFrom="paragraph">
              <wp:posOffset>6350</wp:posOffset>
            </wp:positionV>
            <wp:extent cx="2292985" cy="1295400"/>
            <wp:effectExtent l="0" t="0" r="0" b="0"/>
            <wp:wrapSquare wrapText="bothSides"/>
            <wp:docPr id="123" name="Afbeelding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92985" cy="1295400"/>
                    </a:xfrm>
                    <a:prstGeom prst="rect">
                      <a:avLst/>
                    </a:prstGeom>
                    <a:noFill/>
                  </pic:spPr>
                </pic:pic>
              </a:graphicData>
            </a:graphic>
            <wp14:sizeRelH relativeFrom="page">
              <wp14:pctWidth>0</wp14:pctWidth>
            </wp14:sizeRelH>
            <wp14:sizeRelV relativeFrom="page">
              <wp14:pctHeight>0</wp14:pctHeight>
            </wp14:sizeRelV>
          </wp:anchor>
        </w:drawing>
      </w:r>
      <w:r w:rsidRPr="00DD3D60">
        <w:t>PAWSA supports steps 1, 2 and 3 of the FSA process. The hazards are first identified and evaluated (assuming there are no risk control options effective) by a group of experts, and then the risk is evaluated again when risk control options are in place. The PAWSA process has been completed in many ports and waterways to decide whether additional risk mitigating measures were required. It is a generic tool for the evaluation of navigational risk and effectiveness of mitigating measures.</w:t>
      </w:r>
    </w:p>
    <w:p w14:paraId="008B6E97" w14:textId="77777777" w:rsidR="00F07085" w:rsidRPr="00DD3D60" w:rsidRDefault="00F07085" w:rsidP="00F07085">
      <w:pPr>
        <w:pStyle w:val="BodyText"/>
        <w:rPr>
          <w:rStyle w:val="IntenseEmphasis"/>
        </w:rPr>
      </w:pPr>
    </w:p>
    <w:p w14:paraId="001E43D1" w14:textId="77777777" w:rsidR="00F07085" w:rsidRPr="00DD3D60" w:rsidRDefault="00F07085" w:rsidP="00F07085">
      <w:pPr>
        <w:pStyle w:val="BodyText"/>
        <w:rPr>
          <w:rStyle w:val="IntenseEmphasis"/>
        </w:rPr>
      </w:pPr>
      <w:r w:rsidRPr="00DD3D60">
        <w:rPr>
          <w:rStyle w:val="IntenseEmphasis"/>
        </w:rPr>
        <w:t>How it is used</w:t>
      </w:r>
    </w:p>
    <w:p w14:paraId="241C5BCE" w14:textId="30C3C9F6" w:rsidR="00F07085" w:rsidRPr="00DD3D60" w:rsidRDefault="00340679" w:rsidP="00F07085">
      <w:pPr>
        <w:pStyle w:val="BodyText"/>
      </w:pPr>
      <w:r w:rsidRPr="00DD3D60">
        <w:t>Typically,</w:t>
      </w:r>
      <w:r w:rsidR="00F07085" w:rsidRPr="00DD3D60">
        <w:t xml:space="preserve"> a PAWSA session involves a group of about 30 experts, led by an experienced facilitator assisted by an operator, taking 2 days. The tool includes a mathematical engine to weigh the experts’ opinions against each other, resulting in a qualification of risk categories in terms of acceptability. </w:t>
      </w:r>
    </w:p>
    <w:p w14:paraId="6EFAB99F" w14:textId="77777777" w:rsidR="00F07085" w:rsidRPr="00DD3D60" w:rsidRDefault="00F07085" w:rsidP="00F07085">
      <w:pPr>
        <w:pStyle w:val="BodyText"/>
        <w:rPr>
          <w:rStyle w:val="IntenseEmphasis"/>
        </w:rPr>
      </w:pPr>
      <w:r w:rsidRPr="00DD3D60">
        <w:rPr>
          <w:rStyle w:val="IntenseEmphasis"/>
        </w:rPr>
        <w:lastRenderedPageBreak/>
        <w:t>Type of results</w:t>
      </w:r>
    </w:p>
    <w:p w14:paraId="23AFFDA7" w14:textId="77777777" w:rsidR="00F07085" w:rsidRPr="00DD3D60" w:rsidRDefault="00F07085" w:rsidP="00F07085">
      <w:pPr>
        <w:pStyle w:val="BodyText"/>
      </w:pPr>
      <w:r w:rsidRPr="00DD3D60">
        <w:t xml:space="preserve">The assessment by this tool indicates whether the existing risk level in the waterway is: </w:t>
      </w:r>
    </w:p>
    <w:p w14:paraId="31A2B0EF" w14:textId="77777777" w:rsidR="00F07085" w:rsidRPr="00DD3D60" w:rsidRDefault="00F07085" w:rsidP="00F07085">
      <w:pPr>
        <w:pStyle w:val="Bullet1"/>
      </w:pPr>
      <w:r w:rsidRPr="00DD3D60">
        <w:rPr>
          <w:b/>
          <w:bCs/>
        </w:rPr>
        <w:t xml:space="preserve">Acceptable </w:t>
      </w:r>
      <w:r w:rsidRPr="00DD3D60">
        <w:t xml:space="preserve">and no further work is needed unless changes occur in important criteria, such as the traffic pattern or the types of ships using the waterway; </w:t>
      </w:r>
    </w:p>
    <w:p w14:paraId="496A7C51" w14:textId="77777777" w:rsidR="00F07085" w:rsidRPr="00DD3D60" w:rsidRDefault="00F07085" w:rsidP="00F07085">
      <w:pPr>
        <w:pStyle w:val="Bullet1"/>
      </w:pPr>
      <w:r w:rsidRPr="00DD3D60">
        <w:rPr>
          <w:b/>
          <w:bCs/>
        </w:rPr>
        <w:t xml:space="preserve">Not Acceptable </w:t>
      </w:r>
      <w:r w:rsidRPr="00DD3D60">
        <w:t xml:space="preserve">but the risk control options necessary to make the risk level of the waterway acceptable have been identified adequately; </w:t>
      </w:r>
    </w:p>
    <w:p w14:paraId="153011CF" w14:textId="77777777" w:rsidR="00F07085" w:rsidRPr="00DD3D60" w:rsidRDefault="00F07085" w:rsidP="00F07085">
      <w:pPr>
        <w:pStyle w:val="Bullet1"/>
      </w:pPr>
      <w:r w:rsidRPr="00DD3D60">
        <w:rPr>
          <w:b/>
          <w:bCs/>
        </w:rPr>
        <w:t xml:space="preserve">Not Acceptable </w:t>
      </w:r>
      <w:r w:rsidRPr="00DD3D60">
        <w:t xml:space="preserve">and more detailed study is necessary to enable the risk control options that will make the risk level of the waterway acceptable to be identified adequately. </w:t>
      </w:r>
    </w:p>
    <w:p w14:paraId="7027F8A1" w14:textId="77777777" w:rsidR="00F07085" w:rsidRPr="00DD3D60" w:rsidRDefault="00F07085" w:rsidP="00F07085">
      <w:pPr>
        <w:pStyle w:val="BodyText"/>
      </w:pPr>
      <w:r w:rsidRPr="00DD3D60">
        <w:t>The mathematical engine does produce a numerical value, but this should only be interpreted in the qualitative terms as indicated.</w:t>
      </w:r>
    </w:p>
    <w:p w14:paraId="487A2ECD" w14:textId="77777777" w:rsidR="00F07085" w:rsidRPr="00DD3D60" w:rsidRDefault="00F07085" w:rsidP="00F07085">
      <w:pPr>
        <w:pStyle w:val="BodyText"/>
        <w:rPr>
          <w:rStyle w:val="IntenseEmphasis"/>
        </w:rPr>
      </w:pPr>
      <w:r w:rsidRPr="00DD3D60">
        <w:rPr>
          <w:rStyle w:val="IntenseEmphasis"/>
        </w:rPr>
        <w:t>Input requirements</w:t>
      </w:r>
    </w:p>
    <w:p w14:paraId="1262411F" w14:textId="77777777" w:rsidR="00F07085" w:rsidRPr="00DD3D60" w:rsidRDefault="00F07085" w:rsidP="00F07085">
      <w:pPr>
        <w:pStyle w:val="BodyText"/>
      </w:pPr>
      <w:r w:rsidRPr="00DD3D60">
        <w:t xml:space="preserve">The tool itself is fed by the responses of the workshop participants. However, for a successful workshop all usable data should be collected and ready to be presented to the workshop in a easy to understand and flexible manner. Smartboards with ENCs can be used effectively.          </w:t>
      </w:r>
    </w:p>
    <w:p w14:paraId="5E690326" w14:textId="77777777" w:rsidR="00F07085" w:rsidRPr="00DD3D60" w:rsidRDefault="00F07085" w:rsidP="00F07085">
      <w:pPr>
        <w:pStyle w:val="BodyText"/>
        <w:rPr>
          <w:rStyle w:val="IntenseEmphasis"/>
        </w:rPr>
      </w:pPr>
      <w:r w:rsidRPr="00DD3D60">
        <w:rPr>
          <w:rStyle w:val="IntenseEmphasis"/>
        </w:rPr>
        <w:t>Strengths</w:t>
      </w:r>
    </w:p>
    <w:p w14:paraId="7DAAAE2E" w14:textId="77777777" w:rsidR="00F07085" w:rsidRPr="00DD3D60" w:rsidRDefault="00F07085" w:rsidP="00F07085">
      <w:pPr>
        <w:pStyle w:val="BodyText"/>
      </w:pPr>
      <w:r w:rsidRPr="00DD3D60">
        <w:t xml:space="preserve">Using PAWSA all available local expertise and information may be utilised.  The method takes care of the different levels of expertise across the workshop participants. As all stakeholders take part in the process, they are inclined to support the results. </w:t>
      </w:r>
    </w:p>
    <w:p w14:paraId="17E911B3" w14:textId="77777777" w:rsidR="00F07085" w:rsidRPr="00DD3D60" w:rsidRDefault="00F07085" w:rsidP="00F07085">
      <w:pPr>
        <w:pStyle w:val="BodyText"/>
        <w:rPr>
          <w:rStyle w:val="IntenseEmphasis"/>
        </w:rPr>
      </w:pPr>
      <w:r w:rsidRPr="00DD3D60">
        <w:rPr>
          <w:rStyle w:val="IntenseEmphasis"/>
        </w:rPr>
        <w:t>Weaknesses</w:t>
      </w:r>
    </w:p>
    <w:p w14:paraId="6358C496" w14:textId="6227BEE7" w:rsidR="00F07085" w:rsidRPr="00DD3D60" w:rsidRDefault="00F07085" w:rsidP="00F07085">
      <w:pPr>
        <w:pStyle w:val="BodyText"/>
      </w:pPr>
      <w:r w:rsidRPr="00DD3D60">
        <w:t xml:space="preserve">The workshop needs professional preparation and facilitation. A relatively large number of experts are required for the, typically, </w:t>
      </w:r>
      <w:r w:rsidR="00340679" w:rsidRPr="00DD3D60">
        <w:t>two-day</w:t>
      </w:r>
      <w:r w:rsidRPr="00DD3D60">
        <w:t xml:space="preserve"> long workshop.</w:t>
      </w:r>
    </w:p>
    <w:p w14:paraId="5F7A900C" w14:textId="77777777" w:rsidR="00F07085" w:rsidRPr="00DD3D60" w:rsidRDefault="00F07085" w:rsidP="00F07085">
      <w:pPr>
        <w:pStyle w:val="BodyText"/>
      </w:pPr>
      <w:r w:rsidRPr="00DD3D60">
        <w:t xml:space="preserve">The success of the workshop builds on the relevant factual information to be at hand in a presentable way at the workshop. Finding the right participants may be a challenge. </w:t>
      </w:r>
    </w:p>
    <w:p w14:paraId="7BF5093A" w14:textId="77777777" w:rsidR="00F07085" w:rsidRPr="00DD3D60" w:rsidRDefault="00F07085" w:rsidP="00F07085">
      <w:pPr>
        <w:pStyle w:val="BodyText"/>
      </w:pPr>
    </w:p>
    <w:p w14:paraId="026FF35B" w14:textId="77777777" w:rsidR="00F07085" w:rsidRPr="00DD3D60" w:rsidRDefault="00F07085" w:rsidP="00F07085">
      <w:pPr>
        <w:pStyle w:val="Heading2"/>
        <w:ind w:left="576" w:hanging="576"/>
      </w:pPr>
      <w:bookmarkStart w:id="473" w:name="_Toc53744593"/>
      <w:r w:rsidRPr="00DD3D60">
        <w:t>IWRAP</w:t>
      </w:r>
      <w:bookmarkEnd w:id="473"/>
    </w:p>
    <w:p w14:paraId="1BD79226" w14:textId="77777777" w:rsidR="00F07085" w:rsidRPr="00DD3D60" w:rsidRDefault="00F07085" w:rsidP="00F07085">
      <w:pPr>
        <w:pStyle w:val="Heading2separationline"/>
      </w:pPr>
    </w:p>
    <w:p w14:paraId="380E761A" w14:textId="77777777" w:rsidR="00F07085" w:rsidRPr="00DD3D60" w:rsidRDefault="00F07085" w:rsidP="00F07085">
      <w:pPr>
        <w:pStyle w:val="BodyText"/>
      </w:pPr>
      <w:r w:rsidRPr="00DD3D60">
        <w:t xml:space="preserve">The IALA Waterway Risk Assessment Program (IWRAP) is characterised as the quantitative risk assessment tool. From the density and composition of traffic flows within the layout of the fairway and its environment, the likelihood of occurrence of different accident types is calculated. </w:t>
      </w:r>
    </w:p>
    <w:p w14:paraId="1DD59A11" w14:textId="77777777" w:rsidR="00F07085" w:rsidRPr="00DD3D60" w:rsidRDefault="00F07085" w:rsidP="00F07085">
      <w:pPr>
        <w:pStyle w:val="BodyText"/>
        <w:rPr>
          <w:highlight w:val="lightGray"/>
        </w:rPr>
      </w:pPr>
    </w:p>
    <w:p w14:paraId="268430C1" w14:textId="77777777" w:rsidR="00F07085" w:rsidRPr="00DD3D60" w:rsidRDefault="00F07085" w:rsidP="00F07085">
      <w:pPr>
        <w:pStyle w:val="BodyText"/>
        <w:rPr>
          <w:rStyle w:val="IntenseEmphasis"/>
        </w:rPr>
      </w:pPr>
      <w:r w:rsidRPr="00DD3D60">
        <w:rPr>
          <w:rStyle w:val="IntenseEmphasis"/>
        </w:rPr>
        <w:t>Application area</w:t>
      </w:r>
    </w:p>
    <w:p w14:paraId="384F26E4" w14:textId="77777777" w:rsidR="00F07085" w:rsidRPr="00DD3D60" w:rsidRDefault="00F07085" w:rsidP="00F07085">
      <w:pPr>
        <w:pStyle w:val="BodyText"/>
      </w:pPr>
      <w:r w:rsidRPr="00DD3D60">
        <w:rPr>
          <w:noProof/>
          <w:lang w:eastAsia="nl-NL"/>
          <w:rPrChange w:id="474" w:author="ernst bolt" w:date="2021-04-10T17:04:00Z">
            <w:rPr>
              <w:noProof/>
              <w:lang w:val="nl-NL" w:eastAsia="nl-NL"/>
            </w:rPr>
          </w:rPrChange>
        </w:rPr>
        <w:drawing>
          <wp:anchor distT="0" distB="0" distL="114300" distR="114300" simplePos="0" relativeHeight="251658241" behindDoc="0" locked="0" layoutInCell="1" allowOverlap="1" wp14:anchorId="30896C99" wp14:editId="2317F75C">
            <wp:simplePos x="0" y="0"/>
            <wp:positionH relativeFrom="column">
              <wp:posOffset>1905</wp:posOffset>
            </wp:positionH>
            <wp:positionV relativeFrom="paragraph">
              <wp:posOffset>635</wp:posOffset>
            </wp:positionV>
            <wp:extent cx="2322000" cy="1310400"/>
            <wp:effectExtent l="0" t="0" r="2540" b="4445"/>
            <wp:wrapSquare wrapText="bothSides"/>
            <wp:docPr id="137" name="Afbeelding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DD3D60">
        <w:t xml:space="preserve">IWRAP supports steps 1 (to some extent), 2  and 3 (to some extent) of the FSA process. The hazards that can be identified are groundings, allisions and collisions. The calculated likelihood of those accidents can be differentiated by ship type and ship size class, and be presented as a heat map on top of an ENC or chart bitmap. </w:t>
      </w:r>
    </w:p>
    <w:p w14:paraId="4F93DD4E" w14:textId="77777777" w:rsidR="00F07085" w:rsidRPr="00DD3D60" w:rsidRDefault="00F07085" w:rsidP="00F07085">
      <w:pPr>
        <w:pStyle w:val="BodyText"/>
        <w:rPr>
          <w:rStyle w:val="IntenseEmphasis"/>
        </w:rPr>
      </w:pPr>
    </w:p>
    <w:p w14:paraId="769DE96D" w14:textId="77777777" w:rsidR="00F07085" w:rsidRPr="00DD3D60" w:rsidRDefault="00F07085" w:rsidP="00F07085">
      <w:pPr>
        <w:pStyle w:val="BodyText"/>
        <w:rPr>
          <w:rStyle w:val="IntenseEmphasis"/>
        </w:rPr>
      </w:pPr>
      <w:r w:rsidRPr="00DD3D60">
        <w:rPr>
          <w:rStyle w:val="IntenseEmphasis"/>
        </w:rPr>
        <w:t>How it is used</w:t>
      </w:r>
    </w:p>
    <w:p w14:paraId="2310F09D" w14:textId="77777777" w:rsidR="00F07085" w:rsidRPr="00DD3D60" w:rsidRDefault="00F07085" w:rsidP="00F07085">
      <w:pPr>
        <w:pStyle w:val="BodyText"/>
      </w:pPr>
      <w:r w:rsidRPr="00DD3D60">
        <w:t>Starting from AIS data</w:t>
      </w:r>
      <w:r w:rsidRPr="00DD3D60">
        <w:rPr>
          <w:rStyle w:val="FootnoteReference"/>
        </w:rPr>
        <w:footnoteReference w:id="2"/>
      </w:r>
      <w:r w:rsidRPr="00DD3D60">
        <w:t xml:space="preserve">, IWRAP can be used to reveal ‘hotspots’ in an area where the traffic density distribution leads to relatively high risk levels. Moreover, considering changes in the traffic layout (maybe due to mitigating </w:t>
      </w:r>
      <w:r w:rsidRPr="00DD3D60">
        <w:lastRenderedPageBreak/>
        <w:t>measures or external claims), the resulting change in risk level and risk distribution is clearly shown. However, expertise is still needed to interpret the results, appreciating the limitations of the manual input and the calculation model itself.</w:t>
      </w:r>
    </w:p>
    <w:p w14:paraId="5BEB6DCE" w14:textId="77777777" w:rsidR="00F07085" w:rsidRPr="00DD3D60" w:rsidRDefault="00F07085" w:rsidP="00F07085">
      <w:pPr>
        <w:pStyle w:val="BodyText"/>
        <w:rPr>
          <w:rStyle w:val="IntenseEmphasis"/>
        </w:rPr>
      </w:pPr>
      <w:r w:rsidRPr="00DD3D60">
        <w:rPr>
          <w:rStyle w:val="IntenseEmphasis"/>
        </w:rPr>
        <w:t>Type of results</w:t>
      </w:r>
    </w:p>
    <w:p w14:paraId="71E06F92" w14:textId="77777777" w:rsidR="00F07085" w:rsidRPr="00DD3D60" w:rsidRDefault="00F07085" w:rsidP="00F07085">
      <w:pPr>
        <w:pStyle w:val="BodyText"/>
      </w:pPr>
      <w:r w:rsidRPr="00DD3D60">
        <w:t>Results are numerical, hence the qualification “quantitative tool”. The statistical expectance of the number of occurrence of groundings and collisions per year for the entire study area is produced. The geographic distribution groundings and collisions can also be shown in colours, indicating the number of groundings per m stranding line or the number of collisions per m</w:t>
      </w:r>
      <w:r w:rsidRPr="00DD3D60">
        <w:rPr>
          <w:vertAlign w:val="superscript"/>
        </w:rPr>
        <w:t>2</w:t>
      </w:r>
      <w:r w:rsidRPr="00DD3D60">
        <w:t xml:space="preserve"> fairway area.</w:t>
      </w:r>
    </w:p>
    <w:p w14:paraId="4A2517EB" w14:textId="77777777" w:rsidR="00F07085" w:rsidRPr="00DD3D60" w:rsidRDefault="00F07085" w:rsidP="00F07085">
      <w:pPr>
        <w:pStyle w:val="BodyText"/>
        <w:rPr>
          <w:rStyle w:val="IntenseEmphasis"/>
        </w:rPr>
      </w:pPr>
      <w:r w:rsidRPr="00DD3D60">
        <w:rPr>
          <w:rStyle w:val="IntenseEmphasis"/>
        </w:rPr>
        <w:t>Input requirements</w:t>
      </w:r>
    </w:p>
    <w:p w14:paraId="0C137129" w14:textId="77777777" w:rsidR="00F07085" w:rsidRPr="00DD3D60" w:rsidRDefault="00F07085" w:rsidP="00F07085">
      <w:pPr>
        <w:pStyle w:val="BodyText"/>
        <w:numPr>
          <w:ilvl w:val="0"/>
          <w:numId w:val="57"/>
        </w:numPr>
      </w:pPr>
      <w:r w:rsidRPr="00DD3D60">
        <w:t>Traffic density.</w:t>
      </w:r>
      <w:r w:rsidRPr="00DD3D60">
        <w:br/>
        <w:t>Assuming AIS data is available: the recorded AIS data over significant period of time and the entire area of interest. The desired extent of this period depends on the traffic intensity and possible weekly or seasonal changes. Both the static and dynamic AIS ship messages are used and are imported and processed by IWRAP.</w:t>
      </w:r>
    </w:p>
    <w:p w14:paraId="60E8DCC0" w14:textId="77777777" w:rsidR="00F07085" w:rsidRPr="00DD3D60" w:rsidRDefault="00F07085" w:rsidP="00F07085">
      <w:pPr>
        <w:pStyle w:val="BodyText"/>
        <w:numPr>
          <w:ilvl w:val="0"/>
          <w:numId w:val="57"/>
        </w:numPr>
      </w:pPr>
      <w:r w:rsidRPr="00DD3D60">
        <w:t>Geographical description of the study area.</w:t>
      </w:r>
      <w:r w:rsidRPr="00DD3D60">
        <w:br/>
        <w:t xml:space="preserve">Normally a digital chart or otherwise a paper nautical chart is used as a basis, as this significantly improves the interpretation and presentation of traffic data and results of the calculations. However, for the calculations only the geographic contours of potential grounding areas (if any) are Incorporated into the IWRAP model. </w:t>
      </w:r>
      <w:r w:rsidRPr="00DD3D60">
        <w:br/>
        <w:t xml:space="preserve">If a simple scan of a paper chart is used, geographic reference points can be indicated to be incorporated in the model. </w:t>
      </w:r>
    </w:p>
    <w:p w14:paraId="6069AE0E" w14:textId="77777777" w:rsidR="00F07085" w:rsidRPr="00DD3D60" w:rsidRDefault="00F07085" w:rsidP="00F07085">
      <w:pPr>
        <w:pStyle w:val="BodyText"/>
        <w:rPr>
          <w:rStyle w:val="IntenseEmphasis"/>
        </w:rPr>
      </w:pPr>
      <w:r w:rsidRPr="00DD3D60">
        <w:rPr>
          <w:rStyle w:val="IntenseEmphasis"/>
        </w:rPr>
        <w:t>Strengths</w:t>
      </w:r>
    </w:p>
    <w:p w14:paraId="51473609" w14:textId="77777777" w:rsidR="00F07085" w:rsidRPr="00DD3D60" w:rsidRDefault="00F07085" w:rsidP="00F07085">
      <w:pPr>
        <w:pStyle w:val="BodyText"/>
        <w:numPr>
          <w:ilvl w:val="0"/>
          <w:numId w:val="57"/>
        </w:numPr>
      </w:pPr>
      <w:r w:rsidRPr="00DD3D60">
        <w:t>Quick results</w:t>
      </w:r>
    </w:p>
    <w:p w14:paraId="33F0E723" w14:textId="77777777" w:rsidR="00F07085" w:rsidRPr="00DD3D60" w:rsidRDefault="00F07085" w:rsidP="00F07085">
      <w:pPr>
        <w:pStyle w:val="BodyText"/>
        <w:numPr>
          <w:ilvl w:val="0"/>
          <w:numId w:val="57"/>
        </w:numPr>
      </w:pPr>
      <w:r w:rsidRPr="00DD3D60">
        <w:t>Analysis of traffic patterns, characterisation with fitted lateral distribution function</w:t>
      </w:r>
    </w:p>
    <w:p w14:paraId="3BE00AD3" w14:textId="77777777" w:rsidR="00F07085" w:rsidRPr="00DD3D60" w:rsidRDefault="00F07085" w:rsidP="00F07085">
      <w:pPr>
        <w:pStyle w:val="BodyText"/>
        <w:numPr>
          <w:ilvl w:val="0"/>
          <w:numId w:val="57"/>
        </w:numPr>
      </w:pPr>
      <w:r w:rsidRPr="00DD3D60">
        <w:t>Presentation of areas with relative high density of allisions/collisions and groundings</w:t>
      </w:r>
    </w:p>
    <w:p w14:paraId="1D0C03B7" w14:textId="77777777" w:rsidR="00F07085" w:rsidRPr="00DD3D60" w:rsidRDefault="00F07085" w:rsidP="00F07085">
      <w:pPr>
        <w:pStyle w:val="BodyText"/>
        <w:numPr>
          <w:ilvl w:val="0"/>
          <w:numId w:val="57"/>
        </w:numPr>
      </w:pPr>
      <w:r w:rsidRPr="00DD3D60">
        <w:t>Compare different scenarios</w:t>
      </w:r>
    </w:p>
    <w:p w14:paraId="70F74CC2" w14:textId="77777777" w:rsidR="00F07085" w:rsidRPr="00DD3D60" w:rsidRDefault="00F07085" w:rsidP="00F07085">
      <w:pPr>
        <w:pStyle w:val="BodyText"/>
        <w:rPr>
          <w:rStyle w:val="IntenseEmphasis"/>
        </w:rPr>
      </w:pPr>
      <w:r w:rsidRPr="00DD3D60">
        <w:rPr>
          <w:rStyle w:val="IntenseEmphasis"/>
        </w:rPr>
        <w:t>Weaknesses</w:t>
      </w:r>
    </w:p>
    <w:p w14:paraId="5A48A10A" w14:textId="77777777" w:rsidR="00F07085" w:rsidRPr="00DD3D60" w:rsidRDefault="00F07085" w:rsidP="00F07085">
      <w:pPr>
        <w:pStyle w:val="BodyText"/>
        <w:numPr>
          <w:ilvl w:val="0"/>
          <w:numId w:val="57"/>
        </w:numPr>
      </w:pPr>
      <w:r w:rsidRPr="00DD3D60">
        <w:t>As the analysis is based on AIS data, the traffic pattern relates to a past period. To evaluate the risk in a future situation, e.g. after the effectuation of a Risk Control Option, the changes in traffic pattern have to be put in by the user based on his or her expertise.</w:t>
      </w:r>
    </w:p>
    <w:p w14:paraId="2F56F27F" w14:textId="77777777" w:rsidR="00F07085" w:rsidRPr="00DD3D60" w:rsidRDefault="00F07085" w:rsidP="00F07085">
      <w:pPr>
        <w:pStyle w:val="BodyText"/>
        <w:numPr>
          <w:ilvl w:val="0"/>
          <w:numId w:val="57"/>
        </w:numPr>
      </w:pPr>
      <w:r w:rsidRPr="00DD3D60">
        <w:t>The effectiveness of Risk Control Options that would affect causation factors cannot be demonstrated, unless the causation factors are altered by hand, based on an assumed effectiveness.</w:t>
      </w:r>
    </w:p>
    <w:p w14:paraId="35A1C143" w14:textId="77777777" w:rsidR="00F07085" w:rsidRPr="00DD3D60" w:rsidRDefault="00F07085" w:rsidP="00F07085">
      <w:pPr>
        <w:pStyle w:val="BodyText"/>
        <w:numPr>
          <w:ilvl w:val="0"/>
          <w:numId w:val="57"/>
        </w:numPr>
      </w:pPr>
      <w:r w:rsidRPr="00DD3D60">
        <w:t>The likelihood of allisions/collisions and groundings is calculated, not the consequences.</w:t>
      </w:r>
    </w:p>
    <w:p w14:paraId="197FF9FD" w14:textId="77777777" w:rsidR="00F07085" w:rsidRPr="00DD3D60" w:rsidRDefault="00F07085" w:rsidP="00F07085">
      <w:pPr>
        <w:pStyle w:val="Heading2"/>
        <w:ind w:left="576" w:hanging="576"/>
      </w:pPr>
      <w:bookmarkStart w:id="475" w:name="_Toc53744594"/>
      <w:r w:rsidRPr="00DD3D60">
        <w:t>SIRA</w:t>
      </w:r>
      <w:bookmarkEnd w:id="475"/>
    </w:p>
    <w:p w14:paraId="5DA61FCC" w14:textId="77777777" w:rsidR="00F07085" w:rsidRPr="00DD3D60" w:rsidRDefault="00F07085" w:rsidP="00F07085">
      <w:pPr>
        <w:pStyle w:val="Heading2separationline"/>
      </w:pPr>
    </w:p>
    <w:p w14:paraId="491EBA7D" w14:textId="77777777" w:rsidR="00F07085" w:rsidRPr="00DD3D60" w:rsidRDefault="00F07085" w:rsidP="00F07085">
      <w:pPr>
        <w:pStyle w:val="BodyText"/>
      </w:pPr>
      <w:r w:rsidRPr="00DD3D60">
        <w:t xml:space="preserve">Compared to PAWSA, SIRA (ref$$) provides a much easier applicable tool to structure an expert panel risk assessment. The basis of the method is the risk matrix, in which the probabilities and consequences of the most relevant accident scenarios have to be filled in. </w:t>
      </w:r>
    </w:p>
    <w:p w14:paraId="3AE51E09" w14:textId="77777777" w:rsidR="00F07085" w:rsidRPr="00DD3D60" w:rsidRDefault="00F07085" w:rsidP="00F07085">
      <w:pPr>
        <w:pStyle w:val="BodyText"/>
        <w:rPr>
          <w:rStyle w:val="IntenseEmphasis"/>
        </w:rPr>
      </w:pPr>
      <w:r w:rsidRPr="00DD3D60">
        <w:t xml:space="preserve"> </w:t>
      </w:r>
      <w:r w:rsidRPr="00DD3D60">
        <w:rPr>
          <w:rStyle w:val="IntenseEmphasis"/>
        </w:rPr>
        <w:t>Application area</w:t>
      </w:r>
    </w:p>
    <w:p w14:paraId="02BE03D5" w14:textId="115B39A3" w:rsidR="00F07085" w:rsidRPr="00DD3D60" w:rsidRDefault="00F07085" w:rsidP="00F07085">
      <w:pPr>
        <w:pStyle w:val="BodyText"/>
      </w:pPr>
      <w:r w:rsidRPr="00DD3D60">
        <w:rPr>
          <w:noProof/>
          <w:lang w:eastAsia="nl-NL"/>
          <w:rPrChange w:id="476" w:author="ernst bolt" w:date="2021-04-10T17:04:00Z">
            <w:rPr>
              <w:noProof/>
              <w:lang w:val="nl-NL" w:eastAsia="nl-NL"/>
            </w:rPr>
          </w:rPrChange>
        </w:rPr>
        <w:lastRenderedPageBreak/>
        <w:drawing>
          <wp:anchor distT="0" distB="0" distL="114300" distR="114300" simplePos="0" relativeHeight="251658242" behindDoc="0" locked="0" layoutInCell="1" allowOverlap="1" wp14:anchorId="69794CBA" wp14:editId="6D816045">
            <wp:simplePos x="0" y="0"/>
            <wp:positionH relativeFrom="column">
              <wp:posOffset>1905</wp:posOffset>
            </wp:positionH>
            <wp:positionV relativeFrom="paragraph">
              <wp:posOffset>1905</wp:posOffset>
            </wp:positionV>
            <wp:extent cx="2322000" cy="1310400"/>
            <wp:effectExtent l="0" t="0" r="2540" b="4445"/>
            <wp:wrapSquare wrapText="bothSides"/>
            <wp:docPr id="138"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DD3D60">
        <w:t xml:space="preserve">When using PAWSA is beyond the possibilities of an administration, application of SIRA may provide a suitable alternative. In other </w:t>
      </w:r>
      <w:r w:rsidR="003304FF" w:rsidRPr="00DD3D60">
        <w:t>cases,</w:t>
      </w:r>
      <w:r w:rsidRPr="00DD3D60">
        <w:t xml:space="preserve"> SIRA can also be used as additional tool.</w:t>
      </w:r>
    </w:p>
    <w:p w14:paraId="4EA5BD92" w14:textId="73BED444" w:rsidR="00F07085" w:rsidRPr="00DD3D60" w:rsidRDefault="00F07085" w:rsidP="00F07085">
      <w:pPr>
        <w:pStyle w:val="BodyText"/>
      </w:pPr>
      <w:r w:rsidRPr="00DD3D60">
        <w:t>Being a structured approach for an expert session, all relevant hazards and associated risks may be covered. The effectiveness of Risk Control Options is evaluated by the same expert group. Based on this outcome a recommendation for the decision makers is formulated. In this way the FSA steps 1, 2, 3 and 5 are covered. An explicit cost-benefit assessment is not included in the method, the recommendation of risk control options is primarily based on their perceived effectiveness.</w:t>
      </w:r>
    </w:p>
    <w:p w14:paraId="476676E9" w14:textId="77777777" w:rsidR="00F07085" w:rsidRPr="00DD3D60" w:rsidRDefault="00F07085" w:rsidP="00F07085">
      <w:pPr>
        <w:pStyle w:val="BodyText"/>
        <w:rPr>
          <w:rStyle w:val="IntenseEmphasis"/>
        </w:rPr>
      </w:pPr>
      <w:r w:rsidRPr="00DD3D60">
        <w:rPr>
          <w:rStyle w:val="IntenseEmphasis"/>
        </w:rPr>
        <w:t>How it is used</w:t>
      </w:r>
    </w:p>
    <w:p w14:paraId="40ECB691" w14:textId="77777777" w:rsidR="00F07085" w:rsidRPr="00DD3D60" w:rsidRDefault="00F07085" w:rsidP="00F07085">
      <w:pPr>
        <w:pStyle w:val="BodyText"/>
      </w:pPr>
      <w:r w:rsidRPr="00DD3D60">
        <w:t xml:space="preserve">A group of experts discusses types of hazards, possible accident scenarios and rate likelihood as well as the magnitude of consequences. The process is structured as a number of consecutive steps. By using hazard categories and checklists the discussion is fed, so that the chance of missing relevant scenario’s is minimised. </w:t>
      </w:r>
    </w:p>
    <w:p w14:paraId="54249E0F" w14:textId="77777777" w:rsidR="00F07085" w:rsidRPr="00DD3D60" w:rsidRDefault="00F07085" w:rsidP="00F07085">
      <w:pPr>
        <w:pStyle w:val="BodyText"/>
        <w:rPr>
          <w:rStyle w:val="IntenseEmphasis"/>
        </w:rPr>
      </w:pPr>
      <w:r w:rsidRPr="00DD3D60">
        <w:rPr>
          <w:rStyle w:val="IntenseEmphasis"/>
        </w:rPr>
        <w:t>Type of results</w:t>
      </w:r>
    </w:p>
    <w:p w14:paraId="1BD086EF" w14:textId="77777777" w:rsidR="00F07085" w:rsidRPr="00DD3D60" w:rsidRDefault="00F07085" w:rsidP="00F07085">
      <w:pPr>
        <w:pStyle w:val="BodyText"/>
      </w:pPr>
      <w:r w:rsidRPr="00DD3D60">
        <w:t>The risk figure of all scenarios considered are plotted in a risk matrix. If there are risks that need mitigation, the expected effect of recommended measures is displayed in another risk matrix. Besides the matrices, the report reflecting the process to these matrices is an essential part of the results.</w:t>
      </w:r>
    </w:p>
    <w:p w14:paraId="29D53E5D" w14:textId="77777777" w:rsidR="00F07085" w:rsidRPr="00DD3D60" w:rsidRDefault="00F07085" w:rsidP="00F07085">
      <w:pPr>
        <w:pStyle w:val="BodyText"/>
        <w:rPr>
          <w:rStyle w:val="IntenseEmphasis"/>
        </w:rPr>
      </w:pPr>
      <w:r w:rsidRPr="00DD3D60">
        <w:rPr>
          <w:rStyle w:val="IntenseEmphasis"/>
        </w:rPr>
        <w:t>Input requirements</w:t>
      </w:r>
    </w:p>
    <w:p w14:paraId="74C650D2" w14:textId="77777777" w:rsidR="00F07085" w:rsidRPr="00DD3D60" w:rsidRDefault="00F07085" w:rsidP="00F07085">
      <w:pPr>
        <w:pStyle w:val="BodyText"/>
      </w:pPr>
      <w:r w:rsidRPr="00DD3D60">
        <w:t>All relevant factual (!) data on traffic composition and density, fairway layout, traffic services, accident reports etc. is needed for a successful expert session.</w:t>
      </w:r>
    </w:p>
    <w:p w14:paraId="77177CB9" w14:textId="77777777" w:rsidR="00F07085" w:rsidRPr="00DD3D60" w:rsidRDefault="00F07085" w:rsidP="00F07085">
      <w:pPr>
        <w:pStyle w:val="BodyText"/>
        <w:rPr>
          <w:rStyle w:val="IntenseEmphasis"/>
        </w:rPr>
      </w:pPr>
      <w:r w:rsidRPr="00DD3D60">
        <w:rPr>
          <w:rStyle w:val="IntenseEmphasis"/>
        </w:rPr>
        <w:t>Strengths</w:t>
      </w:r>
    </w:p>
    <w:p w14:paraId="5B18CFE6" w14:textId="77777777" w:rsidR="00F07085" w:rsidRPr="00DD3D60" w:rsidRDefault="00F07085" w:rsidP="00F07085">
      <w:pPr>
        <w:pStyle w:val="BodyText"/>
        <w:numPr>
          <w:ilvl w:val="0"/>
          <w:numId w:val="57"/>
        </w:numPr>
      </w:pPr>
      <w:r w:rsidRPr="00DD3D60">
        <w:t>Very flexible; any risk may be discussed</w:t>
      </w:r>
    </w:p>
    <w:p w14:paraId="61EC8CC9" w14:textId="77777777" w:rsidR="00F07085" w:rsidRPr="00DD3D60" w:rsidRDefault="00F07085" w:rsidP="00F07085">
      <w:pPr>
        <w:pStyle w:val="BodyText"/>
        <w:numPr>
          <w:ilvl w:val="0"/>
          <w:numId w:val="57"/>
        </w:numPr>
      </w:pPr>
      <w:r w:rsidRPr="00DD3D60">
        <w:t>no minimal size of expert group</w:t>
      </w:r>
    </w:p>
    <w:p w14:paraId="4AE1D9E1" w14:textId="77777777" w:rsidR="00F07085" w:rsidRPr="00DD3D60" w:rsidRDefault="00F07085" w:rsidP="00F07085">
      <w:pPr>
        <w:pStyle w:val="BodyText"/>
        <w:rPr>
          <w:rStyle w:val="IntenseEmphasis"/>
        </w:rPr>
      </w:pPr>
      <w:r w:rsidRPr="00DD3D60">
        <w:rPr>
          <w:rStyle w:val="IntenseEmphasis"/>
        </w:rPr>
        <w:t>Weaknesses</w:t>
      </w:r>
    </w:p>
    <w:p w14:paraId="557064EE" w14:textId="77777777" w:rsidR="00F07085" w:rsidRPr="00DD3D60" w:rsidRDefault="00F07085" w:rsidP="00F07085">
      <w:pPr>
        <w:pStyle w:val="BodyText"/>
        <w:numPr>
          <w:ilvl w:val="0"/>
          <w:numId w:val="57"/>
        </w:numPr>
      </w:pPr>
      <w:r w:rsidRPr="00DD3D60">
        <w:t>Assessment of likelihood and consequence solely based on expert opinion</w:t>
      </w:r>
    </w:p>
    <w:p w14:paraId="53DCD048" w14:textId="77777777" w:rsidR="00F07085" w:rsidRPr="00DD3D60" w:rsidRDefault="00F07085" w:rsidP="00F07085">
      <w:pPr>
        <w:pStyle w:val="BodyText"/>
        <w:numPr>
          <w:ilvl w:val="0"/>
          <w:numId w:val="57"/>
        </w:numPr>
      </w:pPr>
      <w:r w:rsidRPr="00DD3D60">
        <w:t>Risk score as multiplication of ordinal numbers has no direct relation with the ‘real’ estimated risk</w:t>
      </w:r>
    </w:p>
    <w:p w14:paraId="592F417B" w14:textId="133B344D" w:rsidR="00F07085" w:rsidRPr="00DD3D60" w:rsidRDefault="00B877EB" w:rsidP="00B877EB">
      <w:pPr>
        <w:pStyle w:val="Heading3"/>
        <w:rPr>
          <w:ins w:id="477" w:author="Edward Rogers" w:date="2021-03-11T12:36:00Z"/>
        </w:rPr>
      </w:pPr>
      <w:ins w:id="478" w:author="Edward Rogers" w:date="2021-03-11T12:36:00Z">
        <w:r w:rsidRPr="00DD3D60">
          <w:t>O</w:t>
        </w:r>
      </w:ins>
      <w:ins w:id="479" w:author="Edward Rogers" w:date="2021-03-15T10:34:00Z">
        <w:r w:rsidR="009B6763" w:rsidRPr="00DD3D60">
          <w:t xml:space="preserve">ne </w:t>
        </w:r>
      </w:ins>
      <w:ins w:id="480" w:author="Edward Rogers" w:date="2021-03-15T10:35:00Z">
        <w:r w:rsidR="009B6763" w:rsidRPr="00DD3D60">
          <w:t>Pa</w:t>
        </w:r>
      </w:ins>
      <w:ins w:id="481" w:author="Edward Rogers" w:date="2021-03-15T10:34:00Z">
        <w:r w:rsidR="009B6763" w:rsidRPr="00DD3D60">
          <w:t>ge Risk Assessment</w:t>
        </w:r>
      </w:ins>
    </w:p>
    <w:p w14:paraId="5A7B2079" w14:textId="1C5DCC61" w:rsidR="00B877EB" w:rsidRPr="00DD3D60" w:rsidRDefault="008D3626" w:rsidP="00B877EB">
      <w:pPr>
        <w:pStyle w:val="BodyText"/>
        <w:rPr>
          <w:ins w:id="482" w:author="Edward Rogers" w:date="2021-03-11T12:38:00Z"/>
        </w:rPr>
      </w:pPr>
      <w:ins w:id="483" w:author="Edward Rogers" w:date="2021-03-15T10:35:00Z">
        <w:r w:rsidRPr="00DD3D60">
          <w:t xml:space="preserve">The </w:t>
        </w:r>
      </w:ins>
      <w:ins w:id="484" w:author="Edward Rogers" w:date="2021-03-11T12:36:00Z">
        <w:r w:rsidR="00B877EB" w:rsidRPr="00DD3D60">
          <w:t>One Page Risk Assessment (OPRA)</w:t>
        </w:r>
      </w:ins>
      <w:ins w:id="485" w:author="Edward Rogers" w:date="2021-03-11T12:37:00Z">
        <w:r w:rsidR="00B877EB" w:rsidRPr="00DD3D60">
          <w:t xml:space="preserve"> </w:t>
        </w:r>
      </w:ins>
      <w:ins w:id="486" w:author="Edward Rogers" w:date="2021-03-11T12:36:00Z">
        <w:r w:rsidR="00B877EB" w:rsidRPr="00DD3D60">
          <w:t>forms p</w:t>
        </w:r>
      </w:ins>
      <w:ins w:id="487" w:author="Edward Rogers" w:date="2021-03-11T12:37:00Z">
        <w:r w:rsidR="00B877EB" w:rsidRPr="00DD3D60">
          <w:t xml:space="preserve">art of the IRMAS form (see Section </w:t>
        </w:r>
      </w:ins>
      <w:ins w:id="488" w:author="Edward Rogers" w:date="2021-03-15T10:35:00Z">
        <w:r w:rsidRPr="00DD3D60">
          <w:t>2</w:t>
        </w:r>
      </w:ins>
      <w:ins w:id="489" w:author="Edward Rogers" w:date="2021-03-11T12:37:00Z">
        <w:r w:rsidR="00B877EB" w:rsidRPr="00DD3D60">
          <w:t xml:space="preserve">.3) and is a simplified risk assessment methodology </w:t>
        </w:r>
      </w:ins>
      <w:ins w:id="490" w:author="Edward Rogers" w:date="2021-03-15T10:35:00Z">
        <w:r w:rsidR="00431BE5" w:rsidRPr="00DD3D60">
          <w:t xml:space="preserve">with </w:t>
        </w:r>
      </w:ins>
      <w:ins w:id="491" w:author="Edward Rogers" w:date="2021-03-11T12:38:00Z">
        <w:r w:rsidR="00B877EB" w:rsidRPr="00DD3D60">
          <w:t>follows a similar, but more simplistic approach compared to that provided for by the SIRA methodology</w:t>
        </w:r>
      </w:ins>
      <w:ins w:id="492" w:author="Edward Rogers" w:date="2021-03-11T12:37:00Z">
        <w:r w:rsidR="00B877EB" w:rsidRPr="00DD3D60">
          <w:t>.</w:t>
        </w:r>
      </w:ins>
      <w:ins w:id="493" w:author="Edward Rogers" w:date="2021-03-11T12:36:00Z">
        <w:r w:rsidR="00B877EB" w:rsidRPr="00DD3D60">
          <w:t xml:space="preserve">  It is designed to provide a risk assessment system for operational small-scale assessments of navigation risk, such as those associated with temporary marking of a wreck, the small change of an Aid to Navigation characteristics (e.g. light characteristic of a lighthouse/beacon/buoy), or the establishment of a virtual Aid to Navigation.</w:t>
        </w:r>
      </w:ins>
    </w:p>
    <w:p w14:paraId="09CBA0AB" w14:textId="7F39BBE0" w:rsidR="00B877EB" w:rsidRPr="00DD3D60" w:rsidRDefault="00B877EB" w:rsidP="00B877EB">
      <w:pPr>
        <w:pStyle w:val="BodyText"/>
        <w:rPr>
          <w:ins w:id="494" w:author="Edward Rogers" w:date="2021-03-11T12:36:00Z"/>
        </w:rPr>
      </w:pPr>
      <w:ins w:id="495" w:author="Edward Rogers" w:date="2021-03-11T12:38:00Z">
        <w:r w:rsidRPr="00DD3D60">
          <w:t xml:space="preserve">See Annex A for </w:t>
        </w:r>
      </w:ins>
      <w:ins w:id="496" w:author="Edward Rogers" w:date="2021-03-15T10:36:00Z">
        <w:r w:rsidR="00431BE5" w:rsidRPr="00DD3D60">
          <w:t xml:space="preserve">details on the </w:t>
        </w:r>
      </w:ins>
      <w:ins w:id="497" w:author="Edward Rogers" w:date="2021-03-11T12:38:00Z">
        <w:r w:rsidRPr="00DD3D60">
          <w:t>OP</w:t>
        </w:r>
        <w:del w:id="498" w:author="ernst bolt" w:date="2021-04-21T12:05:00Z">
          <w:r w:rsidRPr="00DD3D60" w:rsidDel="001C4733">
            <w:delText>E</w:delText>
          </w:r>
        </w:del>
        <w:r w:rsidRPr="00DD3D60">
          <w:t xml:space="preserve">RA methodology, </w:t>
        </w:r>
      </w:ins>
      <w:ins w:id="499" w:author="Edward Rogers" w:date="2021-03-15T10:36:00Z">
        <w:r w:rsidR="00431BE5" w:rsidRPr="00DD3D60">
          <w:t xml:space="preserve">an </w:t>
        </w:r>
      </w:ins>
      <w:ins w:id="500" w:author="Edward Rogers" w:date="2021-03-11T12:38:00Z">
        <w:r w:rsidRPr="00DD3D60">
          <w:t xml:space="preserve">example assessment and </w:t>
        </w:r>
      </w:ins>
      <w:ins w:id="501" w:author="Edward Rogers" w:date="2021-03-15T10:36:00Z">
        <w:r w:rsidR="00431BE5" w:rsidRPr="00DD3D60">
          <w:t xml:space="preserve">a </w:t>
        </w:r>
      </w:ins>
      <w:ins w:id="502" w:author="Edward Rogers" w:date="2021-03-11T12:38:00Z">
        <w:r w:rsidRPr="00DD3D60">
          <w:t>blank form.</w:t>
        </w:r>
      </w:ins>
    </w:p>
    <w:p w14:paraId="2446434A" w14:textId="77777777" w:rsidR="0021488F" w:rsidRPr="00DD3D60" w:rsidRDefault="0021488F" w:rsidP="0021488F">
      <w:pPr>
        <w:pStyle w:val="BodyText"/>
        <w:rPr>
          <w:ins w:id="503" w:author="ernst bolt" w:date="2021-04-21T11:54:00Z"/>
        </w:rPr>
      </w:pPr>
    </w:p>
    <w:p w14:paraId="369021CF" w14:textId="77777777" w:rsidR="0021488F" w:rsidRPr="00DD3D60" w:rsidRDefault="0021488F" w:rsidP="0021488F">
      <w:pPr>
        <w:pStyle w:val="Heading2"/>
        <w:ind w:left="576" w:hanging="576"/>
        <w:rPr>
          <w:ins w:id="504" w:author="ernst bolt" w:date="2021-04-21T11:54:00Z"/>
        </w:rPr>
      </w:pPr>
      <w:ins w:id="505" w:author="ernst bolt" w:date="2021-04-21T11:54:00Z">
        <w:r w:rsidRPr="00DD3D60">
          <w:t>Navigational Simulation</w:t>
        </w:r>
      </w:ins>
    </w:p>
    <w:p w14:paraId="526DD751" w14:textId="77777777" w:rsidR="0021488F" w:rsidRPr="00DD3D60" w:rsidRDefault="0021488F" w:rsidP="0021488F">
      <w:pPr>
        <w:pStyle w:val="Heading2separationline"/>
        <w:rPr>
          <w:ins w:id="506" w:author="ernst bolt" w:date="2021-04-21T11:54:00Z"/>
        </w:rPr>
      </w:pPr>
    </w:p>
    <w:p w14:paraId="5AEA2573" w14:textId="77777777" w:rsidR="0021488F" w:rsidRPr="00DD3D60" w:rsidRDefault="0021488F" w:rsidP="0021488F">
      <w:pPr>
        <w:pStyle w:val="BodyText"/>
        <w:rPr>
          <w:ins w:id="507" w:author="ernst bolt" w:date="2021-04-21T11:54:00Z"/>
        </w:rPr>
      </w:pPr>
      <w:ins w:id="508" w:author="ernst bolt" w:date="2021-04-21T11:54:00Z">
        <w:r>
          <w:t>Navigational s</w:t>
        </w:r>
        <w:r w:rsidRPr="00DD3D60">
          <w:t>imulation (IALA Guideline 1058) may provide both quantitative and qualitative data, and can be applied in two different modes:</w:t>
        </w:r>
      </w:ins>
    </w:p>
    <w:p w14:paraId="63ABA39D" w14:textId="7543B341" w:rsidR="0021488F" w:rsidRPr="00DD3D60" w:rsidRDefault="0021488F" w:rsidP="0021488F">
      <w:pPr>
        <w:pStyle w:val="BodyText"/>
        <w:numPr>
          <w:ilvl w:val="0"/>
          <w:numId w:val="57"/>
        </w:numPr>
        <w:rPr>
          <w:ins w:id="509" w:author="ernst bolt" w:date="2021-04-21T11:54:00Z"/>
        </w:rPr>
      </w:pPr>
      <w:ins w:id="510" w:author="ernst bolt" w:date="2021-04-21T11:54:00Z">
        <w:r w:rsidRPr="00DD3D60">
          <w:t>Fast-time simulation</w:t>
        </w:r>
      </w:ins>
    </w:p>
    <w:p w14:paraId="4AB09B05" w14:textId="7C3A5885" w:rsidR="0021488F" w:rsidRPr="00DD3D60" w:rsidRDefault="0021488F" w:rsidP="0021488F">
      <w:pPr>
        <w:pStyle w:val="BodyText"/>
        <w:numPr>
          <w:ilvl w:val="0"/>
          <w:numId w:val="57"/>
        </w:numPr>
        <w:rPr>
          <w:ins w:id="511" w:author="ernst bolt" w:date="2021-04-21T11:54:00Z"/>
        </w:rPr>
      </w:pPr>
      <w:ins w:id="512" w:author="ernst bolt" w:date="2021-04-21T11:54:00Z">
        <w:r w:rsidRPr="00DD3D60">
          <w:t>Real-time simulation</w:t>
        </w:r>
      </w:ins>
    </w:p>
    <w:p w14:paraId="509FC05F" w14:textId="77777777" w:rsidR="002755FC" w:rsidRDefault="0021488F" w:rsidP="0021488F">
      <w:pPr>
        <w:pStyle w:val="BodyText"/>
        <w:ind w:left="113"/>
        <w:rPr>
          <w:ins w:id="513" w:author="ernst bolt" w:date="2021-04-21T12:17:00Z"/>
        </w:rPr>
      </w:pPr>
      <w:ins w:id="514" w:author="ernst bolt" w:date="2021-04-21T11:54:00Z">
        <w:r w:rsidRPr="00DD3D60">
          <w:lastRenderedPageBreak/>
          <w:t xml:space="preserve">which may be combined, as part of the risk assessment process. </w:t>
        </w:r>
      </w:ins>
    </w:p>
    <w:p w14:paraId="4D485BDD" w14:textId="77777777" w:rsidR="002755FC" w:rsidRDefault="0021488F" w:rsidP="0021488F">
      <w:pPr>
        <w:pStyle w:val="BodyText"/>
        <w:ind w:left="113"/>
        <w:rPr>
          <w:ins w:id="515" w:author="ernst bolt" w:date="2021-04-21T12:18:00Z"/>
        </w:rPr>
      </w:pPr>
      <w:ins w:id="516" w:author="ernst bolt" w:date="2021-04-21T11:54:00Z">
        <w:r w:rsidRPr="00DD3D60">
          <w:t xml:space="preserve">Fast-time simulation is carried out by a virtual navigator that sails a vessel through a specific area, navigational channel, etc. in fast time, producing a large number of sailings for each possible scenario of ship types, weather conditions, loading conditions, etc. within a short period of time, hence the quantitative approach. </w:t>
        </w:r>
      </w:ins>
    </w:p>
    <w:p w14:paraId="1C5E67A5" w14:textId="77777777" w:rsidR="002755FC" w:rsidRDefault="0021488F" w:rsidP="0021488F">
      <w:pPr>
        <w:pStyle w:val="BodyText"/>
        <w:ind w:left="113"/>
        <w:rPr>
          <w:ins w:id="517" w:author="ernst bolt" w:date="2021-04-21T12:18:00Z"/>
        </w:rPr>
      </w:pPr>
      <w:ins w:id="518" w:author="ernst bolt" w:date="2021-04-21T11:54:00Z">
        <w:r w:rsidRPr="00DD3D60">
          <w:t xml:space="preserve">In real-time simulation, the vessels </w:t>
        </w:r>
        <w:r>
          <w:t>are</w:t>
        </w:r>
        <w:r w:rsidRPr="00DD3D60">
          <w:t xml:space="preserve"> controlled by a real navigator, typically producing fewer simulations, not necessarily covering all possible scenarios, hence the qualitative approach. Which type of simulation is to be used, depends on the objectives that the simulation needs to address. Especially</w:t>
        </w:r>
        <w:r>
          <w:t>,</w:t>
        </w:r>
        <w:r w:rsidRPr="00DD3D60">
          <w:t xml:space="preserve"> </w:t>
        </w:r>
        <w:r>
          <w:t>r</w:t>
        </w:r>
        <w:r w:rsidRPr="00DD3D60">
          <w:t xml:space="preserve">eal-time simulation may be useful to demonstrate possible effects to stakeholders. However, when used as an instrument to determine risk levels and effectiveness of risk control options, it is essential to verify that the simulation setup is able to grasp the relevant aspects. </w:t>
        </w:r>
      </w:ins>
    </w:p>
    <w:p w14:paraId="7437F89D" w14:textId="7D7C15D4" w:rsidR="0021488F" w:rsidRPr="00DD3D60" w:rsidRDefault="0021488F" w:rsidP="0021488F">
      <w:pPr>
        <w:pStyle w:val="BodyText"/>
        <w:ind w:left="113"/>
        <w:rPr>
          <w:ins w:id="519" w:author="ernst bolt" w:date="2021-04-21T11:54:00Z"/>
        </w:rPr>
      </w:pPr>
      <w:ins w:id="520" w:author="ernst bolt" w:date="2021-04-21T11:54:00Z">
        <w:r w:rsidRPr="00DD3D60">
          <w:t xml:space="preserve">As an example, the vessel, the environment such as bathymetry, waves, current and wind, and AtoN should be modelled with adequate accuracy. AtoN should be displayed properly by the simulator setup and enabled by the developed software features. Reference is made to Guideline G1097. </w:t>
        </w:r>
      </w:ins>
    </w:p>
    <w:p w14:paraId="22498B29" w14:textId="77777777" w:rsidR="0021488F" w:rsidRPr="00DD3D60" w:rsidRDefault="0021488F" w:rsidP="0021488F">
      <w:pPr>
        <w:pStyle w:val="BodyText"/>
        <w:ind w:left="360"/>
        <w:rPr>
          <w:ins w:id="521" w:author="ernst bolt" w:date="2021-04-21T11:54:00Z"/>
          <w:color w:val="FF0000"/>
        </w:rPr>
      </w:pPr>
    </w:p>
    <w:p w14:paraId="7A6C5B90" w14:textId="77777777" w:rsidR="0021488F" w:rsidRPr="00DD3D60" w:rsidRDefault="0021488F" w:rsidP="0021488F">
      <w:pPr>
        <w:pStyle w:val="BodyText"/>
        <w:ind w:left="360"/>
        <w:rPr>
          <w:ins w:id="522" w:author="ernst bolt" w:date="2021-04-21T11:54:00Z"/>
          <w:rStyle w:val="IntenseEmphasis"/>
        </w:rPr>
      </w:pPr>
      <w:ins w:id="523" w:author="ernst bolt" w:date="2021-04-21T11:54:00Z">
        <w:r w:rsidRPr="00DD3D60">
          <w:rPr>
            <w:rStyle w:val="IntenseEmphasis"/>
          </w:rPr>
          <w:t>Application area</w:t>
        </w:r>
      </w:ins>
    </w:p>
    <w:p w14:paraId="2A01A1F1" w14:textId="153F4682" w:rsidR="0021488F" w:rsidRPr="00DD3D60" w:rsidRDefault="00AD6CC6" w:rsidP="0021488F">
      <w:pPr>
        <w:pStyle w:val="BodyText"/>
        <w:ind w:left="360"/>
        <w:rPr>
          <w:ins w:id="524" w:author="ernst bolt" w:date="2021-04-21T11:54:00Z"/>
        </w:rPr>
      </w:pPr>
      <w:ins w:id="525" w:author="ernst bolt" w:date="2021-04-25T13:50:00Z">
        <w:r w:rsidRPr="00DD3D60">
          <w:rPr>
            <w:noProof/>
            <w:lang w:eastAsia="nl-NL"/>
            <w:rPrChange w:id="526" w:author="ernst bolt" w:date="2021-04-10T17:04:00Z">
              <w:rPr>
                <w:noProof/>
                <w:lang w:val="nl-NL" w:eastAsia="nl-NL"/>
              </w:rPr>
            </w:rPrChange>
          </w:rPr>
          <w:drawing>
            <wp:anchor distT="0" distB="0" distL="114300" distR="114300" simplePos="0" relativeHeight="251662346" behindDoc="0" locked="0" layoutInCell="1" allowOverlap="1" wp14:anchorId="65ED0A1C" wp14:editId="3E92FBDB">
              <wp:simplePos x="0" y="0"/>
              <wp:positionH relativeFrom="column">
                <wp:posOffset>237626</wp:posOffset>
              </wp:positionH>
              <wp:positionV relativeFrom="paragraph">
                <wp:posOffset>10079</wp:posOffset>
              </wp:positionV>
              <wp:extent cx="2322000" cy="1310400"/>
              <wp:effectExtent l="0" t="0" r="2540" b="4445"/>
              <wp:wrapSquare wrapText="bothSides"/>
              <wp:docPr id="9"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ins>
      <w:ins w:id="527" w:author="ernst bolt" w:date="2021-04-21T11:54:00Z">
        <w:r w:rsidR="0021488F" w:rsidRPr="00DD3D60">
          <w:t xml:space="preserve">Navigational simulation can be a valuable tool to assess the value of risk control options being considered. </w:t>
        </w:r>
      </w:ins>
    </w:p>
    <w:p w14:paraId="1BAE737E" w14:textId="77777777" w:rsidR="0021488F" w:rsidRPr="00DD3D60" w:rsidRDefault="0021488F" w:rsidP="0021488F">
      <w:pPr>
        <w:pStyle w:val="BodyText"/>
        <w:ind w:left="360"/>
        <w:rPr>
          <w:ins w:id="528" w:author="ernst bolt" w:date="2021-04-21T11:54:00Z"/>
        </w:rPr>
      </w:pPr>
      <w:ins w:id="529" w:author="ernst bolt" w:date="2021-04-21T11:54:00Z">
        <w:r w:rsidRPr="00DD3D60">
          <w:t xml:space="preserve">A navigational simulator is frequently used for evaluation of the design of fairways and harbour entrances, to check whether the task of bringing a specific ship in (or out), in various environmental and traffic conditions, can safely be completed under human control.  </w:t>
        </w:r>
      </w:ins>
    </w:p>
    <w:p w14:paraId="0E91738E" w14:textId="014129BE" w:rsidR="0021488F" w:rsidRPr="00DD3D60" w:rsidRDefault="0021488F" w:rsidP="0021488F">
      <w:pPr>
        <w:pStyle w:val="BodyText"/>
        <w:ind w:left="360"/>
        <w:rPr>
          <w:ins w:id="530" w:author="ernst bolt" w:date="2021-04-21T11:54:00Z"/>
        </w:rPr>
      </w:pPr>
      <w:ins w:id="531" w:author="ernst bolt" w:date="2021-04-21T11:54:00Z">
        <w:r w:rsidRPr="00DD3D60">
          <w:t xml:space="preserve">If the provision of AtoN is one of the factors that need investigation, care must be taken </w:t>
        </w:r>
      </w:ins>
      <w:ins w:id="532" w:author="ernst bolt" w:date="2021-04-21T12:21:00Z">
        <w:r w:rsidR="002755FC">
          <w:t xml:space="preserve">to ensure </w:t>
        </w:r>
      </w:ins>
      <w:ins w:id="533" w:author="ernst bolt" w:date="2021-04-21T11:54:00Z">
        <w:r w:rsidRPr="00DD3D60">
          <w:t xml:space="preserve">that the information </w:t>
        </w:r>
      </w:ins>
      <w:ins w:id="534" w:author="ernst bolt" w:date="2021-04-21T12:21:00Z">
        <w:r w:rsidR="002755FC">
          <w:t xml:space="preserve">provided for </w:t>
        </w:r>
      </w:ins>
      <w:ins w:id="535" w:author="ernst bolt" w:date="2021-04-21T11:54:00Z">
        <w:r w:rsidRPr="00DD3D60">
          <w:t xml:space="preserve">the </w:t>
        </w:r>
      </w:ins>
      <w:ins w:id="536" w:author="ernst bolt" w:date="2021-04-21T12:22:00Z">
        <w:r w:rsidR="002755FC">
          <w:t>navigator regarding the presentation of simulated AtoN</w:t>
        </w:r>
      </w:ins>
      <w:ins w:id="537" w:author="ernst bolt" w:date="2021-04-21T11:54:00Z">
        <w:r w:rsidRPr="00DD3D60">
          <w:t>, accurately resembles the real-world situation.</w:t>
        </w:r>
      </w:ins>
      <w:ins w:id="538" w:author="ernst bolt" w:date="2021-04-21T12:31:00Z">
        <w:r w:rsidR="00255BFE">
          <w:t xml:space="preserve"> As such, care must be taken when assessing various AtoN solutions</w:t>
        </w:r>
      </w:ins>
      <w:ins w:id="539" w:author="ernst bolt" w:date="2021-04-21T12:32:00Z">
        <w:r w:rsidR="00255BFE">
          <w:t>.</w:t>
        </w:r>
      </w:ins>
    </w:p>
    <w:p w14:paraId="7D0ACCB3" w14:textId="60532D5C" w:rsidR="0021488F" w:rsidRPr="00DD3D60" w:rsidRDefault="00255BFE">
      <w:pPr>
        <w:pStyle w:val="BodyText"/>
        <w:ind w:left="360"/>
        <w:rPr>
          <w:ins w:id="540" w:author="ernst bolt" w:date="2021-04-21T11:54:00Z"/>
        </w:rPr>
      </w:pPr>
      <w:ins w:id="541" w:author="ernst bolt" w:date="2021-04-21T12:29:00Z">
        <w:r>
          <w:t xml:space="preserve">The use of </w:t>
        </w:r>
      </w:ins>
      <w:ins w:id="542" w:author="ernst bolt" w:date="2021-04-21T11:54:00Z">
        <w:r w:rsidR="0021488F" w:rsidRPr="00DD3D60">
          <w:t>AIS data</w:t>
        </w:r>
      </w:ins>
      <w:ins w:id="543" w:author="ernst bolt" w:date="2021-04-21T12:29:00Z">
        <w:r>
          <w:t xml:space="preserve"> may also support visualisation of traffic patterns whe</w:t>
        </w:r>
      </w:ins>
      <w:ins w:id="544" w:author="ernst bolt" w:date="2021-04-21T12:30:00Z">
        <w:r>
          <w:t>n assessing potential routeing measures and traffic behaviour.</w:t>
        </w:r>
      </w:ins>
      <w:ins w:id="545" w:author="ernst bolt" w:date="2021-04-21T12:39:00Z">
        <w:r w:rsidR="007B7C66">
          <w:t xml:space="preserve"> Marine Autonomous Surface Ships (MASS) </w:t>
        </w:r>
      </w:ins>
      <w:ins w:id="546" w:author="ernst bolt" w:date="2021-04-21T12:41:00Z">
        <w:r w:rsidR="007B7C66">
          <w:t>may</w:t>
        </w:r>
      </w:ins>
      <w:ins w:id="547" w:author="ernst bolt" w:date="2021-04-21T12:39:00Z">
        <w:r w:rsidR="007B7C66">
          <w:t xml:space="preserve"> also be represented</w:t>
        </w:r>
      </w:ins>
      <w:ins w:id="548" w:author="ernst bolt" w:date="2021-04-21T12:40:00Z">
        <w:r w:rsidR="007B7C66">
          <w:t xml:space="preserve"> within the simulated scenarios.</w:t>
        </w:r>
      </w:ins>
    </w:p>
    <w:p w14:paraId="225BDF1F" w14:textId="77777777" w:rsidR="0021488F" w:rsidRPr="00DD3D60" w:rsidRDefault="0021488F" w:rsidP="0021488F">
      <w:pPr>
        <w:pStyle w:val="BodyText"/>
        <w:ind w:left="360"/>
        <w:rPr>
          <w:ins w:id="549" w:author="ernst bolt" w:date="2021-04-21T11:54:00Z"/>
          <w:rStyle w:val="IntenseEmphasis"/>
        </w:rPr>
      </w:pPr>
      <w:ins w:id="550" w:author="ernst bolt" w:date="2021-04-21T11:54:00Z">
        <w:r w:rsidRPr="00DD3D60">
          <w:rPr>
            <w:rStyle w:val="IntenseEmphasis"/>
          </w:rPr>
          <w:t>How it is used</w:t>
        </w:r>
      </w:ins>
    </w:p>
    <w:p w14:paraId="398B77E9" w14:textId="77777777" w:rsidR="0021488F" w:rsidRPr="00DD3D60" w:rsidRDefault="0021488F" w:rsidP="0021488F">
      <w:pPr>
        <w:pStyle w:val="BodyText"/>
        <w:ind w:left="360"/>
        <w:rPr>
          <w:ins w:id="551" w:author="ernst bolt" w:date="2021-04-21T11:54:00Z"/>
        </w:rPr>
      </w:pPr>
      <w:ins w:id="552" w:author="ernst bolt" w:date="2021-04-21T11:54:00Z">
        <w:r w:rsidRPr="00DD3D60">
          <w:t xml:space="preserve">A fast-time simulation is typically used to assess the fairway space that is physically necessary to follow a predefined route. The role of the helmsman is then taken by a virtual navigator, which may be fed by the exact (simulated) position, heading and velocities of the vessel. A well-designed virtual navigator algorithm will replicate the behaviour of a large number of navigators with </w:t>
        </w:r>
        <w:commentRangeStart w:id="553"/>
        <w:r w:rsidRPr="00DD3D60">
          <w:t>varying skills and competences</w:t>
        </w:r>
        <w:commentRangeEnd w:id="553"/>
        <w:r w:rsidRPr="00DD3D60">
          <w:rPr>
            <w:rStyle w:val="CommentReference"/>
          </w:rPr>
          <w:commentReference w:id="553"/>
        </w:r>
        <w:r w:rsidRPr="00DD3D60">
          <w:t>.</w:t>
        </w:r>
      </w:ins>
    </w:p>
    <w:p w14:paraId="368402B5" w14:textId="77777777" w:rsidR="0021488F" w:rsidRPr="00DD3D60" w:rsidRDefault="0021488F" w:rsidP="0021488F">
      <w:pPr>
        <w:pStyle w:val="BodyText"/>
        <w:ind w:left="360"/>
        <w:rPr>
          <w:ins w:id="554" w:author="ernst bolt" w:date="2021-04-21T11:54:00Z"/>
        </w:rPr>
      </w:pPr>
      <w:ins w:id="555" w:author="ernst bolt" w:date="2021-04-21T11:54:00Z">
        <w:r w:rsidRPr="00DD3D60">
          <w:t xml:space="preserve">Frequently, a fast-time simulation is used to identify the critical parts of a passage – by simulating many combinations of vessel types and sizes, environmental conditions such as wind, current, waves, and tide. The critical parts may then be modelled for a real-time simulation with a human navigator ‘in the loop’. The position, heading and velocities of the vessel in the simulated world are conveyed to those human controllers through bridge instruments and the outside view including AtoN.   </w:t>
        </w:r>
      </w:ins>
    </w:p>
    <w:p w14:paraId="0168A429" w14:textId="77777777" w:rsidR="0021488F" w:rsidRPr="00DD3D60" w:rsidRDefault="0021488F" w:rsidP="0021488F">
      <w:pPr>
        <w:pStyle w:val="BodyText"/>
        <w:ind w:left="360"/>
        <w:rPr>
          <w:ins w:id="556" w:author="ernst bolt" w:date="2021-04-21T11:54:00Z"/>
        </w:rPr>
      </w:pPr>
      <w:ins w:id="557" w:author="ernst bolt" w:date="2021-04-21T11:54:00Z">
        <w:r w:rsidRPr="00DD3D60">
          <w:t xml:space="preserve">Typically, fewer scenarios are simulated by use of real-time simulations, where the human navigator’s subjective evaluation of the risk plays a significant role in the final decision and conclusion of potential risk control options. </w:t>
        </w:r>
      </w:ins>
    </w:p>
    <w:p w14:paraId="266E7A89" w14:textId="77777777" w:rsidR="0021488F" w:rsidRPr="00DD3D60" w:rsidRDefault="0021488F" w:rsidP="0021488F">
      <w:pPr>
        <w:pStyle w:val="BodyText"/>
        <w:ind w:left="360"/>
        <w:rPr>
          <w:ins w:id="558" w:author="ernst bolt" w:date="2021-04-21T11:54:00Z"/>
          <w:rStyle w:val="IntenseEmphasis"/>
        </w:rPr>
      </w:pPr>
      <w:ins w:id="559" w:author="ernst bolt" w:date="2021-04-21T11:54:00Z">
        <w:r w:rsidRPr="00DD3D60">
          <w:rPr>
            <w:rStyle w:val="IntenseEmphasis"/>
          </w:rPr>
          <w:t>Type of results</w:t>
        </w:r>
      </w:ins>
    </w:p>
    <w:p w14:paraId="775F91BD" w14:textId="26FEAEF9" w:rsidR="0021488F" w:rsidRPr="00DD3D60" w:rsidRDefault="0021488F" w:rsidP="0021488F">
      <w:pPr>
        <w:pStyle w:val="BodyText"/>
        <w:ind w:left="360"/>
        <w:rPr>
          <w:ins w:id="560" w:author="ernst bolt" w:date="2021-04-21T11:54:00Z"/>
        </w:rPr>
      </w:pPr>
      <w:ins w:id="561" w:author="ernst bolt" w:date="2021-04-21T11:54:00Z">
        <w:r w:rsidRPr="00DD3D60">
          <w:t xml:space="preserve">The results of fast-time simulations are a large number of recorded tracks and time series of position, speed, rudder position, engine settings, etc. The recorded time series can be analysed statistically, hence calculating the probability of a hazard to occur such as grounding, collision, allision, crossing of fairway borders, etc. The </w:t>
        </w:r>
        <w:r w:rsidRPr="00DD3D60">
          <w:lastRenderedPageBreak/>
          <w:t>statistical results</w:t>
        </w:r>
      </w:ins>
      <w:ins w:id="562" w:author="ernst bolt" w:date="2021-04-21T12:46:00Z">
        <w:r w:rsidR="009155F3">
          <w:t>,</w:t>
        </w:r>
      </w:ins>
      <w:ins w:id="563" w:author="ernst bolt" w:date="2021-04-21T11:54:00Z">
        <w:r w:rsidRPr="00DD3D60">
          <w:t xml:space="preserve"> in combination with the </w:t>
        </w:r>
      </w:ins>
      <w:ins w:id="564" w:author="ernst bolt" w:date="2021-04-21T12:46:00Z">
        <w:r w:rsidR="007B7C66" w:rsidRPr="00DD3D60">
          <w:t>chosen</w:t>
        </w:r>
        <w:r w:rsidR="007B7C66">
          <w:t xml:space="preserve"> </w:t>
        </w:r>
      </w:ins>
      <w:ins w:id="565" w:author="ernst bolt" w:date="2021-04-21T12:45:00Z">
        <w:r w:rsidR="007B7C66">
          <w:t xml:space="preserve">accident frequency </w:t>
        </w:r>
      </w:ins>
      <w:ins w:id="566" w:author="ernst bolt" w:date="2021-04-21T12:46:00Z">
        <w:r w:rsidR="007B7C66">
          <w:t>criteria</w:t>
        </w:r>
      </w:ins>
      <w:ins w:id="567" w:author="ernst bolt" w:date="2021-04-21T11:54:00Z">
        <w:r w:rsidRPr="00DD3D60">
          <w:t xml:space="preserve"> (i.e. one grounding per 50 years) enables the decision on the safety margins for the fairway design</w:t>
        </w:r>
      </w:ins>
      <w:ins w:id="568" w:author="ernst bolt" w:date="2021-04-21T12:43:00Z">
        <w:r w:rsidR="007B7C66">
          <w:t>,</w:t>
        </w:r>
      </w:ins>
      <w:ins w:id="569" w:author="ernst bolt" w:date="2021-04-21T11:54:00Z">
        <w:r w:rsidRPr="00DD3D60">
          <w:t xml:space="preserve"> including </w:t>
        </w:r>
      </w:ins>
      <w:ins w:id="570" w:author="ernst bolt" w:date="2021-04-21T12:43:00Z">
        <w:r w:rsidR="007B7C66">
          <w:t xml:space="preserve">the </w:t>
        </w:r>
      </w:ins>
      <w:ins w:id="571" w:author="ernst bolt" w:date="2021-04-21T11:54:00Z">
        <w:r w:rsidRPr="00DD3D60">
          <w:t>configuration of AtoN</w:t>
        </w:r>
      </w:ins>
      <w:ins w:id="572" w:author="ernst bolt" w:date="2021-04-21T12:42:00Z">
        <w:r w:rsidR="007B7C66">
          <w:t xml:space="preserve"> providing spatial awareness</w:t>
        </w:r>
      </w:ins>
      <w:ins w:id="573" w:author="ernst bolt" w:date="2021-04-21T11:54:00Z">
        <w:r w:rsidRPr="00DD3D60">
          <w:t xml:space="preserve">. </w:t>
        </w:r>
      </w:ins>
    </w:p>
    <w:p w14:paraId="2866FF4D" w14:textId="77777777" w:rsidR="0021488F" w:rsidRPr="00DD3D60" w:rsidRDefault="0021488F" w:rsidP="0021488F">
      <w:pPr>
        <w:pStyle w:val="BodyText"/>
        <w:ind w:left="360"/>
        <w:rPr>
          <w:ins w:id="574" w:author="ernst bolt" w:date="2021-04-21T11:54:00Z"/>
        </w:rPr>
      </w:pPr>
      <w:ins w:id="575" w:author="ernst bolt" w:date="2021-04-21T11:54:00Z">
        <w:r w:rsidRPr="00DD3D60">
          <w:t>The same data in terms of recorded tracks and time series of various parameters can be made available when simulating in real time. However, these data are usually used to support the conclusions and recommendations made by the navigator(s) participating the real-time simulations. Hence the results of real-time simulations are far more subjective compared to results of fast-time simulations.</w:t>
        </w:r>
      </w:ins>
    </w:p>
    <w:p w14:paraId="125D03F8" w14:textId="77777777" w:rsidR="0021488F" w:rsidRPr="00DD3D60" w:rsidRDefault="0021488F" w:rsidP="0021488F">
      <w:pPr>
        <w:pStyle w:val="BodyText"/>
        <w:ind w:left="360"/>
        <w:rPr>
          <w:ins w:id="576" w:author="ernst bolt" w:date="2021-04-21T11:54:00Z"/>
          <w:rStyle w:val="IntenseEmphasis"/>
        </w:rPr>
      </w:pPr>
      <w:ins w:id="577" w:author="ernst bolt" w:date="2021-04-21T11:54:00Z">
        <w:r w:rsidRPr="00DD3D60">
          <w:rPr>
            <w:rStyle w:val="IntenseEmphasis"/>
          </w:rPr>
          <w:t>Input requirements</w:t>
        </w:r>
      </w:ins>
    </w:p>
    <w:p w14:paraId="156DF027" w14:textId="77777777" w:rsidR="0021488F" w:rsidRPr="00DD3D60" w:rsidRDefault="0021488F" w:rsidP="0021488F">
      <w:pPr>
        <w:pStyle w:val="BodyText"/>
        <w:ind w:left="360"/>
        <w:rPr>
          <w:ins w:id="578" w:author="ernst bolt" w:date="2021-04-21T11:54:00Z"/>
        </w:rPr>
      </w:pPr>
      <w:ins w:id="579" w:author="ernst bolt" w:date="2021-04-21T11:54:00Z">
        <w:r w:rsidRPr="00DD3D60">
          <w:t xml:space="preserve">Dependent on the type of simulation; for fast-time simulation the definition of a desired track (position and speed profile), vessel manoeuvring model, autopilot parameters, environmental model, (land, bathymetry, wind, waves, tide, and current) is necessary.  </w:t>
        </w:r>
      </w:ins>
    </w:p>
    <w:p w14:paraId="35A2BE58" w14:textId="77777777" w:rsidR="0021488F" w:rsidRPr="00DD3D60" w:rsidRDefault="0021488F" w:rsidP="0021488F">
      <w:pPr>
        <w:pStyle w:val="BodyText"/>
        <w:ind w:left="360"/>
        <w:rPr>
          <w:ins w:id="580" w:author="ernst bolt" w:date="2021-04-21T11:54:00Z"/>
        </w:rPr>
      </w:pPr>
      <w:ins w:id="581" w:author="ernst bolt" w:date="2021-04-21T11:54:00Z">
        <w:r w:rsidRPr="00DD3D60">
          <w:t xml:space="preserve">For real-time simulation a visual model of the surroundings is added to the beforementioned input requirements along with an environment model updated with AtoN. More details are found in (IALA Guideline 1097). </w:t>
        </w:r>
      </w:ins>
    </w:p>
    <w:p w14:paraId="3F6CF5F5" w14:textId="77777777" w:rsidR="0021488F" w:rsidRPr="00DD3D60" w:rsidRDefault="0021488F" w:rsidP="0021488F">
      <w:pPr>
        <w:pStyle w:val="BodyText"/>
        <w:ind w:left="360"/>
        <w:rPr>
          <w:ins w:id="582" w:author="ernst bolt" w:date="2021-04-21T11:54:00Z"/>
          <w:rStyle w:val="IntenseEmphasis"/>
        </w:rPr>
      </w:pPr>
      <w:ins w:id="583" w:author="ernst bolt" w:date="2021-04-21T11:54:00Z">
        <w:r w:rsidRPr="00DD3D60">
          <w:rPr>
            <w:rStyle w:val="IntenseEmphasis"/>
          </w:rPr>
          <w:t>Strengths</w:t>
        </w:r>
      </w:ins>
    </w:p>
    <w:p w14:paraId="5224967D" w14:textId="77777777" w:rsidR="0021488F" w:rsidRPr="00DD3D60" w:rsidRDefault="0021488F" w:rsidP="0021488F">
      <w:pPr>
        <w:pStyle w:val="BodyText"/>
        <w:ind w:left="360"/>
        <w:rPr>
          <w:ins w:id="584" w:author="ernst bolt" w:date="2021-04-21T11:54:00Z"/>
        </w:rPr>
      </w:pPr>
      <w:ins w:id="585" w:author="ernst bolt" w:date="2021-04-21T11:54:00Z">
        <w:r w:rsidRPr="00DD3D60">
          <w:t>Using simulation techniques, the reaction of a human controller whether being virtual or real (i.e. navigator, helmsman and / or pilot) on simulated scenarios may be analysed. In particular real-time simulation provides the opportunity to bring stakeholders (pilots, port authorities, operators/ship owners, national authorities, etc.) together, hence leading to consensus on decisions.</w:t>
        </w:r>
      </w:ins>
    </w:p>
    <w:p w14:paraId="60AE151F" w14:textId="77777777" w:rsidR="0021488F" w:rsidRPr="00DD3D60" w:rsidRDefault="0021488F" w:rsidP="0021488F">
      <w:pPr>
        <w:pStyle w:val="BodyText"/>
        <w:ind w:left="360"/>
        <w:rPr>
          <w:ins w:id="586" w:author="ernst bolt" w:date="2021-04-21T11:54:00Z"/>
          <w:rStyle w:val="IntenseEmphasis"/>
        </w:rPr>
      </w:pPr>
      <w:ins w:id="587" w:author="ernst bolt" w:date="2021-04-21T11:54:00Z">
        <w:r w:rsidRPr="00DD3D60">
          <w:rPr>
            <w:rStyle w:val="IntenseEmphasis"/>
          </w:rPr>
          <w:t>Weaknesses</w:t>
        </w:r>
      </w:ins>
    </w:p>
    <w:p w14:paraId="116D2CB1" w14:textId="77777777" w:rsidR="0021488F" w:rsidRDefault="0021488F" w:rsidP="0021488F">
      <w:pPr>
        <w:ind w:left="360"/>
        <w:jc w:val="both"/>
        <w:rPr>
          <w:ins w:id="588" w:author="ernst bolt" w:date="2021-04-21T11:54:00Z"/>
          <w:sz w:val="22"/>
        </w:rPr>
      </w:pPr>
      <w:ins w:id="589" w:author="ernst bolt" w:date="2021-04-21T11:54:00Z">
        <w:r>
          <w:rPr>
            <w:sz w:val="22"/>
          </w:rPr>
          <w:t>O</w:t>
        </w:r>
        <w:r w:rsidRPr="00300325">
          <w:rPr>
            <w:sz w:val="22"/>
          </w:rPr>
          <w:t xml:space="preserve">ne should always bear in mind that a simulator is only a model of real life and not real life itself. </w:t>
        </w:r>
        <w:r>
          <w:rPr>
            <w:sz w:val="22"/>
          </w:rPr>
          <w:t>When</w:t>
        </w:r>
        <w:r w:rsidRPr="00300325">
          <w:rPr>
            <w:sz w:val="22"/>
          </w:rPr>
          <w:t xml:space="preserve"> using a ship manoeuvring simulator</w:t>
        </w:r>
        <w:r>
          <w:rPr>
            <w:sz w:val="22"/>
          </w:rPr>
          <w:t>,</w:t>
        </w:r>
        <w:r w:rsidRPr="00300325">
          <w:rPr>
            <w:sz w:val="22"/>
          </w:rPr>
          <w:t xml:space="preserve"> a large number of assumptions are made that </w:t>
        </w:r>
        <w:r>
          <w:rPr>
            <w:sz w:val="22"/>
          </w:rPr>
          <w:t>to</w:t>
        </w:r>
        <w:r w:rsidRPr="00300325">
          <w:rPr>
            <w:sz w:val="22"/>
          </w:rPr>
          <w:t xml:space="preserve"> smaller or larger </w:t>
        </w:r>
        <w:r>
          <w:rPr>
            <w:sz w:val="22"/>
          </w:rPr>
          <w:t>extent</w:t>
        </w:r>
        <w:r w:rsidRPr="00300325">
          <w:rPr>
            <w:sz w:val="22"/>
          </w:rPr>
          <w:t xml:space="preserve"> reduce the accuracy</w:t>
        </w:r>
        <w:r>
          <w:rPr>
            <w:sz w:val="22"/>
          </w:rPr>
          <w:t xml:space="preserve"> –</w:t>
        </w:r>
        <w:r w:rsidRPr="00300325">
          <w:rPr>
            <w:sz w:val="22"/>
          </w:rPr>
          <w:t xml:space="preserve"> or</w:t>
        </w:r>
        <w:r>
          <w:rPr>
            <w:sz w:val="22"/>
          </w:rPr>
          <w:t>,</w:t>
        </w:r>
        <w:r w:rsidRPr="00300325">
          <w:rPr>
            <w:sz w:val="22"/>
          </w:rPr>
          <w:t xml:space="preserve"> in other words</w:t>
        </w:r>
        <w:r>
          <w:rPr>
            <w:sz w:val="22"/>
          </w:rPr>
          <w:t>,</w:t>
        </w:r>
        <w:r w:rsidRPr="00300325">
          <w:rPr>
            <w:sz w:val="22"/>
          </w:rPr>
          <w:t xml:space="preserve"> how close the simulated scenarios are to real life. There will always be a discrepancy between the simulated/modelled world and real life. Hence, the goal is to always stay conservative when doing simulations and to know to what level a given assumption will impact the outcome and the conclusions. </w:t>
        </w:r>
        <w:commentRangeStart w:id="590"/>
        <w:r w:rsidRPr="00300325">
          <w:rPr>
            <w:sz w:val="22"/>
          </w:rPr>
          <w:t>All assumptions made, whether being a result of the accuracy of data or being a consequence of the level of mathematical modelling, will in the end limit the accuracy of the obtainable results. Hence, a ship manoeuvring simulator can provide conclusions and recommendations only to a certain level where each assumption made should be considered carefully.</w:t>
        </w:r>
        <w:commentRangeEnd w:id="590"/>
        <w:r>
          <w:rPr>
            <w:rStyle w:val="CommentReference"/>
          </w:rPr>
          <w:commentReference w:id="590"/>
        </w:r>
      </w:ins>
    </w:p>
    <w:p w14:paraId="24584164" w14:textId="77777777" w:rsidR="0021488F" w:rsidRPr="00300325" w:rsidRDefault="0021488F" w:rsidP="0021488F">
      <w:pPr>
        <w:ind w:left="360"/>
        <w:jc w:val="both"/>
        <w:rPr>
          <w:ins w:id="591" w:author="ernst bolt" w:date="2021-04-21T11:54:00Z"/>
          <w:sz w:val="22"/>
        </w:rPr>
      </w:pPr>
    </w:p>
    <w:p w14:paraId="68D170EB" w14:textId="77777777" w:rsidR="0021488F" w:rsidRPr="00300325" w:rsidRDefault="0021488F" w:rsidP="0021488F">
      <w:pPr>
        <w:pStyle w:val="BodyText"/>
        <w:ind w:left="360"/>
        <w:rPr>
          <w:ins w:id="592" w:author="ernst bolt" w:date="2021-04-21T11:54:00Z"/>
          <w:rFonts w:cstheme="minorHAnsi"/>
          <w:lang w:eastAsia="en-GB"/>
        </w:rPr>
      </w:pPr>
      <w:ins w:id="593" w:author="ernst bolt" w:date="2021-04-21T11:54:00Z">
        <w:r w:rsidRPr="00DD3D60">
          <w:t>The translation of the results produced by a limited number of navigators</w:t>
        </w:r>
        <w:r>
          <w:t>, who are confronted with the same situation within a limited time span,</w:t>
        </w:r>
        <w:r w:rsidRPr="00DD3D60">
          <w:t xml:space="preserve"> to the entire population of mariners </w:t>
        </w:r>
        <w:r>
          <w:t xml:space="preserve">that may see this situation for the first time, </w:t>
        </w:r>
        <w:r w:rsidRPr="00DD3D60">
          <w:t xml:space="preserve">may in theory lead to conclusions resulting in too </w:t>
        </w:r>
        <w:r>
          <w:t>small</w:t>
        </w:r>
        <w:r w:rsidRPr="00DD3D60">
          <w:t xml:space="preserve"> safety margin</w:t>
        </w:r>
        <w:r>
          <w:t>s</w:t>
        </w:r>
        <w:r w:rsidRPr="00DD3D60">
          <w:t>. In prac</w:t>
        </w:r>
        <w:r w:rsidRPr="00DD3D60">
          <w:rPr>
            <w:rFonts w:cstheme="minorHAnsi"/>
          </w:rPr>
          <w:t xml:space="preserve">tice, this is taken into account </w:t>
        </w:r>
        <w:r>
          <w:rPr>
            <w:rFonts w:cstheme="minorHAnsi"/>
          </w:rPr>
          <w:t xml:space="preserve">by the requirement that </w:t>
        </w:r>
        <w:r w:rsidRPr="002761BF">
          <w:rPr>
            <w:rFonts w:cstheme="minorHAnsi"/>
            <w:lang w:eastAsia="en-GB"/>
          </w:rPr>
          <w:t>there should at all times be sufficient controlling options left to cope with unforeseen situations or to correct errors of judgement</w:t>
        </w:r>
        <w:r>
          <w:rPr>
            <w:rFonts w:cstheme="minorHAnsi"/>
            <w:lang w:eastAsia="en-GB"/>
          </w:rPr>
          <w:t xml:space="preserve">. </w:t>
        </w:r>
        <w:r w:rsidRPr="006B4065">
          <w:rPr>
            <w:rFonts w:cstheme="minorHAnsi"/>
            <w:lang w:eastAsia="en-GB"/>
          </w:rPr>
          <w:t>In other words,</w:t>
        </w:r>
        <w:r w:rsidRPr="00DD3D60">
          <w:rPr>
            <w:rFonts w:cstheme="minorHAnsi"/>
          </w:rPr>
          <w:t xml:space="preserve"> </w:t>
        </w:r>
        <w:r w:rsidRPr="00CC0BC7">
          <w:rPr>
            <w:rFonts w:cstheme="minorHAnsi"/>
            <w:lang w:eastAsia="en-GB"/>
          </w:rPr>
          <w:t xml:space="preserve">that </w:t>
        </w:r>
        <w:r>
          <w:rPr>
            <w:rFonts w:cstheme="minorHAnsi"/>
            <w:lang w:eastAsia="en-GB"/>
          </w:rPr>
          <w:t>the</w:t>
        </w:r>
        <w:r w:rsidRPr="00CC0BC7">
          <w:rPr>
            <w:rFonts w:cstheme="minorHAnsi"/>
            <w:lang w:eastAsia="en-GB"/>
          </w:rPr>
          <w:t xml:space="preserve"> available controls</w:t>
        </w:r>
        <w:r>
          <w:rPr>
            <w:rFonts w:cstheme="minorHAnsi"/>
            <w:lang w:eastAsia="en-GB"/>
          </w:rPr>
          <w:t xml:space="preserve"> (rudder and engine, tugs)</w:t>
        </w:r>
        <w:r w:rsidRPr="00CC0BC7">
          <w:rPr>
            <w:rFonts w:cstheme="minorHAnsi"/>
            <w:lang w:eastAsia="en-GB"/>
          </w:rPr>
          <w:t xml:space="preserve"> are at no stage required to their full </w:t>
        </w:r>
        <w:r>
          <w:rPr>
            <w:rFonts w:cstheme="minorHAnsi"/>
            <w:lang w:eastAsia="en-GB"/>
          </w:rPr>
          <w:t>potential</w:t>
        </w:r>
        <w:r w:rsidRPr="00CC0BC7">
          <w:rPr>
            <w:rFonts w:cstheme="minorHAnsi"/>
            <w:lang w:eastAsia="en-GB"/>
          </w:rPr>
          <w:t xml:space="preserve"> during a prolonged time</w:t>
        </w:r>
        <w:r>
          <w:rPr>
            <w:rFonts w:cstheme="minorHAnsi"/>
            <w:lang w:eastAsia="en-GB"/>
          </w:rPr>
          <w:t>.</w:t>
        </w:r>
        <w:r w:rsidRPr="00300325">
          <w:rPr>
            <w:rFonts w:cstheme="minorHAnsi"/>
            <w:lang w:eastAsia="en-GB"/>
          </w:rPr>
          <w:t xml:space="preserve"> Hence, conclusions and recommendations will </w:t>
        </w:r>
        <w:r w:rsidRPr="00DD3D60">
          <w:rPr>
            <w:rFonts w:cstheme="minorHAnsi"/>
            <w:lang w:eastAsia="en-GB"/>
          </w:rPr>
          <w:t xml:space="preserve">most likely </w:t>
        </w:r>
        <w:r w:rsidRPr="00300325">
          <w:rPr>
            <w:rFonts w:cstheme="minorHAnsi"/>
            <w:lang w:eastAsia="en-GB"/>
          </w:rPr>
          <w:t>always be conservative with sufficient safety margin.</w:t>
        </w:r>
      </w:ins>
    </w:p>
    <w:p w14:paraId="45E5CE2C" w14:textId="77777777" w:rsidR="0021488F" w:rsidRPr="00DD3D60" w:rsidRDefault="0021488F" w:rsidP="0021488F">
      <w:pPr>
        <w:pStyle w:val="BodyText"/>
        <w:ind w:left="360"/>
        <w:rPr>
          <w:ins w:id="594" w:author="ernst bolt" w:date="2021-04-21T11:54:00Z"/>
        </w:rPr>
      </w:pPr>
    </w:p>
    <w:p w14:paraId="57DD6584" w14:textId="7EC66A04" w:rsidR="00B877EB" w:rsidRPr="00DD3D60" w:rsidDel="0021488F" w:rsidRDefault="00B877EB">
      <w:pPr>
        <w:pStyle w:val="BodyText"/>
        <w:rPr>
          <w:del w:id="595" w:author="ernst bolt" w:date="2021-04-21T11:54:00Z"/>
        </w:rPr>
        <w:pPrChange w:id="596" w:author="Edward Rogers" w:date="2021-03-11T12:36:00Z">
          <w:pPr>
            <w:pStyle w:val="BodyText"/>
            <w:ind w:left="473"/>
          </w:pPr>
        </w:pPrChange>
      </w:pPr>
    </w:p>
    <w:p w14:paraId="04EFF809" w14:textId="1DC37C7C" w:rsidR="00F07085" w:rsidRPr="00DD3D60" w:rsidDel="0021488F" w:rsidRDefault="004C4033" w:rsidP="00F07085">
      <w:pPr>
        <w:pStyle w:val="Heading2"/>
        <w:ind w:left="576" w:hanging="576"/>
        <w:rPr>
          <w:del w:id="597" w:author="ernst bolt" w:date="2021-04-21T11:54:00Z"/>
        </w:rPr>
      </w:pPr>
      <w:bookmarkStart w:id="598" w:name="_Toc53744595"/>
      <w:ins w:id="599" w:author="Cathrine Maria Steenberg" w:date="2021-04-06T12:12:00Z">
        <w:del w:id="600" w:author="ernst bolt" w:date="2021-04-21T11:54:00Z">
          <w:r w:rsidRPr="00DD3D60" w:rsidDel="0021488F">
            <w:delText xml:space="preserve">Navigational </w:delText>
          </w:r>
        </w:del>
      </w:ins>
      <w:del w:id="601" w:author="ernst bolt" w:date="2021-04-21T11:54:00Z">
        <w:r w:rsidR="00F07085" w:rsidRPr="00DD3D60" w:rsidDel="0021488F">
          <w:delText>Simulation</w:delText>
        </w:r>
        <w:bookmarkEnd w:id="598"/>
      </w:del>
    </w:p>
    <w:p w14:paraId="050B1769" w14:textId="6F8B6C46" w:rsidR="00F07085" w:rsidRPr="00DD3D60" w:rsidDel="0021488F" w:rsidRDefault="00F07085" w:rsidP="00F07085">
      <w:pPr>
        <w:pStyle w:val="Heading2separationline"/>
        <w:rPr>
          <w:del w:id="602" w:author="ernst bolt" w:date="2021-04-21T11:54:00Z"/>
        </w:rPr>
      </w:pPr>
    </w:p>
    <w:p w14:paraId="158DDC15" w14:textId="18FE9C9C" w:rsidR="00F07085" w:rsidRPr="00DD3D60" w:rsidDel="0021488F" w:rsidRDefault="00F07085" w:rsidP="00F07085">
      <w:pPr>
        <w:pStyle w:val="BodyText"/>
        <w:rPr>
          <w:del w:id="603" w:author="ernst bolt" w:date="2021-04-21T11:54:00Z"/>
        </w:rPr>
      </w:pPr>
      <w:del w:id="604" w:author="ernst bolt" w:date="2021-04-21T11:54:00Z">
        <w:r w:rsidRPr="00DD3D60" w:rsidDel="0021488F">
          <w:delText>Simulation (</w:delText>
        </w:r>
      </w:del>
      <w:ins w:id="605" w:author="Cathrine Maria Steenberg" w:date="2021-04-06T15:16:00Z">
        <w:del w:id="606" w:author="ernst bolt" w:date="2021-04-21T11:54:00Z">
          <w:r w:rsidR="003E3436" w:rsidRPr="00DD3D60" w:rsidDel="0021488F">
            <w:delText>58</w:delText>
          </w:r>
        </w:del>
      </w:ins>
      <w:del w:id="607" w:author="ernst bolt" w:date="2020-10-19T16:37:00Z">
        <w:r w:rsidRPr="00DD3D60" w:rsidDel="00C27F83">
          <w:delText xml:space="preserve">ref$$, </w:delText>
        </w:r>
      </w:del>
      <w:del w:id="608" w:author="ernst bolt" w:date="2021-04-21T11:54:00Z">
        <w:r w:rsidRPr="00DD3D60" w:rsidDel="0021488F">
          <w:delText xml:space="preserve">) may </w:delText>
        </w:r>
      </w:del>
      <w:del w:id="609" w:author="ernst bolt" w:date="2021-04-10T15:28:00Z">
        <w:r w:rsidRPr="00DD3D60" w:rsidDel="00017E3F">
          <w:delText xml:space="preserve">come in </w:delText>
        </w:r>
      </w:del>
      <w:ins w:id="610" w:author="Cathrine Maria Steenberg" w:date="2021-04-06T12:13:00Z">
        <w:del w:id="611" w:author="ernst bolt" w:date="2021-04-21T11:54:00Z">
          <w:r w:rsidR="004C4033" w:rsidRPr="00DD3D60" w:rsidDel="0021488F">
            <w:delText>both quantitative and qualitative</w:delText>
          </w:r>
        </w:del>
      </w:ins>
      <w:del w:id="612" w:author="ernst bolt" w:date="2021-04-21T11:54:00Z">
        <w:r w:rsidRPr="00DD3D60" w:rsidDel="0021488F">
          <w:delText xml:space="preserve">different </w:delText>
        </w:r>
      </w:del>
      <w:del w:id="613" w:author="ernst bolt" w:date="2021-04-10T15:30:00Z">
        <w:r w:rsidRPr="00DD3D60" w:rsidDel="00017E3F">
          <w:delText>forms</w:delText>
        </w:r>
      </w:del>
      <w:del w:id="614" w:author="ernst bolt" w:date="2021-04-21T11:54:00Z">
        <w:r w:rsidRPr="00DD3D60" w:rsidDel="0021488F">
          <w:delText>:</w:delText>
        </w:r>
      </w:del>
    </w:p>
    <w:p w14:paraId="7E40C94C" w14:textId="5B6E4A8E" w:rsidR="00F07085" w:rsidRPr="00DD3D60" w:rsidDel="00C27F83" w:rsidRDefault="00F07085" w:rsidP="00F07085">
      <w:pPr>
        <w:pStyle w:val="BodyText"/>
        <w:numPr>
          <w:ilvl w:val="0"/>
          <w:numId w:val="57"/>
        </w:numPr>
        <w:rPr>
          <w:del w:id="615" w:author="ernst bolt" w:date="2020-10-19T16:28:00Z"/>
          <w:highlight w:val="yellow"/>
        </w:rPr>
      </w:pPr>
      <w:del w:id="616" w:author="ernst bolt" w:date="2020-10-19T16:28:00Z">
        <w:r w:rsidRPr="00DD3D60" w:rsidDel="00C27F83">
          <w:rPr>
            <w:highlight w:val="yellow"/>
          </w:rPr>
          <w:delText>Traffic simulation</w:delText>
        </w:r>
      </w:del>
    </w:p>
    <w:p w14:paraId="1677673E" w14:textId="5375F2B8" w:rsidR="00F07085" w:rsidRPr="00DD3D60" w:rsidDel="0021488F" w:rsidRDefault="00F07085" w:rsidP="00F07085">
      <w:pPr>
        <w:pStyle w:val="BodyText"/>
        <w:numPr>
          <w:ilvl w:val="0"/>
          <w:numId w:val="57"/>
        </w:numPr>
        <w:rPr>
          <w:del w:id="617" w:author="ernst bolt" w:date="2021-04-21T11:54:00Z"/>
        </w:rPr>
      </w:pPr>
      <w:del w:id="618" w:author="ernst bolt" w:date="2021-04-21T11:54:00Z">
        <w:r w:rsidRPr="00DD3D60" w:rsidDel="0021488F">
          <w:delText>Fast-time manoeuvring simulation</w:delText>
        </w:r>
      </w:del>
    </w:p>
    <w:p w14:paraId="7DC06819" w14:textId="51EA57DB" w:rsidR="00F07085" w:rsidRPr="00DD3D60" w:rsidDel="0021488F" w:rsidRDefault="004C4033" w:rsidP="00F07085">
      <w:pPr>
        <w:pStyle w:val="BodyText"/>
        <w:numPr>
          <w:ilvl w:val="0"/>
          <w:numId w:val="57"/>
        </w:numPr>
        <w:rPr>
          <w:del w:id="619" w:author="ernst bolt" w:date="2021-04-21T11:54:00Z"/>
        </w:rPr>
      </w:pPr>
      <w:ins w:id="620" w:author="Cathrine Maria Steenberg" w:date="2021-04-06T12:12:00Z">
        <w:del w:id="621" w:author="ernst bolt" w:date="2021-04-21T11:54:00Z">
          <w:r w:rsidRPr="00DD3D60" w:rsidDel="0021488F">
            <w:delText>Real-time manoeuvring</w:delText>
          </w:r>
        </w:del>
      </w:ins>
      <w:del w:id="622" w:author="ernst bolt" w:date="2021-04-21T11:54:00Z">
        <w:r w:rsidR="00F07085" w:rsidRPr="00DD3D60" w:rsidDel="0021488F">
          <w:delText>Bridge simulation</w:delText>
        </w:r>
      </w:del>
    </w:p>
    <w:p w14:paraId="59667839" w14:textId="7FF235D7" w:rsidR="00F07085" w:rsidRPr="00DD3D60" w:rsidDel="0021488F" w:rsidRDefault="00F07085" w:rsidP="004C4033">
      <w:pPr>
        <w:pStyle w:val="BodyText"/>
        <w:numPr>
          <w:ilvl w:val="0"/>
          <w:numId w:val="57"/>
        </w:numPr>
        <w:rPr>
          <w:del w:id="623" w:author="ernst bolt" w:date="2021-04-21T11:54:00Z"/>
        </w:rPr>
      </w:pPr>
      <w:del w:id="624" w:author="ernst bolt" w:date="2021-04-21T11:54:00Z">
        <w:r w:rsidRPr="00DD3D60" w:rsidDel="0021488F">
          <w:lastRenderedPageBreak/>
          <w:delText>AtoN simulation</w:delText>
        </w:r>
      </w:del>
    </w:p>
    <w:p w14:paraId="4B1F0756" w14:textId="07AAC9A8" w:rsidR="00F07085" w:rsidRPr="00DD3D60" w:rsidDel="0021488F" w:rsidRDefault="00F07085" w:rsidP="00F07085">
      <w:pPr>
        <w:pStyle w:val="BodyText"/>
        <w:ind w:left="113"/>
        <w:rPr>
          <w:del w:id="625" w:author="ernst bolt" w:date="2021-04-21T11:54:00Z"/>
        </w:rPr>
      </w:pPr>
      <w:del w:id="626" w:author="ernst bolt" w:date="2021-04-10T15:31:00Z">
        <w:r w:rsidRPr="00DD3D60" w:rsidDel="00017E3F">
          <w:delText xml:space="preserve">and </w:delText>
        </w:r>
      </w:del>
      <w:del w:id="627" w:author="ernst bolt" w:date="2021-04-21T11:54:00Z">
        <w:r w:rsidRPr="00DD3D60" w:rsidDel="0021488F">
          <w:delText>may be combined,</w:delText>
        </w:r>
      </w:del>
      <w:ins w:id="628" w:author="Cathrine Maria Steenberg" w:date="2021-04-06T12:14:00Z">
        <w:del w:id="629" w:author="ernst bolt" w:date="2021-04-21T11:54:00Z">
          <w:r w:rsidR="00C00844" w:rsidRPr="00DD3D60" w:rsidDel="0021488F">
            <w:delText xml:space="preserve"> as part of the risk assessment proces</w:delText>
          </w:r>
        </w:del>
      </w:ins>
      <w:ins w:id="630" w:author="Cathrine Maria Steenberg" w:date="2021-04-06T15:19:00Z">
        <w:del w:id="631" w:author="ernst bolt" w:date="2021-04-21T11:54:00Z">
          <w:r w:rsidR="009C4FDD" w:rsidRPr="00DD3D60" w:rsidDel="0021488F">
            <w:delText>s</w:delText>
          </w:r>
        </w:del>
      </w:ins>
      <w:del w:id="632" w:author="ernst bolt" w:date="2021-04-21T11:54:00Z">
        <w:r w:rsidRPr="00DD3D60" w:rsidDel="0021488F">
          <w:delText xml:space="preserve"> e.g. a bridge simulation with integrated AtoN simulation.</w:delText>
        </w:r>
      </w:del>
      <w:ins w:id="633" w:author="Cathrine Maria Steenberg" w:date="2021-04-06T12:14:00Z">
        <w:del w:id="634" w:author="ernst bolt" w:date="2021-04-21T11:54:00Z">
          <w:r w:rsidR="00C00844" w:rsidRPr="00DD3D60" w:rsidDel="0021488F">
            <w:delText xml:space="preserve"> Fast-time manoe</w:delText>
          </w:r>
        </w:del>
      </w:ins>
      <w:ins w:id="635" w:author="Cathrine Maria Steenberg" w:date="2021-04-06T12:15:00Z">
        <w:del w:id="636" w:author="ernst bolt" w:date="2021-04-21T11:54:00Z">
          <w:r w:rsidR="00C00844" w:rsidRPr="00DD3D60" w:rsidDel="0021488F">
            <w:delText>u</w:delText>
          </w:r>
        </w:del>
      </w:ins>
      <w:ins w:id="637" w:author="Cathrine Maria Steenberg" w:date="2021-04-06T12:14:00Z">
        <w:del w:id="638" w:author="ernst bolt" w:date="2021-04-21T11:54:00Z">
          <w:r w:rsidR="00C00844" w:rsidRPr="00DD3D60" w:rsidDel="0021488F">
            <w:delText xml:space="preserve">vring simulation </w:delText>
          </w:r>
        </w:del>
      </w:ins>
      <w:ins w:id="639" w:author="Cathrine Maria Steenberg" w:date="2021-04-06T12:15:00Z">
        <w:del w:id="640" w:author="ernst bolt" w:date="2021-04-21T11:54:00Z">
          <w:r w:rsidR="00C00844" w:rsidRPr="00DD3D60" w:rsidDel="0021488F">
            <w:delText xml:space="preserve">is carried out by a virtual navigator that </w:delText>
          </w:r>
        </w:del>
      </w:ins>
      <w:ins w:id="641" w:author="Cathrine Maria Steenberg" w:date="2021-04-06T12:16:00Z">
        <w:del w:id="642" w:author="ernst bolt" w:date="2021-04-21T11:54:00Z">
          <w:r w:rsidR="00C00844" w:rsidRPr="00DD3D60" w:rsidDel="0021488F">
            <w:delText xml:space="preserve">sails a vessel through a </w:delText>
          </w:r>
        </w:del>
      </w:ins>
      <w:ins w:id="643" w:author="Cathrine Maria Steenberg" w:date="2021-04-06T12:17:00Z">
        <w:del w:id="644" w:author="ernst bolt" w:date="2021-04-21T11:54:00Z">
          <w:r w:rsidR="00C00844" w:rsidRPr="00DD3D60" w:rsidDel="0021488F">
            <w:delText xml:space="preserve">specific </w:delText>
          </w:r>
        </w:del>
      </w:ins>
      <w:ins w:id="645" w:author="Cathrine Maria Steenberg" w:date="2021-04-06T12:16:00Z">
        <w:del w:id="646" w:author="ernst bolt" w:date="2021-04-21T11:54:00Z">
          <w:r w:rsidR="00C00844" w:rsidRPr="00DD3D60" w:rsidDel="0021488F">
            <w:delText>area,</w:delText>
          </w:r>
        </w:del>
      </w:ins>
      <w:ins w:id="647" w:author="Cathrine Maria Steenberg" w:date="2021-04-06T12:17:00Z">
        <w:del w:id="648" w:author="ernst bolt" w:date="2021-04-21T11:54:00Z">
          <w:r w:rsidR="00C00844" w:rsidRPr="00DD3D60" w:rsidDel="0021488F">
            <w:delText xml:space="preserve"> navigational channel, etc</w:delText>
          </w:r>
        </w:del>
      </w:ins>
      <w:ins w:id="649" w:author="Cathrine Maria Steenberg" w:date="2021-04-06T12:18:00Z">
        <w:del w:id="650" w:author="ernst bolt" w:date="2021-04-21T11:54:00Z">
          <w:r w:rsidR="00C00844" w:rsidRPr="00DD3D60" w:rsidDel="0021488F">
            <w:delText>. in fast time, producing a lar</w:delText>
          </w:r>
        </w:del>
      </w:ins>
      <w:ins w:id="651" w:author="Cathrine Maria Steenberg" w:date="2021-04-06T12:20:00Z">
        <w:del w:id="652" w:author="ernst bolt" w:date="2021-04-21T11:54:00Z">
          <w:r w:rsidR="00C00844" w:rsidRPr="00DD3D60" w:rsidDel="0021488F">
            <w:delText>g</w:delText>
          </w:r>
        </w:del>
      </w:ins>
      <w:ins w:id="653" w:author="Cathrine Maria Steenberg" w:date="2021-04-06T12:18:00Z">
        <w:del w:id="654" w:author="ernst bolt" w:date="2021-04-21T11:54:00Z">
          <w:r w:rsidR="00C00844" w:rsidRPr="00DD3D60" w:rsidDel="0021488F">
            <w:delText xml:space="preserve">e number of sailings </w:delText>
          </w:r>
        </w:del>
      </w:ins>
      <w:ins w:id="655" w:author="Cathrine Maria Steenberg" w:date="2021-04-06T12:20:00Z">
        <w:del w:id="656" w:author="ernst bolt" w:date="2021-04-21T11:54:00Z">
          <w:r w:rsidR="00C00844" w:rsidRPr="00DD3D60" w:rsidDel="0021488F">
            <w:delText xml:space="preserve">for </w:delText>
          </w:r>
        </w:del>
      </w:ins>
      <w:ins w:id="657" w:author="Cathrine Maria Steenberg" w:date="2021-04-06T12:21:00Z">
        <w:del w:id="658" w:author="ernst bolt" w:date="2021-04-21T11:54:00Z">
          <w:r w:rsidR="00C00844" w:rsidRPr="00DD3D60" w:rsidDel="0021488F">
            <w:delText xml:space="preserve">each possible scenario of ship types, weather conditions, loading conditions, etc. </w:delText>
          </w:r>
        </w:del>
      </w:ins>
      <w:ins w:id="659" w:author="Cathrine Maria Steenberg" w:date="2021-04-06T12:18:00Z">
        <w:del w:id="660" w:author="ernst bolt" w:date="2021-04-21T11:54:00Z">
          <w:r w:rsidR="00C00844" w:rsidRPr="00DD3D60" w:rsidDel="0021488F">
            <w:delText>within a short period of time, hence the qua</w:delText>
          </w:r>
        </w:del>
      </w:ins>
      <w:ins w:id="661" w:author="Cathrine Maria Steenberg" w:date="2021-04-06T12:21:00Z">
        <w:del w:id="662" w:author="ernst bolt" w:date="2021-04-10T15:32:00Z">
          <w:r w:rsidR="00C00844" w:rsidRPr="00DD3D60" w:rsidDel="00017E3F">
            <w:delText>l</w:delText>
          </w:r>
        </w:del>
      </w:ins>
      <w:ins w:id="663" w:author="Cathrine Maria Steenberg" w:date="2021-04-06T12:18:00Z">
        <w:del w:id="664" w:author="ernst bolt" w:date="2021-04-10T15:32:00Z">
          <w:r w:rsidR="00C00844" w:rsidRPr="00DD3D60" w:rsidDel="00017E3F">
            <w:delText>i</w:delText>
          </w:r>
        </w:del>
        <w:del w:id="665" w:author="ernst bolt" w:date="2021-04-21T11:54:00Z">
          <w:r w:rsidR="00C00844" w:rsidRPr="00DD3D60" w:rsidDel="0021488F">
            <w:delText>tative approach.</w:delText>
          </w:r>
        </w:del>
      </w:ins>
      <w:ins w:id="666" w:author="Cathrine Maria Steenberg" w:date="2021-04-06T12:19:00Z">
        <w:del w:id="667" w:author="ernst bolt" w:date="2021-04-21T11:54:00Z">
          <w:r w:rsidR="00C00844" w:rsidRPr="00DD3D60" w:rsidDel="0021488F">
            <w:delText xml:space="preserve"> In real-time simulation, the vessels is controlled by a real navigator, typically producing f</w:delText>
          </w:r>
        </w:del>
      </w:ins>
      <w:ins w:id="668" w:author="Cathrine Maria Steenberg" w:date="2021-04-06T12:20:00Z">
        <w:del w:id="669" w:author="ernst bolt" w:date="2021-04-21T11:54:00Z">
          <w:r w:rsidR="00C00844" w:rsidRPr="00DD3D60" w:rsidDel="0021488F">
            <w:delText>ewer simulations, not necessarily covering all possible scenarios</w:delText>
          </w:r>
        </w:del>
      </w:ins>
      <w:ins w:id="670" w:author="Cathrine Maria Steenberg" w:date="2021-04-06T12:21:00Z">
        <w:del w:id="671" w:author="ernst bolt" w:date="2021-04-21T11:54:00Z">
          <w:r w:rsidR="00C00844" w:rsidRPr="00DD3D60" w:rsidDel="0021488F">
            <w:delText>, he</w:delText>
          </w:r>
        </w:del>
      </w:ins>
      <w:ins w:id="672" w:author="Cathrine Maria Steenberg" w:date="2021-04-06T12:22:00Z">
        <w:del w:id="673" w:author="ernst bolt" w:date="2021-04-21T11:54:00Z">
          <w:r w:rsidR="00C00844" w:rsidRPr="00DD3D60" w:rsidDel="0021488F">
            <w:delText>nce the qualitative approach.</w:delText>
          </w:r>
        </w:del>
      </w:ins>
      <w:del w:id="674" w:author="ernst bolt" w:date="2021-04-21T11:54:00Z">
        <w:r w:rsidRPr="00DD3D60" w:rsidDel="0021488F">
          <w:delText xml:space="preserve"> </w:delText>
        </w:r>
        <w:r w:rsidR="003304FF" w:rsidRPr="00DD3D60" w:rsidDel="0021488F">
          <w:delText xml:space="preserve">Which type of simulation is to be used, depends on the </w:delText>
        </w:r>
      </w:del>
      <w:ins w:id="675" w:author="Cathrine Maria Steenberg" w:date="2021-04-06T12:22:00Z">
        <w:del w:id="676" w:author="ernst bolt" w:date="2021-04-21T11:54:00Z">
          <w:r w:rsidR="00C00844" w:rsidRPr="00DD3D60" w:rsidDel="0021488F">
            <w:delText>objectives</w:delText>
          </w:r>
        </w:del>
      </w:ins>
      <w:del w:id="677" w:author="ernst bolt" w:date="2021-04-21T11:54:00Z">
        <w:r w:rsidR="003304FF" w:rsidRPr="00DD3D60" w:rsidDel="0021488F">
          <w:delText>type of questions that the simulation needs to address</w:delText>
        </w:r>
        <w:r w:rsidRPr="00DD3D60" w:rsidDel="0021488F">
          <w:delText xml:space="preserve">. </w:delText>
        </w:r>
      </w:del>
      <w:ins w:id="678" w:author="Cathrine Maria Steenberg" w:date="2021-04-06T12:24:00Z">
        <w:del w:id="679" w:author="ernst bolt" w:date="2021-04-21T11:54:00Z">
          <w:r w:rsidR="00362C62" w:rsidRPr="00DD3D60" w:rsidDel="0021488F">
            <w:delText>Especially. Real-time</w:delText>
          </w:r>
        </w:del>
      </w:ins>
      <w:del w:id="680" w:author="ernst bolt" w:date="2021-04-21T11:54:00Z">
        <w:r w:rsidR="00FD712B" w:rsidRPr="00DD3D60" w:rsidDel="0021488F">
          <w:delText>A</w:delText>
        </w:r>
        <w:r w:rsidR="001C2BE9" w:rsidRPr="00DD3D60" w:rsidDel="0021488F">
          <w:delText xml:space="preserve"> simulation may be useful to demonstrate</w:delText>
        </w:r>
        <w:r w:rsidR="00FD712B" w:rsidRPr="00DD3D60" w:rsidDel="0021488F">
          <w:delText xml:space="preserve"> possible effects to </w:delText>
        </w:r>
      </w:del>
      <w:ins w:id="681" w:author="Cathrine Maria Steenberg" w:date="2021-04-06T12:23:00Z">
        <w:del w:id="682" w:author="ernst bolt" w:date="2021-04-21T11:54:00Z">
          <w:r w:rsidR="00C00844" w:rsidRPr="00DD3D60" w:rsidDel="0021488F">
            <w:delText>stakeholders</w:delText>
          </w:r>
        </w:del>
      </w:ins>
      <w:del w:id="683" w:author="ernst bolt" w:date="2021-04-21T11:54:00Z">
        <w:r w:rsidR="00FD712B" w:rsidRPr="00DD3D60" w:rsidDel="0021488F">
          <w:delText xml:space="preserve">a broader audience. However, when used as an instrument to determine risk levels and effectiveness of </w:delText>
        </w:r>
      </w:del>
      <w:ins w:id="684" w:author="Cathrine Maria Steenberg" w:date="2021-04-06T12:26:00Z">
        <w:del w:id="685" w:author="ernst bolt" w:date="2021-04-21T11:54:00Z">
          <w:r w:rsidR="00362C62" w:rsidRPr="00DD3D60" w:rsidDel="0021488F">
            <w:delText>risk control options</w:delText>
          </w:r>
        </w:del>
      </w:ins>
      <w:del w:id="686" w:author="ernst bolt" w:date="2021-04-21T11:54:00Z">
        <w:r w:rsidR="00FD712B" w:rsidRPr="00DD3D60" w:rsidDel="0021488F">
          <w:delText xml:space="preserve">RCOs, it is essential to verify that the simulation </w:delText>
        </w:r>
        <w:r w:rsidR="00FD0FF9" w:rsidRPr="00DD3D60" w:rsidDel="0021488F">
          <w:delText>setup</w:delText>
        </w:r>
        <w:r w:rsidR="00FD712B" w:rsidRPr="00DD3D60" w:rsidDel="0021488F">
          <w:delText xml:space="preserve"> is able to </w:delText>
        </w:r>
        <w:r w:rsidR="00FD0FF9" w:rsidRPr="00DD3D60" w:rsidDel="0021488F">
          <w:delText>grasp the relevant aspects.</w:delText>
        </w:r>
      </w:del>
      <w:ins w:id="687" w:author="Cathrine Maria Steenberg" w:date="2021-04-06T12:26:00Z">
        <w:del w:id="688" w:author="ernst bolt" w:date="2021-04-21T11:54:00Z">
          <w:r w:rsidR="00362C62" w:rsidRPr="00DD3D60" w:rsidDel="0021488F">
            <w:delText xml:space="preserve">As an example, </w:delText>
          </w:r>
        </w:del>
      </w:ins>
      <w:ins w:id="689" w:author="Cathrine Maria Steenberg" w:date="2021-04-06T12:27:00Z">
        <w:del w:id="690" w:author="ernst bolt" w:date="2021-04-21T11:54:00Z">
          <w:r w:rsidR="00362C62" w:rsidRPr="00DD3D60" w:rsidDel="0021488F">
            <w:delText>the vessel</w:delText>
          </w:r>
        </w:del>
      </w:ins>
      <w:ins w:id="691" w:author="Cathrine Maria Steenberg" w:date="2021-04-06T12:28:00Z">
        <w:del w:id="692" w:author="ernst bolt" w:date="2021-04-21T11:54:00Z">
          <w:r w:rsidR="00362C62" w:rsidRPr="00DD3D60" w:rsidDel="0021488F">
            <w:delText xml:space="preserve">, the environment such as </w:delText>
          </w:r>
        </w:del>
      </w:ins>
      <w:ins w:id="693" w:author="Cathrine Maria Steenberg" w:date="2021-04-06T12:29:00Z">
        <w:del w:id="694" w:author="ernst bolt" w:date="2021-04-21T11:54:00Z">
          <w:r w:rsidR="00362C62" w:rsidRPr="00DD3D60" w:rsidDel="0021488F">
            <w:delText xml:space="preserve">bathymetry, </w:delText>
          </w:r>
        </w:del>
      </w:ins>
      <w:ins w:id="695" w:author="Cathrine Maria Steenberg" w:date="2021-04-06T12:28:00Z">
        <w:del w:id="696" w:author="ernst bolt" w:date="2021-04-21T11:54:00Z">
          <w:r w:rsidR="00362C62" w:rsidRPr="00DD3D60" w:rsidDel="0021488F">
            <w:delText>wa</w:delText>
          </w:r>
        </w:del>
      </w:ins>
      <w:ins w:id="697" w:author="Cathrine Maria Steenberg" w:date="2021-04-06T12:29:00Z">
        <w:del w:id="698" w:author="ernst bolt" w:date="2021-04-21T11:54:00Z">
          <w:r w:rsidR="00362C62" w:rsidRPr="00DD3D60" w:rsidDel="0021488F">
            <w:delText>ves, current and wind</w:delText>
          </w:r>
        </w:del>
      </w:ins>
      <w:ins w:id="699" w:author="Cathrine Maria Steenberg" w:date="2021-04-06T12:30:00Z">
        <w:del w:id="700" w:author="ernst bolt" w:date="2021-04-21T11:54:00Z">
          <w:r w:rsidR="00362C62" w:rsidRPr="00DD3D60" w:rsidDel="0021488F">
            <w:delText>, and AtoN</w:delText>
          </w:r>
        </w:del>
      </w:ins>
      <w:ins w:id="701" w:author="Cathrine Maria Steenberg" w:date="2021-04-06T12:27:00Z">
        <w:del w:id="702" w:author="ernst bolt" w:date="2021-04-21T11:54:00Z">
          <w:r w:rsidR="00362C62" w:rsidRPr="00DD3D60" w:rsidDel="0021488F">
            <w:delText xml:space="preserve"> should be modelled </w:delText>
          </w:r>
        </w:del>
      </w:ins>
      <w:ins w:id="703" w:author="Cathrine Maria Steenberg" w:date="2021-04-06T12:28:00Z">
        <w:del w:id="704" w:author="ernst bolt" w:date="2021-04-21T11:54:00Z">
          <w:r w:rsidR="00362C62" w:rsidRPr="00DD3D60" w:rsidDel="0021488F">
            <w:delText>with adequate accuracy</w:delText>
          </w:r>
        </w:del>
      </w:ins>
      <w:ins w:id="705" w:author="Cathrine Maria Steenberg" w:date="2021-04-06T12:30:00Z">
        <w:del w:id="706" w:author="ernst bolt" w:date="2021-04-21T11:54:00Z">
          <w:r w:rsidR="00362C62" w:rsidRPr="00DD3D60" w:rsidDel="0021488F">
            <w:delText>.</w:delText>
          </w:r>
        </w:del>
      </w:ins>
      <w:ins w:id="707" w:author="Cathrine Maria Steenberg" w:date="2021-04-06T12:28:00Z">
        <w:del w:id="708" w:author="ernst bolt" w:date="2021-04-21T11:54:00Z">
          <w:r w:rsidR="00362C62" w:rsidRPr="00DD3D60" w:rsidDel="0021488F">
            <w:delText xml:space="preserve"> </w:delText>
          </w:r>
        </w:del>
      </w:ins>
      <w:ins w:id="709" w:author="Cathrine Maria Steenberg" w:date="2021-04-06T12:29:00Z">
        <w:del w:id="710" w:author="ernst bolt" w:date="2021-04-21T11:54:00Z">
          <w:r w:rsidR="00362C62" w:rsidRPr="00DD3D60" w:rsidDel="0021488F">
            <w:delText>AtoN should be displayed properly b</w:delText>
          </w:r>
        </w:del>
      </w:ins>
      <w:ins w:id="711" w:author="Cathrine Maria Steenberg" w:date="2021-04-06T12:30:00Z">
        <w:del w:id="712" w:author="ernst bolt" w:date="2021-04-21T11:54:00Z">
          <w:r w:rsidR="00362C62" w:rsidRPr="00DD3D60" w:rsidDel="0021488F">
            <w:delText>y the simulator setup</w:delText>
          </w:r>
        </w:del>
      </w:ins>
      <w:ins w:id="713" w:author="Cathrine Maria Steenberg" w:date="2021-04-06T15:16:00Z">
        <w:del w:id="714" w:author="ernst bolt" w:date="2021-04-21T11:54:00Z">
          <w:r w:rsidR="003E3436" w:rsidRPr="00DD3D60" w:rsidDel="0021488F">
            <w:delText xml:space="preserve"> and </w:delText>
          </w:r>
        </w:del>
      </w:ins>
      <w:ins w:id="715" w:author="Cathrine Maria Steenberg" w:date="2021-04-06T15:18:00Z">
        <w:del w:id="716" w:author="ernst bolt" w:date="2021-04-21T11:54:00Z">
          <w:r w:rsidR="003E3436" w:rsidRPr="00DD3D60" w:rsidDel="0021488F">
            <w:delText xml:space="preserve">enabled by the developed </w:delText>
          </w:r>
        </w:del>
      </w:ins>
      <w:ins w:id="717" w:author="Cathrine Maria Steenberg" w:date="2021-04-06T15:16:00Z">
        <w:del w:id="718" w:author="ernst bolt" w:date="2021-04-21T11:54:00Z">
          <w:r w:rsidR="003E3436" w:rsidRPr="00DD3D60" w:rsidDel="0021488F">
            <w:delText>software features</w:delText>
          </w:r>
        </w:del>
      </w:ins>
      <w:ins w:id="719" w:author="Cathrine Maria Steenberg" w:date="2021-04-06T15:18:00Z">
        <w:del w:id="720" w:author="ernst bolt" w:date="2021-04-21T11:54:00Z">
          <w:r w:rsidR="003E3436" w:rsidRPr="00DD3D60" w:rsidDel="0021488F">
            <w:delText>. Reference is made to Guidel</w:delText>
          </w:r>
        </w:del>
      </w:ins>
      <w:ins w:id="721" w:author="Cathrine Maria Steenberg" w:date="2021-04-06T15:19:00Z">
        <w:del w:id="722" w:author="ernst bolt" w:date="2021-04-21T11:54:00Z">
          <w:r w:rsidR="003E3436" w:rsidRPr="00DD3D60" w:rsidDel="0021488F">
            <w:delText>ine G1097.</w:delText>
          </w:r>
        </w:del>
      </w:ins>
      <w:ins w:id="723" w:author="Cathrine Maria Steenberg" w:date="2021-04-06T15:17:00Z">
        <w:del w:id="724" w:author="ernst bolt" w:date="2021-04-21T11:54:00Z">
          <w:r w:rsidR="003E3436" w:rsidRPr="00DD3D60" w:rsidDel="0021488F">
            <w:delText xml:space="preserve"> </w:delText>
          </w:r>
        </w:del>
      </w:ins>
    </w:p>
    <w:p w14:paraId="006945EA" w14:textId="3E06EAC1" w:rsidR="00F07085" w:rsidRPr="00DD3D60" w:rsidDel="0021488F" w:rsidRDefault="00F07085" w:rsidP="00F07085">
      <w:pPr>
        <w:pStyle w:val="BodyText"/>
        <w:ind w:left="360"/>
        <w:rPr>
          <w:del w:id="725" w:author="ernst bolt" w:date="2021-04-21T11:54:00Z"/>
          <w:color w:val="FF0000"/>
        </w:rPr>
      </w:pPr>
    </w:p>
    <w:p w14:paraId="61ABC30D" w14:textId="0DEEAE4B" w:rsidR="00F07085" w:rsidRPr="00DD3D60" w:rsidDel="0021488F" w:rsidRDefault="00F07085" w:rsidP="00F07085">
      <w:pPr>
        <w:pStyle w:val="BodyText"/>
        <w:ind w:left="360"/>
        <w:rPr>
          <w:del w:id="726" w:author="ernst bolt" w:date="2021-04-21T11:54:00Z"/>
          <w:rStyle w:val="IntenseEmphasis"/>
        </w:rPr>
      </w:pPr>
      <w:del w:id="727" w:author="ernst bolt" w:date="2021-04-21T11:54:00Z">
        <w:r w:rsidRPr="00DD3D60" w:rsidDel="0021488F">
          <w:rPr>
            <w:rStyle w:val="IntenseEmphasis"/>
          </w:rPr>
          <w:delText>Application area</w:delText>
        </w:r>
        <w:commentRangeStart w:id="728"/>
      </w:del>
    </w:p>
    <w:p w14:paraId="1566A78A" w14:textId="077293EB" w:rsidR="00F07085" w:rsidRPr="00DD3D60" w:rsidDel="0021488F" w:rsidRDefault="00F07085" w:rsidP="00F07085">
      <w:pPr>
        <w:pStyle w:val="BodyText"/>
        <w:ind w:left="360"/>
        <w:rPr>
          <w:del w:id="729" w:author="ernst bolt" w:date="2021-04-21T11:54:00Z"/>
        </w:rPr>
      </w:pPr>
      <w:del w:id="730" w:author="ernst bolt" w:date="2021-04-21T11:54:00Z">
        <w:r w:rsidRPr="00DD3D60" w:rsidDel="0021488F">
          <w:rPr>
            <w:noProof/>
            <w:lang w:eastAsia="nl-NL"/>
            <w:rPrChange w:id="731" w:author="ernst bolt" w:date="2021-04-10T17:04:00Z">
              <w:rPr>
                <w:noProof/>
                <w:lang w:val="nl-NL" w:eastAsia="nl-NL"/>
              </w:rPr>
            </w:rPrChange>
          </w:rPr>
          <w:drawing>
            <wp:anchor distT="0" distB="0" distL="114300" distR="114300" simplePos="0" relativeHeight="251658243" behindDoc="0" locked="0" layoutInCell="1" allowOverlap="1" wp14:anchorId="17573C11" wp14:editId="08A81B8A">
              <wp:simplePos x="0" y="0"/>
              <wp:positionH relativeFrom="column">
                <wp:posOffset>230505</wp:posOffset>
              </wp:positionH>
              <wp:positionV relativeFrom="paragraph">
                <wp:posOffset>-2540</wp:posOffset>
              </wp:positionV>
              <wp:extent cx="2322000" cy="1310400"/>
              <wp:effectExtent l="0" t="0" r="2540" b="4445"/>
              <wp:wrapSquare wrapText="bothSides"/>
              <wp:docPr id="139" name="Afbeelding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del>
      <w:ins w:id="732" w:author="Cathrine Maria Steenberg" w:date="2021-04-06T15:09:00Z">
        <w:del w:id="733" w:author="ernst bolt" w:date="2021-04-21T11:54:00Z">
          <w:r w:rsidR="003E3436" w:rsidRPr="00DD3D60" w:rsidDel="0021488F">
            <w:delText>N</w:delText>
          </w:r>
        </w:del>
      </w:ins>
      <w:commentRangeEnd w:id="728"/>
      <w:ins w:id="734" w:author="Cathrine Maria Steenberg" w:date="2021-04-06T15:15:00Z">
        <w:del w:id="735" w:author="ernst bolt" w:date="2021-04-21T11:54:00Z">
          <w:r w:rsidR="003E3436" w:rsidRPr="00DD3D60" w:rsidDel="0021488F">
            <w:rPr>
              <w:rStyle w:val="CommentReference"/>
            </w:rPr>
            <w:commentReference w:id="728"/>
          </w:r>
        </w:del>
      </w:ins>
      <w:ins w:id="736" w:author="Cathrine Maria Steenberg" w:date="2021-04-06T15:09:00Z">
        <w:del w:id="737" w:author="ernst bolt" w:date="2021-04-21T11:54:00Z">
          <w:r w:rsidR="003E3436" w:rsidRPr="00DD3D60" w:rsidDel="0021488F">
            <w:delText xml:space="preserve">avigational </w:delText>
          </w:r>
        </w:del>
      </w:ins>
      <w:del w:id="738" w:author="ernst bolt" w:date="2021-04-21T11:54:00Z">
        <w:r w:rsidRPr="00DD3D60" w:rsidDel="0021488F">
          <w:delText>S</w:delText>
        </w:r>
      </w:del>
      <w:ins w:id="739" w:author="Cathrine Maria Steenberg" w:date="2021-04-06T15:09:00Z">
        <w:del w:id="740" w:author="ernst bolt" w:date="2021-04-21T11:54:00Z">
          <w:r w:rsidR="003E3436" w:rsidRPr="00DD3D60" w:rsidDel="0021488F">
            <w:delText>s</w:delText>
          </w:r>
        </w:del>
      </w:ins>
      <w:del w:id="741" w:author="ernst bolt" w:date="2021-04-21T11:54:00Z">
        <w:r w:rsidRPr="00DD3D60" w:rsidDel="0021488F">
          <w:delText xml:space="preserve">imulation can be a valuable tool to assess the value of risk control </w:delText>
        </w:r>
      </w:del>
      <w:ins w:id="742" w:author="Cathrine Maria Steenberg" w:date="2021-04-06T15:09:00Z">
        <w:del w:id="743" w:author="ernst bolt" w:date="2021-04-21T11:54:00Z">
          <w:r w:rsidR="003E3436" w:rsidRPr="00DD3D60" w:rsidDel="0021488F">
            <w:delText>options</w:delText>
          </w:r>
        </w:del>
      </w:ins>
      <w:del w:id="744" w:author="ernst bolt" w:date="2021-04-21T11:54:00Z">
        <w:r w:rsidRPr="00DD3D60" w:rsidDel="0021488F">
          <w:delText xml:space="preserve">measures being considered. </w:delText>
        </w:r>
      </w:del>
    </w:p>
    <w:p w14:paraId="1E360485" w14:textId="4DD8B15B" w:rsidR="00F07085" w:rsidRPr="00DD3D60" w:rsidDel="0021488F" w:rsidRDefault="00F07085" w:rsidP="00F07085">
      <w:pPr>
        <w:pStyle w:val="BodyText"/>
        <w:ind w:left="360"/>
        <w:rPr>
          <w:del w:id="745" w:author="ernst bolt" w:date="2021-04-21T11:54:00Z"/>
        </w:rPr>
      </w:pPr>
      <w:del w:id="746" w:author="ernst bolt" w:date="2021-04-21T11:54:00Z">
        <w:r w:rsidRPr="00DD3D60" w:rsidDel="0021488F">
          <w:delText xml:space="preserve">A </w:delText>
        </w:r>
      </w:del>
      <w:ins w:id="747" w:author="Cathrine Maria Steenberg" w:date="2021-04-06T15:19:00Z">
        <w:del w:id="748" w:author="ernst bolt" w:date="2021-04-21T11:54:00Z">
          <w:r w:rsidR="009C4FDD" w:rsidRPr="00DD3D60" w:rsidDel="0021488F">
            <w:delText>navigational</w:delText>
          </w:r>
        </w:del>
      </w:ins>
      <w:del w:id="749" w:author="ernst bolt" w:date="2021-04-21T11:54:00Z">
        <w:r w:rsidRPr="00DD3D60" w:rsidDel="0021488F">
          <w:delText xml:space="preserve">bridge simulator is frequently used for </w:delText>
        </w:r>
      </w:del>
      <w:ins w:id="750" w:author="Cathrine Maria Steenberg" w:date="2021-04-06T15:20:00Z">
        <w:del w:id="751" w:author="ernst bolt" w:date="2021-04-21T11:54:00Z">
          <w:r w:rsidR="009C4FDD" w:rsidRPr="00DD3D60" w:rsidDel="0021488F">
            <w:delText xml:space="preserve">evaluation of </w:delText>
          </w:r>
        </w:del>
      </w:ins>
      <w:del w:id="752" w:author="ernst bolt" w:date="2021-04-21T11:54:00Z">
        <w:r w:rsidRPr="00DD3D60" w:rsidDel="0021488F">
          <w:delText xml:space="preserve">the design of fairways and harbour entrances, to check whether the task of bringing a specific ship in (or out), in various environmental and traffic conditions, can safely be completed under human control.  </w:delText>
        </w:r>
      </w:del>
    </w:p>
    <w:p w14:paraId="19581C50" w14:textId="40330099" w:rsidR="00F07085" w:rsidRPr="00DD3D60" w:rsidDel="0021488F" w:rsidRDefault="00F07085" w:rsidP="00F07085">
      <w:pPr>
        <w:pStyle w:val="BodyText"/>
        <w:ind w:left="360"/>
        <w:rPr>
          <w:del w:id="753" w:author="ernst bolt" w:date="2021-04-21T11:54:00Z"/>
        </w:rPr>
      </w:pPr>
      <w:del w:id="754" w:author="ernst bolt" w:date="2021-04-21T11:54:00Z">
        <w:r w:rsidRPr="00DD3D60" w:rsidDel="0021488F">
          <w:delText xml:space="preserve">If the provision of AtoN is one of the factors that need investigation, care must be taken that the information that the human </w:delText>
        </w:r>
      </w:del>
      <w:ins w:id="755" w:author="Cathrine Maria Steenberg" w:date="2021-04-06T15:21:00Z">
        <w:del w:id="756" w:author="ernst bolt" w:date="2021-04-21T11:54:00Z">
          <w:r w:rsidR="009C4FDD" w:rsidRPr="00DD3D60" w:rsidDel="0021488F">
            <w:delText>i</w:delText>
          </w:r>
        </w:del>
      </w:ins>
      <w:del w:id="757" w:author="ernst bolt" w:date="2021-04-21T11:54:00Z">
        <w:r w:rsidRPr="00DD3D60" w:rsidDel="0021488F">
          <w:delText>on the simulator derives from the simulated AtoN, accurately resembles the real-world situation.</w:delText>
        </w:r>
      </w:del>
    </w:p>
    <w:p w14:paraId="6442F32A" w14:textId="11B05E45" w:rsidR="00F07085" w:rsidRPr="00DD3D60" w:rsidDel="0021488F" w:rsidRDefault="00F07085" w:rsidP="00F07085">
      <w:pPr>
        <w:pStyle w:val="BodyText"/>
        <w:ind w:left="360"/>
        <w:rPr>
          <w:del w:id="758" w:author="ernst bolt" w:date="2021-04-21T11:54:00Z"/>
        </w:rPr>
      </w:pPr>
      <w:del w:id="759" w:author="ernst bolt" w:date="2021-04-21T11:54:00Z">
        <w:r w:rsidRPr="00DD3D60" w:rsidDel="0021488F">
          <w:delText>Fast-time replay of</w:delText>
        </w:r>
      </w:del>
      <w:del w:id="760" w:author="ernst bolt" w:date="2021-04-10T15:35:00Z">
        <w:r w:rsidRPr="00DD3D60" w:rsidDel="00017E3F">
          <w:delText xml:space="preserve"> </w:delText>
        </w:r>
      </w:del>
      <w:del w:id="761" w:author="ernst bolt" w:date="2021-04-21T11:54:00Z">
        <w:r w:rsidRPr="00DD3D60" w:rsidDel="0021488F">
          <w:delText>AIS data, which is a facility provide by IWRAP MkII, visualis</w:delText>
        </w:r>
      </w:del>
      <w:ins w:id="762" w:author="Cathrine Maria Steenberg" w:date="2021-04-06T15:12:00Z">
        <w:del w:id="763" w:author="ernst bolt" w:date="2021-04-21T11:54:00Z">
          <w:r w:rsidR="003E3436" w:rsidRPr="00DD3D60" w:rsidDel="0021488F">
            <w:delText>ing</w:delText>
          </w:r>
        </w:del>
      </w:ins>
      <w:del w:id="764" w:author="ernst bolt" w:date="2021-04-21T11:54:00Z">
        <w:r w:rsidRPr="00DD3D60" w:rsidDel="0021488F">
          <w:delText>es the traffic behaviour in real life</w:delText>
        </w:r>
      </w:del>
      <w:ins w:id="765" w:author="Cathrine Maria Steenberg" w:date="2021-04-06T15:12:00Z">
        <w:del w:id="766" w:author="ernst bolt" w:date="2021-04-21T11:54:00Z">
          <w:r w:rsidR="003E3436" w:rsidRPr="00DD3D60" w:rsidDel="0021488F">
            <w:delText xml:space="preserve"> may be included in the simulated scenarios</w:delText>
          </w:r>
        </w:del>
      </w:ins>
      <w:del w:id="767" w:author="ernst bolt" w:date="2021-04-21T11:54:00Z">
        <w:r w:rsidRPr="00DD3D60" w:rsidDel="0021488F">
          <w:delText xml:space="preserve">. </w:delText>
        </w:r>
        <w:commentRangeStart w:id="768"/>
        <w:commentRangeStart w:id="769"/>
        <w:r w:rsidRPr="00DD3D60" w:rsidDel="0021488F">
          <w:delText xml:space="preserve">A traffic simulation model </w:delText>
        </w:r>
        <w:r w:rsidRPr="00DD3D60" w:rsidDel="0021488F">
          <w:rPr>
            <w:highlight w:val="yellow"/>
          </w:rPr>
          <w:delText>may be capable</w:delText>
        </w:r>
        <w:r w:rsidRPr="00DD3D60" w:rsidDel="0021488F">
          <w:delText xml:space="preserve"> of resembling this behaviour. If the model is also sensitive to proposed risk control options, the expected traffic behaviour may be output of the simulation. </w:delText>
        </w:r>
        <w:r w:rsidR="00AF033D" w:rsidRPr="00DD3D60" w:rsidDel="0021488F">
          <w:delText>This information could then be used as an input to IWRAP calculation</w:delText>
        </w:r>
        <w:commentRangeEnd w:id="768"/>
        <w:r w:rsidR="00476664" w:rsidRPr="00DD3D60" w:rsidDel="0021488F">
          <w:rPr>
            <w:rStyle w:val="CommentReference"/>
          </w:rPr>
          <w:commentReference w:id="768"/>
        </w:r>
        <w:commentRangeEnd w:id="769"/>
        <w:r w:rsidR="003E3436" w:rsidRPr="00DD3D60" w:rsidDel="0021488F">
          <w:rPr>
            <w:rStyle w:val="CommentReference"/>
          </w:rPr>
          <w:commentReference w:id="769"/>
        </w:r>
        <w:r w:rsidR="00AF033D" w:rsidRPr="00DD3D60" w:rsidDel="0021488F">
          <w:delText xml:space="preserve"> for the propose change.</w:delText>
        </w:r>
        <w:r w:rsidRPr="00DD3D60" w:rsidDel="0021488F">
          <w:delText xml:space="preserve"> </w:delText>
        </w:r>
      </w:del>
    </w:p>
    <w:p w14:paraId="777784BF" w14:textId="18FBB4C0" w:rsidR="00F07085" w:rsidRPr="00DD3D60" w:rsidDel="0021488F" w:rsidRDefault="00F07085" w:rsidP="00F07085">
      <w:pPr>
        <w:pStyle w:val="BodyText"/>
        <w:ind w:left="360"/>
        <w:rPr>
          <w:del w:id="770" w:author="ernst bolt" w:date="2021-04-21T11:54:00Z"/>
          <w:rStyle w:val="IntenseEmphasis"/>
        </w:rPr>
      </w:pPr>
      <w:del w:id="771" w:author="ernst bolt" w:date="2021-04-21T11:54:00Z">
        <w:r w:rsidRPr="00DD3D60" w:rsidDel="0021488F">
          <w:rPr>
            <w:rStyle w:val="IntenseEmphasis"/>
          </w:rPr>
          <w:delText>How it is used</w:delText>
        </w:r>
      </w:del>
    </w:p>
    <w:p w14:paraId="133BC1EB" w14:textId="33754690" w:rsidR="006A3DC7" w:rsidRPr="00DD3D60" w:rsidDel="0021488F" w:rsidRDefault="00F07085" w:rsidP="00F07085">
      <w:pPr>
        <w:pStyle w:val="BodyText"/>
        <w:ind w:left="360"/>
        <w:rPr>
          <w:ins w:id="772" w:author="Cathrine Maria Steenberg" w:date="2021-04-06T15:32:00Z"/>
          <w:del w:id="773" w:author="ernst bolt" w:date="2021-04-21T11:54:00Z"/>
        </w:rPr>
      </w:pPr>
      <w:del w:id="774" w:author="ernst bolt" w:date="2020-10-19T16:40:00Z">
        <w:r w:rsidRPr="00DD3D60" w:rsidDel="007E6BB6">
          <w:delText>Dependent on the type of simulation</w:delText>
        </w:r>
      </w:del>
      <w:ins w:id="775" w:author="Cathrine Maria Steenberg" w:date="2021-04-06T15:49:00Z">
        <w:del w:id="776" w:author="ernst bolt" w:date="2021-04-21T11:54:00Z">
          <w:r w:rsidR="00EE56EF" w:rsidRPr="00DD3D60" w:rsidDel="0021488F">
            <w:delText>follow</w:delText>
          </w:r>
        </w:del>
      </w:ins>
      <w:ins w:id="777" w:author="Cathrine Maria Steenberg" w:date="2021-04-06T15:24:00Z">
        <w:del w:id="778" w:author="ernst bolt" w:date="2021-04-21T11:54:00Z">
          <w:r w:rsidR="009C4FDD" w:rsidRPr="00DD3D60" w:rsidDel="0021488F">
            <w:delText>route</w:delText>
          </w:r>
        </w:del>
      </w:ins>
      <w:del w:id="779" w:author="ernst bolt" w:date="2021-04-21T11:54:00Z">
        <w:r w:rsidRPr="00DD3D60" w:rsidDel="0021488F">
          <w:delText>.</w:delText>
        </w:r>
      </w:del>
      <w:ins w:id="780" w:author="Cathrine Maria Steenberg" w:date="2021-04-06T15:22:00Z">
        <w:del w:id="781" w:author="ernst bolt" w:date="2021-04-21T11:54:00Z">
          <w:r w:rsidR="009C4FDD" w:rsidRPr="00DD3D60" w:rsidDel="0021488F">
            <w:delText xml:space="preserve"> vi</w:delText>
          </w:r>
        </w:del>
      </w:ins>
      <w:ins w:id="782" w:author="Cathrine Maria Steenberg" w:date="2021-04-06T15:23:00Z">
        <w:del w:id="783" w:author="ernst bolt" w:date="2021-04-21T11:54:00Z">
          <w:r w:rsidR="009C4FDD" w:rsidRPr="00DD3D60" w:rsidDel="0021488F">
            <w:delText>rtual navigatorvirtual navigator</w:delText>
          </w:r>
        </w:del>
      </w:ins>
      <w:ins w:id="784" w:author="Cathrine Maria Steenberg" w:date="2021-04-06T15:22:00Z">
        <w:del w:id="785" w:author="ernst bolt" w:date="2021-04-21T11:54:00Z">
          <w:r w:rsidR="009C4FDD" w:rsidRPr="00DD3D60" w:rsidDel="0021488F">
            <w:delText xml:space="preserve">replicate the behaviour of a large number of navigators with </w:delText>
          </w:r>
          <w:commentRangeStart w:id="786"/>
          <w:r w:rsidR="009C4FDD" w:rsidRPr="00DD3D60" w:rsidDel="0021488F">
            <w:delText>varying skills and competences</w:delText>
          </w:r>
        </w:del>
      </w:ins>
      <w:commentRangeEnd w:id="786"/>
      <w:del w:id="787" w:author="ernst bolt" w:date="2021-04-21T11:54:00Z">
        <w:r w:rsidR="00B6672B" w:rsidRPr="00DD3D60" w:rsidDel="0021488F">
          <w:rPr>
            <w:rStyle w:val="CommentReference"/>
          </w:rPr>
          <w:commentReference w:id="786"/>
        </w:r>
      </w:del>
      <w:ins w:id="788" w:author="Cathrine Maria Steenberg" w:date="2021-04-06T15:29:00Z">
        <w:del w:id="789" w:author="ernst bolt" w:date="2021-04-21T11:54:00Z">
          <w:r w:rsidR="00855CEC" w:rsidRPr="00DD3D60" w:rsidDel="0021488F">
            <w:delText>identify</w:delText>
          </w:r>
        </w:del>
      </w:ins>
      <w:ins w:id="790" w:author="Cathrine Maria Steenberg" w:date="2021-04-06T15:30:00Z">
        <w:del w:id="791" w:author="ernst bolt" w:date="2021-04-21T11:54:00Z">
          <w:r w:rsidR="00855CEC" w:rsidRPr="00DD3D60" w:rsidDel="0021488F">
            <w:delText>–by simulating many combinations of vessel types and sizes, environmental conditions such as wind, current, waves, and tide</w:delText>
          </w:r>
        </w:del>
      </w:ins>
      <w:ins w:id="792" w:author="Cathrine Maria Steenberg" w:date="2021-04-06T15:31:00Z">
        <w:del w:id="793" w:author="ernst bolt" w:date="2021-04-21T11:54:00Z">
          <w:r w:rsidR="00855CEC" w:rsidRPr="00DD3D60" w:rsidDel="0021488F">
            <w:delText>e critical with a</w:delText>
          </w:r>
        </w:del>
      </w:ins>
      <w:ins w:id="794" w:author="Cathrine Maria Steenberg" w:date="2021-04-06T15:24:00Z">
        <w:del w:id="795" w:author="ernst bolt" w:date="2021-04-21T11:54:00Z">
          <w:r w:rsidR="009C4FDD" w:rsidRPr="00DD3D60" w:rsidDel="0021488F">
            <w:delText>navigator</w:delText>
          </w:r>
        </w:del>
        <w:del w:id="796" w:author="ernst bolt" w:date="2021-04-10T15:40:00Z">
          <w:r w:rsidR="009C4FDD" w:rsidRPr="00DD3D60" w:rsidDel="00B6672B">
            <w:delText>s</w:delText>
          </w:r>
        </w:del>
      </w:ins>
    </w:p>
    <w:p w14:paraId="653ED2F2" w14:textId="3C0388E5" w:rsidR="00855CEC" w:rsidRPr="00DD3D60" w:rsidDel="0021488F" w:rsidRDefault="00855CEC" w:rsidP="00F07085">
      <w:pPr>
        <w:pStyle w:val="BodyText"/>
        <w:ind w:left="360"/>
        <w:rPr>
          <w:del w:id="797" w:author="ernst bolt" w:date="2021-04-21T11:54:00Z"/>
        </w:rPr>
      </w:pPr>
      <w:ins w:id="798" w:author="Cathrine Maria Steenberg" w:date="2021-04-06T15:32:00Z">
        <w:del w:id="799" w:author="ernst bolt" w:date="2021-04-21T11:54:00Z">
          <w:r w:rsidRPr="00DD3D60" w:rsidDel="0021488F">
            <w:delText>Typically, fewer scena</w:delText>
          </w:r>
        </w:del>
      </w:ins>
      <w:ins w:id="800" w:author="Cathrine Maria Steenberg" w:date="2021-04-06T15:33:00Z">
        <w:del w:id="801" w:author="ernst bolt" w:date="2021-04-21T11:54:00Z">
          <w:r w:rsidRPr="00DD3D60" w:rsidDel="0021488F">
            <w:delText>rios are simulated by use of r</w:delText>
          </w:r>
        </w:del>
      </w:ins>
      <w:ins w:id="802" w:author="Cathrine Maria Steenberg" w:date="2021-04-06T15:32:00Z">
        <w:del w:id="803" w:author="ernst bolt" w:date="2021-04-21T11:54:00Z">
          <w:r w:rsidRPr="00DD3D60" w:rsidDel="0021488F">
            <w:delText>eal-time simulations</w:delText>
          </w:r>
        </w:del>
      </w:ins>
      <w:ins w:id="804" w:author="Cathrine Maria Steenberg" w:date="2021-04-06T15:33:00Z">
        <w:del w:id="805" w:author="ernst bolt" w:date="2021-04-21T11:54:00Z">
          <w:r w:rsidRPr="00DD3D60" w:rsidDel="0021488F">
            <w:delText>, where the human navigator</w:delText>
          </w:r>
        </w:del>
      </w:ins>
      <w:ins w:id="806" w:author="Cathrine Maria Steenberg" w:date="2021-04-06T15:34:00Z">
        <w:del w:id="807" w:author="ernst bolt" w:date="2021-04-21T11:54:00Z">
          <w:r w:rsidRPr="00DD3D60" w:rsidDel="0021488F">
            <w:delText>’s</w:delText>
          </w:r>
        </w:del>
      </w:ins>
      <w:ins w:id="808" w:author="Cathrine Maria Steenberg" w:date="2021-04-06T15:33:00Z">
        <w:del w:id="809" w:author="ernst bolt" w:date="2021-04-21T11:54:00Z">
          <w:r w:rsidRPr="00DD3D60" w:rsidDel="0021488F">
            <w:delText xml:space="preserve"> subjective evaluation of </w:delText>
          </w:r>
        </w:del>
      </w:ins>
      <w:ins w:id="810" w:author="Cathrine Maria Steenberg" w:date="2021-04-06T15:34:00Z">
        <w:del w:id="811" w:author="ernst bolt" w:date="2021-04-21T11:54:00Z">
          <w:r w:rsidRPr="00DD3D60" w:rsidDel="0021488F">
            <w:delText xml:space="preserve">the </w:delText>
          </w:r>
        </w:del>
      </w:ins>
      <w:ins w:id="812" w:author="Cathrine Maria Steenberg" w:date="2021-04-06T15:33:00Z">
        <w:del w:id="813" w:author="ernst bolt" w:date="2021-04-21T11:54:00Z">
          <w:r w:rsidRPr="00DD3D60" w:rsidDel="0021488F">
            <w:delText xml:space="preserve">risk plays a </w:delText>
          </w:r>
        </w:del>
      </w:ins>
      <w:ins w:id="814" w:author="Cathrine Maria Steenberg" w:date="2021-04-06T15:35:00Z">
        <w:del w:id="815" w:author="ernst bolt" w:date="2021-04-21T11:54:00Z">
          <w:r w:rsidRPr="00DD3D60" w:rsidDel="0021488F">
            <w:delText>significant</w:delText>
          </w:r>
        </w:del>
      </w:ins>
      <w:ins w:id="816" w:author="Cathrine Maria Steenberg" w:date="2021-04-06T15:33:00Z">
        <w:del w:id="817" w:author="ernst bolt" w:date="2021-04-21T11:54:00Z">
          <w:r w:rsidRPr="00DD3D60" w:rsidDel="0021488F">
            <w:delText xml:space="preserve"> role in t</w:delText>
          </w:r>
        </w:del>
      </w:ins>
      <w:ins w:id="818" w:author="Cathrine Maria Steenberg" w:date="2021-04-06T15:34:00Z">
        <w:del w:id="819" w:author="ernst bolt" w:date="2021-04-21T11:54:00Z">
          <w:r w:rsidRPr="00DD3D60" w:rsidDel="0021488F">
            <w:delText xml:space="preserve">he final decision and conclusion of </w:delText>
          </w:r>
        </w:del>
      </w:ins>
      <w:ins w:id="820" w:author="Cathrine Maria Steenberg" w:date="2021-04-06T15:35:00Z">
        <w:del w:id="821" w:author="ernst bolt" w:date="2021-04-21T11:54:00Z">
          <w:r w:rsidRPr="00DD3D60" w:rsidDel="0021488F">
            <w:delText xml:space="preserve">potential </w:delText>
          </w:r>
        </w:del>
      </w:ins>
      <w:ins w:id="822" w:author="Cathrine Maria Steenberg" w:date="2021-04-06T15:34:00Z">
        <w:del w:id="823" w:author="ernst bolt" w:date="2021-04-21T11:54:00Z">
          <w:r w:rsidRPr="00DD3D60" w:rsidDel="0021488F">
            <w:delText>risk control options.</w:delText>
          </w:r>
        </w:del>
      </w:ins>
    </w:p>
    <w:p w14:paraId="509DED8C" w14:textId="6EA77B6D" w:rsidR="00855CEC" w:rsidRPr="00DD3D60" w:rsidDel="0021488F" w:rsidRDefault="00855CEC" w:rsidP="00F07085">
      <w:pPr>
        <w:pStyle w:val="BodyText"/>
        <w:ind w:left="360"/>
        <w:rPr>
          <w:ins w:id="824" w:author="Cathrine Maria Steenberg" w:date="2021-04-06T15:36:00Z"/>
          <w:del w:id="825" w:author="ernst bolt" w:date="2021-04-21T11:54:00Z"/>
        </w:rPr>
      </w:pPr>
    </w:p>
    <w:p w14:paraId="298BF79C" w14:textId="19479AAC" w:rsidR="00F07085" w:rsidRPr="00DD3D60" w:rsidDel="0021488F" w:rsidRDefault="00F07085" w:rsidP="00F07085">
      <w:pPr>
        <w:pStyle w:val="BodyText"/>
        <w:ind w:left="360"/>
        <w:rPr>
          <w:del w:id="826" w:author="ernst bolt" w:date="2021-04-21T11:54:00Z"/>
          <w:rStyle w:val="IntenseEmphasis"/>
        </w:rPr>
      </w:pPr>
      <w:del w:id="827" w:author="ernst bolt" w:date="2021-04-21T11:54:00Z">
        <w:r w:rsidRPr="00DD3D60" w:rsidDel="0021488F">
          <w:rPr>
            <w:rStyle w:val="IntenseEmphasis"/>
          </w:rPr>
          <w:delText>Type of results</w:delText>
        </w:r>
      </w:del>
    </w:p>
    <w:p w14:paraId="79A6D2AB" w14:textId="08AA6438" w:rsidR="00F07085" w:rsidRPr="00DD3D60" w:rsidDel="0021488F" w:rsidRDefault="004878A2" w:rsidP="00380BD7">
      <w:pPr>
        <w:pStyle w:val="BodyText"/>
        <w:ind w:left="360"/>
        <w:rPr>
          <w:ins w:id="828" w:author="Cathrine Maria Steenberg" w:date="2021-04-06T16:05:00Z"/>
          <w:del w:id="829" w:author="ernst bolt" w:date="2021-04-21T11:54:00Z"/>
        </w:rPr>
      </w:pPr>
      <w:ins w:id="830" w:author="Cathrine Maria Steenberg" w:date="2021-04-06T15:50:00Z">
        <w:del w:id="831" w:author="ernst bolt" w:date="2021-04-21T11:54:00Z">
          <w:r w:rsidRPr="00DD3D60" w:rsidDel="0021488F">
            <w:delText xml:space="preserve">The results of fast-time simulations are a large number of </w:delText>
          </w:r>
        </w:del>
      </w:ins>
      <w:ins w:id="832" w:author="Cathrine Maria Steenberg" w:date="2021-04-06T15:51:00Z">
        <w:del w:id="833" w:author="ernst bolt" w:date="2021-04-21T11:54:00Z">
          <w:r w:rsidRPr="00DD3D60" w:rsidDel="0021488F">
            <w:delText xml:space="preserve">recorded </w:delText>
          </w:r>
        </w:del>
      </w:ins>
      <w:ins w:id="834" w:author="Cathrine Maria Steenberg" w:date="2021-04-06T15:50:00Z">
        <w:del w:id="835" w:author="ernst bolt" w:date="2021-04-21T11:54:00Z">
          <w:r w:rsidRPr="00DD3D60" w:rsidDel="0021488F">
            <w:delText>tracks</w:delText>
          </w:r>
        </w:del>
      </w:ins>
      <w:ins w:id="836" w:author="Cathrine Maria Steenberg" w:date="2021-04-06T15:51:00Z">
        <w:del w:id="837" w:author="ernst bolt" w:date="2021-04-21T11:54:00Z">
          <w:r w:rsidRPr="00DD3D60" w:rsidDel="0021488F">
            <w:delText xml:space="preserve"> and time series </w:delText>
          </w:r>
        </w:del>
      </w:ins>
      <w:ins w:id="838" w:author="Cathrine Maria Steenberg" w:date="2021-04-06T15:52:00Z">
        <w:del w:id="839" w:author="ernst bolt" w:date="2021-04-21T11:54:00Z">
          <w:r w:rsidRPr="00DD3D60" w:rsidDel="0021488F">
            <w:delText xml:space="preserve">of position, speed, </w:delText>
          </w:r>
        </w:del>
      </w:ins>
      <w:ins w:id="840" w:author="Cathrine Maria Steenberg" w:date="2021-04-06T15:53:00Z">
        <w:del w:id="841" w:author="ernst bolt" w:date="2021-04-21T11:54:00Z">
          <w:r w:rsidRPr="00DD3D60" w:rsidDel="0021488F">
            <w:delText xml:space="preserve">rudder position, engine </w:delText>
          </w:r>
        </w:del>
      </w:ins>
      <w:ins w:id="842" w:author="Cathrine Maria Steenberg" w:date="2021-04-06T15:54:00Z">
        <w:del w:id="843" w:author="ernst bolt" w:date="2021-04-21T11:54:00Z">
          <w:r w:rsidRPr="00DD3D60" w:rsidDel="0021488F">
            <w:delText>settings, etc. The recorded time series can be analysed statisticall</w:delText>
          </w:r>
        </w:del>
      </w:ins>
      <w:ins w:id="844" w:author="Cathrine Maria Steenberg" w:date="2021-04-06T15:55:00Z">
        <w:del w:id="845" w:author="ernst bolt" w:date="2021-04-21T11:54:00Z">
          <w:r w:rsidRPr="00DD3D60" w:rsidDel="0021488F">
            <w:delText>y</w:delText>
          </w:r>
        </w:del>
      </w:ins>
      <w:ins w:id="846" w:author="Cathrine Maria Steenberg" w:date="2021-04-06T15:54:00Z">
        <w:del w:id="847" w:author="ernst bolt" w:date="2021-04-21T11:54:00Z">
          <w:r w:rsidRPr="00DD3D60" w:rsidDel="0021488F">
            <w:delText xml:space="preserve">, hence calculating the </w:delText>
          </w:r>
        </w:del>
      </w:ins>
      <w:ins w:id="848" w:author="Cathrine Maria Steenberg" w:date="2021-04-06T15:57:00Z">
        <w:del w:id="849" w:author="ernst bolt" w:date="2021-04-21T11:54:00Z">
          <w:r w:rsidRPr="00DD3D60" w:rsidDel="0021488F">
            <w:delText>probability</w:delText>
          </w:r>
        </w:del>
      </w:ins>
      <w:ins w:id="850" w:author="Cathrine Maria Steenberg" w:date="2021-04-06T15:55:00Z">
        <w:del w:id="851" w:author="ernst bolt" w:date="2021-04-21T11:54:00Z">
          <w:r w:rsidRPr="00DD3D60" w:rsidDel="0021488F">
            <w:delText xml:space="preserve"> of a </w:delText>
          </w:r>
        </w:del>
      </w:ins>
      <w:ins w:id="852" w:author="Cathrine Maria Steenberg" w:date="2021-04-06T15:56:00Z">
        <w:del w:id="853" w:author="ernst bolt" w:date="2021-04-21T11:54:00Z">
          <w:r w:rsidRPr="00DD3D60" w:rsidDel="0021488F">
            <w:delText>hazard to occur such as grounding, collision, allision, crossing of fa</w:delText>
          </w:r>
        </w:del>
      </w:ins>
      <w:ins w:id="854" w:author="Cathrine Maria Steenberg" w:date="2021-04-06T15:57:00Z">
        <w:del w:id="855" w:author="ernst bolt" w:date="2021-04-21T11:54:00Z">
          <w:r w:rsidRPr="00DD3D60" w:rsidDel="0021488F">
            <w:delText>i</w:delText>
          </w:r>
        </w:del>
      </w:ins>
      <w:ins w:id="856" w:author="Cathrine Maria Steenberg" w:date="2021-04-06T15:56:00Z">
        <w:del w:id="857" w:author="ernst bolt" w:date="2021-04-21T11:54:00Z">
          <w:r w:rsidRPr="00DD3D60" w:rsidDel="0021488F">
            <w:delText xml:space="preserve">rway </w:delText>
          </w:r>
        </w:del>
      </w:ins>
      <w:ins w:id="858" w:author="Cathrine Maria Steenberg" w:date="2021-04-06T15:57:00Z">
        <w:del w:id="859" w:author="ernst bolt" w:date="2021-04-21T11:54:00Z">
          <w:r w:rsidRPr="00DD3D60" w:rsidDel="0021488F">
            <w:delText>borders, etc.</w:delText>
          </w:r>
        </w:del>
      </w:ins>
      <w:ins w:id="860" w:author="Cathrine Maria Steenberg" w:date="2021-04-06T15:54:00Z">
        <w:del w:id="861" w:author="ernst bolt" w:date="2021-04-21T11:54:00Z">
          <w:r w:rsidRPr="00DD3D60" w:rsidDel="0021488F">
            <w:delText xml:space="preserve"> </w:delText>
          </w:r>
        </w:del>
      </w:ins>
      <w:ins w:id="862" w:author="Cathrine Maria Steenberg" w:date="2021-04-06T16:01:00Z">
        <w:del w:id="863" w:author="ernst bolt" w:date="2021-04-21T11:54:00Z">
          <w:r w:rsidR="00380BD7" w:rsidRPr="00DD3D60" w:rsidDel="0021488F">
            <w:delText>T</w:delText>
          </w:r>
        </w:del>
      </w:ins>
      <w:ins w:id="864" w:author="Cathrine Maria Steenberg" w:date="2021-04-06T15:57:00Z">
        <w:del w:id="865" w:author="ernst bolt" w:date="2021-04-21T11:54:00Z">
          <w:r w:rsidRPr="00DD3D60" w:rsidDel="0021488F">
            <w:delText>he st</w:delText>
          </w:r>
        </w:del>
      </w:ins>
      <w:ins w:id="866" w:author="Cathrine Maria Steenberg" w:date="2021-04-06T15:58:00Z">
        <w:del w:id="867" w:author="ernst bolt" w:date="2021-04-21T11:54:00Z">
          <w:r w:rsidRPr="00DD3D60" w:rsidDel="0021488F">
            <w:delText>at</w:delText>
          </w:r>
        </w:del>
      </w:ins>
      <w:ins w:id="868" w:author="Cathrine Maria Steenberg" w:date="2021-04-06T15:57:00Z">
        <w:del w:id="869" w:author="ernst bolt" w:date="2021-04-21T11:54:00Z">
          <w:r w:rsidRPr="00DD3D60" w:rsidDel="0021488F">
            <w:delText>istic</w:delText>
          </w:r>
        </w:del>
      </w:ins>
      <w:ins w:id="870" w:author="Cathrine Maria Steenberg" w:date="2021-04-06T15:58:00Z">
        <w:del w:id="871" w:author="ernst bolt" w:date="2021-04-21T11:54:00Z">
          <w:r w:rsidRPr="00DD3D60" w:rsidDel="0021488F">
            <w:delText xml:space="preserve">al results </w:delText>
          </w:r>
        </w:del>
      </w:ins>
      <w:ins w:id="872" w:author="Cathrine Maria Steenberg" w:date="2021-04-06T16:03:00Z">
        <w:del w:id="873" w:author="ernst bolt" w:date="2021-04-21T11:54:00Z">
          <w:r w:rsidR="00380BD7" w:rsidRPr="00DD3D60" w:rsidDel="0021488F">
            <w:delText xml:space="preserve">in combination with the chosen risk level (i.e. one grounding per 50 years) </w:delText>
          </w:r>
        </w:del>
      </w:ins>
      <w:ins w:id="874" w:author="Cathrine Maria Steenberg" w:date="2021-04-06T16:01:00Z">
        <w:del w:id="875" w:author="ernst bolt" w:date="2021-04-21T11:54:00Z">
          <w:r w:rsidR="00380BD7" w:rsidRPr="00DD3D60" w:rsidDel="0021488F">
            <w:delText>enables the</w:delText>
          </w:r>
        </w:del>
      </w:ins>
      <w:ins w:id="876" w:author="Cathrine Maria Steenberg" w:date="2021-04-06T16:02:00Z">
        <w:del w:id="877" w:author="ernst bolt" w:date="2021-04-21T11:54:00Z">
          <w:r w:rsidR="00380BD7" w:rsidRPr="00DD3D60" w:rsidDel="0021488F">
            <w:delText xml:space="preserve"> </w:delText>
          </w:r>
          <w:r w:rsidR="00380BD7" w:rsidRPr="00DD3D60" w:rsidDel="0021488F">
            <w:lastRenderedPageBreak/>
            <w:delText xml:space="preserve">decision on the safety margins </w:delText>
          </w:r>
        </w:del>
      </w:ins>
      <w:ins w:id="878" w:author="Cathrine Maria Steenberg" w:date="2021-04-06T16:03:00Z">
        <w:del w:id="879" w:author="ernst bolt" w:date="2021-04-21T11:54:00Z">
          <w:r w:rsidR="00380BD7" w:rsidRPr="00DD3D60" w:rsidDel="0021488F">
            <w:delText>for the fairway design</w:delText>
          </w:r>
        </w:del>
      </w:ins>
      <w:ins w:id="880" w:author="Cathrine Maria Steenberg" w:date="2021-04-06T16:04:00Z">
        <w:del w:id="881" w:author="ernst bolt" w:date="2021-04-21T11:54:00Z">
          <w:r w:rsidR="00380BD7" w:rsidRPr="00DD3D60" w:rsidDel="0021488F">
            <w:delText xml:space="preserve"> including configuration of AtoN.</w:delText>
          </w:r>
        </w:del>
      </w:ins>
      <w:del w:id="882" w:author="ernst bolt" w:date="2021-04-21T11:54:00Z">
        <w:r w:rsidR="00F07085" w:rsidRPr="00DD3D60" w:rsidDel="0021488F">
          <w:delText>Dependent on the type of simulation.</w:delText>
        </w:r>
      </w:del>
    </w:p>
    <w:p w14:paraId="4F267721" w14:textId="450A1B8F" w:rsidR="00380BD7" w:rsidRPr="00DD3D60" w:rsidDel="0021488F" w:rsidRDefault="00380BD7" w:rsidP="00380BD7">
      <w:pPr>
        <w:pStyle w:val="BodyText"/>
        <w:ind w:left="360"/>
        <w:rPr>
          <w:del w:id="883" w:author="ernst bolt" w:date="2021-04-21T11:54:00Z"/>
        </w:rPr>
      </w:pPr>
      <w:ins w:id="884" w:author="Cathrine Maria Steenberg" w:date="2021-04-06T16:05:00Z">
        <w:del w:id="885" w:author="ernst bolt" w:date="2021-04-21T11:54:00Z">
          <w:r w:rsidRPr="00DD3D60" w:rsidDel="0021488F">
            <w:delText>The same data in terms of recorded tracks and time series of various parameters can be made available when simulating in re</w:delText>
          </w:r>
        </w:del>
      </w:ins>
      <w:ins w:id="886" w:author="Cathrine Maria Steenberg" w:date="2021-04-06T16:06:00Z">
        <w:del w:id="887" w:author="ernst bolt" w:date="2021-04-21T11:54:00Z">
          <w:r w:rsidRPr="00DD3D60" w:rsidDel="0021488F">
            <w:delText>al time. However, these data are usually used to support the conclusions and recommendations mad</w:delText>
          </w:r>
        </w:del>
      </w:ins>
      <w:ins w:id="888" w:author="Cathrine Maria Steenberg" w:date="2021-04-06T16:07:00Z">
        <w:del w:id="889" w:author="ernst bolt" w:date="2021-04-21T11:54:00Z">
          <w:r w:rsidRPr="00DD3D60" w:rsidDel="0021488F">
            <w:delText>e</w:delText>
          </w:r>
        </w:del>
      </w:ins>
      <w:ins w:id="890" w:author="Cathrine Maria Steenberg" w:date="2021-04-06T16:06:00Z">
        <w:del w:id="891" w:author="ernst bolt" w:date="2021-04-21T11:54:00Z">
          <w:r w:rsidRPr="00DD3D60" w:rsidDel="0021488F">
            <w:delText xml:space="preserve"> by the navigator(s)</w:delText>
          </w:r>
        </w:del>
      </w:ins>
      <w:ins w:id="892" w:author="Cathrine Maria Steenberg" w:date="2021-04-06T16:07:00Z">
        <w:del w:id="893" w:author="ernst bolt" w:date="2021-04-21T11:54:00Z">
          <w:r w:rsidRPr="00DD3D60" w:rsidDel="0021488F">
            <w:delText xml:space="preserve"> participating the real-time simulations. Hence the </w:delText>
          </w:r>
        </w:del>
      </w:ins>
      <w:ins w:id="894" w:author="Cathrine Maria Steenberg" w:date="2021-04-06T16:08:00Z">
        <w:del w:id="895" w:author="ernst bolt" w:date="2021-04-21T11:54:00Z">
          <w:r w:rsidRPr="00DD3D60" w:rsidDel="0021488F">
            <w:delText>results</w:delText>
          </w:r>
        </w:del>
      </w:ins>
      <w:ins w:id="896" w:author="Cathrine Maria Steenberg" w:date="2021-04-06T16:07:00Z">
        <w:del w:id="897" w:author="ernst bolt" w:date="2021-04-21T11:54:00Z">
          <w:r w:rsidRPr="00DD3D60" w:rsidDel="0021488F">
            <w:delText xml:space="preserve"> of real-time simulations </w:delText>
          </w:r>
        </w:del>
      </w:ins>
      <w:ins w:id="898" w:author="Cathrine Maria Steenberg" w:date="2021-04-06T16:08:00Z">
        <w:del w:id="899" w:author="ernst bolt" w:date="2021-04-21T11:54:00Z">
          <w:r w:rsidRPr="00DD3D60" w:rsidDel="0021488F">
            <w:delText>are</w:delText>
          </w:r>
        </w:del>
      </w:ins>
      <w:ins w:id="900" w:author="Cathrine Maria Steenberg" w:date="2021-04-06T16:07:00Z">
        <w:del w:id="901" w:author="ernst bolt" w:date="2021-04-21T11:54:00Z">
          <w:r w:rsidRPr="00DD3D60" w:rsidDel="0021488F">
            <w:delText xml:space="preserve"> far more subjective compared to </w:delText>
          </w:r>
        </w:del>
      </w:ins>
      <w:ins w:id="902" w:author="Cathrine Maria Steenberg" w:date="2021-04-06T16:08:00Z">
        <w:del w:id="903" w:author="ernst bolt" w:date="2021-04-21T11:54:00Z">
          <w:r w:rsidRPr="00DD3D60" w:rsidDel="0021488F">
            <w:delText xml:space="preserve">results of </w:delText>
          </w:r>
        </w:del>
      </w:ins>
      <w:ins w:id="904" w:author="Cathrine Maria Steenberg" w:date="2021-04-06T16:07:00Z">
        <w:del w:id="905" w:author="ernst bolt" w:date="2021-04-21T11:54:00Z">
          <w:r w:rsidRPr="00DD3D60" w:rsidDel="0021488F">
            <w:delText>fast-time simulations.</w:delText>
          </w:r>
        </w:del>
        <w:del w:id="906" w:author="ernst bolt" w:date="2021-04-10T15:42:00Z">
          <w:r w:rsidRPr="00DD3D60" w:rsidDel="00B6672B">
            <w:delText xml:space="preserve"> </w:delText>
          </w:r>
        </w:del>
      </w:ins>
    </w:p>
    <w:p w14:paraId="0FECD067" w14:textId="16D56860" w:rsidR="00F07085" w:rsidRPr="00DD3D60" w:rsidDel="0021488F" w:rsidRDefault="00F07085" w:rsidP="00F07085">
      <w:pPr>
        <w:pStyle w:val="BodyText"/>
        <w:ind w:left="360"/>
        <w:rPr>
          <w:del w:id="907" w:author="ernst bolt" w:date="2021-04-21T11:54:00Z"/>
          <w:rStyle w:val="IntenseEmphasis"/>
        </w:rPr>
      </w:pPr>
      <w:del w:id="908" w:author="ernst bolt" w:date="2021-04-21T11:54:00Z">
        <w:r w:rsidRPr="00DD3D60" w:rsidDel="0021488F">
          <w:rPr>
            <w:rStyle w:val="IntenseEmphasis"/>
          </w:rPr>
          <w:delText>Input requirements</w:delText>
        </w:r>
      </w:del>
    </w:p>
    <w:p w14:paraId="0B03B0A6" w14:textId="7ED269D2" w:rsidR="00F07085" w:rsidRPr="00DD3D60" w:rsidDel="0021488F" w:rsidRDefault="00F07085" w:rsidP="00F07085">
      <w:pPr>
        <w:pStyle w:val="BodyText"/>
        <w:ind w:left="360"/>
        <w:rPr>
          <w:del w:id="909" w:author="ernst bolt" w:date="2021-04-21T11:54:00Z"/>
        </w:rPr>
      </w:pPr>
      <w:del w:id="910" w:author="ernst bolt" w:date="2021-04-21T11:54:00Z">
        <w:r w:rsidRPr="00DD3D60" w:rsidDel="0021488F">
          <w:delText>Dependent on the type of simulation</w:delText>
        </w:r>
      </w:del>
      <w:ins w:id="911" w:author="Cathrine Maria Steenberg" w:date="2021-04-06T16:10:00Z">
        <w:del w:id="912" w:author="ernst bolt" w:date="2021-04-21T11:54:00Z">
          <w:r w:rsidR="00035478" w:rsidRPr="00DD3D60" w:rsidDel="0021488F">
            <w:delText xml:space="preserve"> (position and speed profile)</w:delText>
          </w:r>
        </w:del>
      </w:ins>
      <w:ins w:id="913" w:author="Cathrine Maria Steenberg" w:date="2021-04-06T16:09:00Z">
        <w:del w:id="914" w:author="ernst bolt" w:date="2021-04-21T11:54:00Z">
          <w:r w:rsidR="00380BD7" w:rsidRPr="00DD3D60" w:rsidDel="0021488F">
            <w:delText>model, , environmental model, (l</w:delText>
          </w:r>
        </w:del>
      </w:ins>
      <w:ins w:id="915" w:author="Cathrine Maria Steenberg" w:date="2021-04-06T16:10:00Z">
        <w:del w:id="916" w:author="ernst bolt" w:date="2021-04-21T11:54:00Z">
          <w:r w:rsidR="00380BD7" w:rsidRPr="00DD3D60" w:rsidDel="0021488F">
            <w:delText>and, bathymetry, wind, waves, tide, and current</w:delText>
          </w:r>
          <w:r w:rsidR="00035478" w:rsidRPr="00DD3D60" w:rsidDel="0021488F">
            <w:delText>) is necessary</w:delText>
          </w:r>
        </w:del>
      </w:ins>
      <w:ins w:id="917" w:author="Cathrine Maria Steenberg" w:date="2021-04-06T16:11:00Z">
        <w:del w:id="918" w:author="ernst bolt" w:date="2021-04-21T11:54:00Z">
          <w:r w:rsidR="00035478" w:rsidRPr="00DD3D60" w:rsidDel="0021488F">
            <w:delText>. real-time a visual model</w:delText>
          </w:r>
        </w:del>
      </w:ins>
      <w:ins w:id="919" w:author="Cathrine Maria Steenberg" w:date="2021-04-06T16:12:00Z">
        <w:del w:id="920" w:author="ernst bolt" w:date="2021-04-21T11:54:00Z">
          <w:r w:rsidR="00035478" w:rsidRPr="00DD3D60" w:rsidDel="0021488F">
            <w:delText xml:space="preserve"> of the surroundings</w:delText>
          </w:r>
        </w:del>
      </w:ins>
      <w:ins w:id="921" w:author="Cathrine Maria Steenberg" w:date="2021-04-06T16:11:00Z">
        <w:del w:id="922" w:author="ernst bolt" w:date="2021-04-21T11:54:00Z">
          <w:r w:rsidR="00035478" w:rsidRPr="00DD3D60" w:rsidDel="0021488F">
            <w:delText xml:space="preserve"> is added </w:delText>
          </w:r>
        </w:del>
      </w:ins>
      <w:ins w:id="923" w:author="Cathrine Maria Steenberg" w:date="2021-04-06T16:12:00Z">
        <w:del w:id="924" w:author="ernst bolt" w:date="2021-04-21T11:54:00Z">
          <w:r w:rsidR="00035478" w:rsidRPr="00DD3D60" w:rsidDel="0021488F">
            <w:delText>to the beforementioned input requirements along with an environment model updated with AtoN</w:delText>
          </w:r>
        </w:del>
      </w:ins>
      <w:ins w:id="925" w:author="Cathrine Maria Steenberg" w:date="2021-04-06T16:13:00Z">
        <w:del w:id="926" w:author="ernst bolt" w:date="2021-04-21T11:54:00Z">
          <w:r w:rsidR="00035478" w:rsidRPr="00DD3D60" w:rsidDel="0021488F">
            <w:delText>. s are</w:delText>
          </w:r>
        </w:del>
      </w:ins>
      <w:del w:id="927" w:author="ernst bolt" w:date="2020-10-19T17:38:00Z">
        <w:r w:rsidRPr="00DD3D60" w:rsidDel="003C6D3A">
          <w:delText>.</w:delText>
        </w:r>
      </w:del>
    </w:p>
    <w:p w14:paraId="279C90BF" w14:textId="52D13EF9" w:rsidR="00F07085" w:rsidRPr="00DD3D60" w:rsidDel="0021488F" w:rsidRDefault="00F07085" w:rsidP="00F07085">
      <w:pPr>
        <w:pStyle w:val="BodyText"/>
        <w:ind w:left="360"/>
        <w:rPr>
          <w:del w:id="928" w:author="ernst bolt" w:date="2021-04-21T11:54:00Z"/>
          <w:rStyle w:val="IntenseEmphasis"/>
        </w:rPr>
      </w:pPr>
      <w:del w:id="929" w:author="ernst bolt" w:date="2021-04-21T11:54:00Z">
        <w:r w:rsidRPr="00DD3D60" w:rsidDel="0021488F">
          <w:rPr>
            <w:rStyle w:val="IntenseEmphasis"/>
          </w:rPr>
          <w:delText>Strengths</w:delText>
        </w:r>
      </w:del>
    </w:p>
    <w:p w14:paraId="3C69AAF5" w14:textId="7C995DE2" w:rsidR="00F07085" w:rsidRPr="00DD3D60" w:rsidDel="0021488F" w:rsidRDefault="00F07085" w:rsidP="00F07085">
      <w:pPr>
        <w:pStyle w:val="BodyText"/>
        <w:ind w:left="360"/>
        <w:rPr>
          <w:del w:id="930" w:author="ernst bolt" w:date="2021-04-21T11:54:00Z"/>
        </w:rPr>
      </w:pPr>
      <w:del w:id="931" w:author="ernst bolt" w:date="2021-04-21T11:54:00Z">
        <w:r w:rsidRPr="00DD3D60" w:rsidDel="0021488F">
          <w:delText>Using simulation techniques, the reaction of a human controller</w:delText>
        </w:r>
      </w:del>
      <w:ins w:id="932" w:author="Cathrine Maria Steenberg" w:date="2021-04-06T16:14:00Z">
        <w:del w:id="933" w:author="ernst bolt" w:date="2021-04-21T11:54:00Z">
          <w:r w:rsidR="00035478" w:rsidRPr="00DD3D60" w:rsidDel="0021488F">
            <w:delText xml:space="preserve"> whether being virtual or real</w:delText>
          </w:r>
        </w:del>
      </w:ins>
      <w:del w:id="934" w:author="ernst bolt" w:date="2021-04-21T11:54:00Z">
        <w:r w:rsidRPr="00DD3D60" w:rsidDel="0021488F">
          <w:delText xml:space="preserve"> (i.e. navigator, helmsman and / or pilot) on simulated </w:delText>
        </w:r>
      </w:del>
      <w:ins w:id="935" w:author="Cathrine Maria Steenberg" w:date="2021-04-06T16:15:00Z">
        <w:del w:id="936" w:author="ernst bolt" w:date="2021-04-21T11:54:00Z">
          <w:r w:rsidR="00035478" w:rsidRPr="00DD3D60" w:rsidDel="0021488F">
            <w:delText>scenarios</w:delText>
          </w:r>
        </w:del>
      </w:ins>
      <w:del w:id="937" w:author="ernst bolt" w:date="2021-04-21T11:54:00Z">
        <w:r w:rsidRPr="00DD3D60" w:rsidDel="0021488F">
          <w:delText>situations may be analysed. This way the modelling of the human element is avoided.</w:delText>
        </w:r>
      </w:del>
      <w:ins w:id="938" w:author="Cathrine Maria Steenberg" w:date="2021-04-06T16:16:00Z">
        <w:del w:id="939" w:author="ernst bolt" w:date="2021-04-10T17:01:00Z">
          <w:r w:rsidR="00035478" w:rsidRPr="00DD3D60" w:rsidDel="00AA27FA">
            <w:delText xml:space="preserve"> </w:delText>
          </w:r>
        </w:del>
        <w:del w:id="940" w:author="ernst bolt" w:date="2021-04-21T11:54:00Z">
          <w:r w:rsidR="00035478" w:rsidRPr="00DD3D60" w:rsidDel="0021488F">
            <w:delText xml:space="preserve">In particular real-time simulation </w:delText>
          </w:r>
        </w:del>
      </w:ins>
      <w:ins w:id="941" w:author="Cathrine Maria Steenberg" w:date="2021-04-06T16:17:00Z">
        <w:del w:id="942" w:author="ernst bolt" w:date="2021-04-21T11:54:00Z">
          <w:r w:rsidR="00035478" w:rsidRPr="00DD3D60" w:rsidDel="0021488F">
            <w:delText>provides the opportunity to bring stakeholders</w:delText>
          </w:r>
        </w:del>
      </w:ins>
      <w:ins w:id="943" w:author="Cathrine Maria Steenberg" w:date="2021-04-06T16:18:00Z">
        <w:del w:id="944" w:author="ernst bolt" w:date="2021-04-21T11:54:00Z">
          <w:r w:rsidR="00035478" w:rsidRPr="00DD3D60" w:rsidDel="0021488F">
            <w:delText xml:space="preserve"> (pilots, port authorities, operators/ship owners</w:delText>
          </w:r>
        </w:del>
      </w:ins>
      <w:ins w:id="945" w:author="Cathrine Maria Steenberg" w:date="2021-04-06T16:19:00Z">
        <w:del w:id="946" w:author="ernst bolt" w:date="2021-04-21T11:54:00Z">
          <w:r w:rsidR="00035478" w:rsidRPr="00DD3D60" w:rsidDel="0021488F">
            <w:delText>, national authorities, etc.)</w:delText>
          </w:r>
        </w:del>
      </w:ins>
      <w:ins w:id="947" w:author="Cathrine Maria Steenberg" w:date="2021-04-06T16:17:00Z">
        <w:del w:id="948" w:author="ernst bolt" w:date="2021-04-21T11:54:00Z">
          <w:r w:rsidR="00035478" w:rsidRPr="00DD3D60" w:rsidDel="0021488F">
            <w:delText xml:space="preserve"> together, hence leading to consensus on </w:delText>
          </w:r>
        </w:del>
      </w:ins>
      <w:ins w:id="949" w:author="Cathrine Maria Steenberg" w:date="2021-04-06T16:18:00Z">
        <w:del w:id="950" w:author="ernst bolt" w:date="2021-04-21T11:54:00Z">
          <w:r w:rsidR="00035478" w:rsidRPr="00DD3D60" w:rsidDel="0021488F">
            <w:delText>decisions.</w:delText>
          </w:r>
        </w:del>
      </w:ins>
    </w:p>
    <w:p w14:paraId="3CD03BFE" w14:textId="5F9C5EE0" w:rsidR="00F07085" w:rsidRPr="00DD3D60" w:rsidDel="0021488F" w:rsidRDefault="00F07085" w:rsidP="00F07085">
      <w:pPr>
        <w:pStyle w:val="BodyText"/>
        <w:ind w:left="360"/>
        <w:rPr>
          <w:del w:id="951" w:author="ernst bolt" w:date="2021-04-21T11:54:00Z"/>
          <w:rStyle w:val="IntenseEmphasis"/>
        </w:rPr>
      </w:pPr>
      <w:del w:id="952" w:author="ernst bolt" w:date="2021-04-21T11:54:00Z">
        <w:r w:rsidRPr="00DD3D60" w:rsidDel="0021488F">
          <w:rPr>
            <w:rStyle w:val="IntenseEmphasis"/>
          </w:rPr>
          <w:delText>Weaknesses</w:delText>
        </w:r>
      </w:del>
    </w:p>
    <w:p w14:paraId="512F5A87" w14:textId="093A4445" w:rsidR="00F72807" w:rsidRPr="00DD3D60" w:rsidDel="0021488F" w:rsidRDefault="00F72807" w:rsidP="00F72807">
      <w:pPr>
        <w:ind w:left="360"/>
        <w:jc w:val="both"/>
        <w:rPr>
          <w:ins w:id="953" w:author="Cathrine Maria Steenberg" w:date="2021-04-06T16:35:00Z"/>
          <w:del w:id="954" w:author="ernst bolt" w:date="2021-04-21T11:54:00Z"/>
          <w:sz w:val="22"/>
          <w:rPrChange w:id="955" w:author="ernst bolt" w:date="2021-04-10T17:04:00Z">
            <w:rPr>
              <w:ins w:id="956" w:author="Cathrine Maria Steenberg" w:date="2021-04-06T16:35:00Z"/>
              <w:del w:id="957" w:author="ernst bolt" w:date="2021-04-21T11:54:00Z"/>
              <w:sz w:val="22"/>
              <w:lang w:val="en-US"/>
            </w:rPr>
          </w:rPrChange>
        </w:rPr>
      </w:pPr>
      <w:ins w:id="958" w:author="Cathrine Maria Steenberg" w:date="2021-04-06T16:32:00Z">
        <w:del w:id="959" w:author="ernst bolt" w:date="2021-04-10T17:08:00Z">
          <w:r w:rsidRPr="00DD3D60" w:rsidDel="00DD3D60">
            <w:rPr>
              <w:sz w:val="22"/>
              <w:rPrChange w:id="960" w:author="ernst bolt" w:date="2021-04-10T17:04:00Z">
                <w:rPr>
                  <w:lang w:val="en-US"/>
                </w:rPr>
              </w:rPrChange>
            </w:rPr>
            <w:delText xml:space="preserve">When doing </w:delText>
          </w:r>
        </w:del>
      </w:ins>
      <w:ins w:id="961" w:author="Cathrine Maria Steenberg" w:date="2021-04-06T16:33:00Z">
        <w:del w:id="962" w:author="ernst bolt" w:date="2021-04-10T17:08:00Z">
          <w:r w:rsidRPr="00DD3D60" w:rsidDel="00DD3D60">
            <w:rPr>
              <w:sz w:val="22"/>
              <w:rPrChange w:id="963" w:author="ernst bolt" w:date="2021-04-10T17:04:00Z">
                <w:rPr>
                  <w:sz w:val="22"/>
                  <w:lang w:val="en-US"/>
                </w:rPr>
              </w:rPrChange>
            </w:rPr>
            <w:delText>navigational</w:delText>
          </w:r>
        </w:del>
      </w:ins>
      <w:ins w:id="964" w:author="Cathrine Maria Steenberg" w:date="2021-04-06T16:32:00Z">
        <w:del w:id="965" w:author="ernst bolt" w:date="2021-04-10T17:08:00Z">
          <w:r w:rsidRPr="00DD3D60" w:rsidDel="00DD3D60">
            <w:rPr>
              <w:sz w:val="22"/>
              <w:rPrChange w:id="966" w:author="ernst bolt" w:date="2021-04-10T17:04:00Z">
                <w:rPr>
                  <w:lang w:val="en-US"/>
                </w:rPr>
              </w:rPrChange>
            </w:rPr>
            <w:delText xml:space="preserve"> simulation o</w:delText>
          </w:r>
        </w:del>
        <w:del w:id="967" w:author="ernst bolt" w:date="2021-04-21T11:54:00Z">
          <w:r w:rsidRPr="00DD3D60" w:rsidDel="0021488F">
            <w:rPr>
              <w:sz w:val="22"/>
              <w:rPrChange w:id="968" w:author="ernst bolt" w:date="2021-04-10T17:04:00Z">
                <w:rPr>
                  <w:lang w:val="en-US"/>
                </w:rPr>
              </w:rPrChange>
            </w:rPr>
            <w:delText xml:space="preserve">ne should always bear in mind that a simulator is only a model of real life and not real life itself. </w:delText>
          </w:r>
        </w:del>
        <w:del w:id="969" w:author="ernst bolt" w:date="2021-04-10T17:07:00Z">
          <w:r w:rsidRPr="00DD3D60" w:rsidDel="00DD3D60">
            <w:rPr>
              <w:sz w:val="22"/>
              <w:rPrChange w:id="970" w:author="ernst bolt" w:date="2021-04-10T17:04:00Z">
                <w:rPr>
                  <w:lang w:val="en-US"/>
                </w:rPr>
              </w:rPrChange>
            </w:rPr>
            <w:delText>By</w:delText>
          </w:r>
        </w:del>
        <w:del w:id="971" w:author="ernst bolt" w:date="2021-04-21T11:54:00Z">
          <w:r w:rsidRPr="00DD3D60" w:rsidDel="0021488F">
            <w:rPr>
              <w:sz w:val="22"/>
              <w:rPrChange w:id="972" w:author="ernst bolt" w:date="2021-04-10T17:04:00Z">
                <w:rPr>
                  <w:lang w:val="en-US"/>
                </w:rPr>
              </w:rPrChange>
            </w:rPr>
            <w:delText xml:space="preserve"> using a ship manoeuvring simulator a large number of assumptions are made that </w:delText>
          </w:r>
        </w:del>
        <w:del w:id="973" w:author="ernst bolt" w:date="2021-04-10T17:06:00Z">
          <w:r w:rsidRPr="00DD3D60" w:rsidDel="00DD3D60">
            <w:rPr>
              <w:sz w:val="22"/>
              <w:rPrChange w:id="974" w:author="ernst bolt" w:date="2021-04-10T17:04:00Z">
                <w:rPr>
                  <w:lang w:val="en-US"/>
                </w:rPr>
              </w:rPrChange>
            </w:rPr>
            <w:delText>in</w:delText>
          </w:r>
        </w:del>
        <w:del w:id="975" w:author="ernst bolt" w:date="2021-04-21T11:54:00Z">
          <w:r w:rsidRPr="00DD3D60" w:rsidDel="0021488F">
            <w:rPr>
              <w:sz w:val="22"/>
              <w:rPrChange w:id="976" w:author="ernst bolt" w:date="2021-04-10T17:04:00Z">
                <w:rPr>
                  <w:lang w:val="en-US"/>
                </w:rPr>
              </w:rPrChange>
            </w:rPr>
            <w:delText xml:space="preserve"> smaller or larger </w:delText>
          </w:r>
        </w:del>
        <w:del w:id="977" w:author="ernst bolt" w:date="2021-04-10T17:06:00Z">
          <w:r w:rsidRPr="00DD3D60" w:rsidDel="00DD3D60">
            <w:rPr>
              <w:sz w:val="22"/>
              <w:rPrChange w:id="978" w:author="ernst bolt" w:date="2021-04-10T17:04:00Z">
                <w:rPr>
                  <w:lang w:val="en-US"/>
                </w:rPr>
              </w:rPrChange>
            </w:rPr>
            <w:delText>scale</w:delText>
          </w:r>
        </w:del>
        <w:del w:id="979" w:author="ernst bolt" w:date="2021-04-21T11:54:00Z">
          <w:r w:rsidRPr="00DD3D60" w:rsidDel="0021488F">
            <w:rPr>
              <w:sz w:val="22"/>
              <w:rPrChange w:id="980" w:author="ernst bolt" w:date="2021-04-10T17:04:00Z">
                <w:rPr>
                  <w:lang w:val="en-US"/>
                </w:rPr>
              </w:rPrChange>
            </w:rPr>
            <w:delText xml:space="preserve"> reduce the accuracy or in other words how close the simulated scenarios are to real life. There will always be a discrepancy between the simulated/modelled world and real life. Hence, the goal is to always stay conservative when doing simulations and to know to what level a given assumption will impact the outcome and the conclusions. In other words, the purpose of the use of a ship manouvring simulator </w:delText>
          </w:r>
        </w:del>
        <w:del w:id="981" w:author="ernst bolt" w:date="2021-04-10T17:14:00Z">
          <w:r w:rsidRPr="00DD3D60" w:rsidDel="00D8012E">
            <w:rPr>
              <w:sz w:val="22"/>
              <w:rPrChange w:id="982" w:author="ernst bolt" w:date="2021-04-10T17:04:00Z">
                <w:rPr>
                  <w:lang w:val="en-US"/>
                </w:rPr>
              </w:rPrChange>
            </w:rPr>
            <w:delText>have to match</w:delText>
          </w:r>
        </w:del>
        <w:del w:id="983" w:author="ernst bolt" w:date="2021-04-21T11:54:00Z">
          <w:r w:rsidRPr="00DD3D60" w:rsidDel="0021488F">
            <w:rPr>
              <w:sz w:val="22"/>
              <w:rPrChange w:id="984" w:author="ernst bolt" w:date="2021-04-10T17:04:00Z">
                <w:rPr>
                  <w:lang w:val="en-US"/>
                </w:rPr>
              </w:rPrChange>
            </w:rPr>
            <w:delText xml:space="preserve"> a sufficient accuracy and detail</w:delText>
          </w:r>
        </w:del>
        <w:del w:id="985" w:author="ernst bolt" w:date="2021-04-10T17:15:00Z">
          <w:r w:rsidRPr="00DD3D60" w:rsidDel="00D8012E">
            <w:rPr>
              <w:sz w:val="22"/>
              <w:rPrChange w:id="986" w:author="ernst bolt" w:date="2021-04-10T17:04:00Z">
                <w:rPr>
                  <w:lang w:val="en-US"/>
                </w:rPr>
              </w:rPrChange>
            </w:rPr>
            <w:delText xml:space="preserve"> level with the</w:delText>
          </w:r>
        </w:del>
        <w:del w:id="987" w:author="ernst bolt" w:date="2021-04-21T11:54:00Z">
          <w:r w:rsidRPr="00DD3D60" w:rsidDel="0021488F">
            <w:rPr>
              <w:sz w:val="22"/>
              <w:rPrChange w:id="988" w:author="ernst bolt" w:date="2021-04-10T17:04:00Z">
                <w:rPr>
                  <w:lang w:val="en-US"/>
                </w:rPr>
              </w:rPrChange>
            </w:rPr>
            <w:delText xml:space="preserve"> </w:delText>
          </w:r>
        </w:del>
        <w:del w:id="989" w:author="ernst bolt" w:date="2021-04-10T17:15:00Z">
          <w:r w:rsidRPr="00DD3D60" w:rsidDel="00D8012E">
            <w:rPr>
              <w:sz w:val="22"/>
              <w:rPrChange w:id="990" w:author="ernst bolt" w:date="2021-04-10T17:04:00Z">
                <w:rPr>
                  <w:lang w:val="en-US"/>
                </w:rPr>
              </w:rPrChange>
            </w:rPr>
            <w:delText>data provided</w:delText>
          </w:r>
        </w:del>
        <w:del w:id="991" w:author="ernst bolt" w:date="2021-04-21T11:54:00Z">
          <w:r w:rsidRPr="00DD3D60" w:rsidDel="0021488F">
            <w:rPr>
              <w:sz w:val="22"/>
              <w:rPrChange w:id="992" w:author="ernst bolt" w:date="2021-04-10T17:04:00Z">
                <w:rPr>
                  <w:lang w:val="en-US"/>
                </w:rPr>
              </w:rPrChange>
            </w:rPr>
            <w:delText>.</w:delText>
          </w:r>
        </w:del>
      </w:ins>
    </w:p>
    <w:p w14:paraId="4261D60E" w14:textId="1B59B6C1" w:rsidR="00F72807" w:rsidRPr="00DD3D60" w:rsidDel="0021488F" w:rsidRDefault="00F72807" w:rsidP="00F72807">
      <w:pPr>
        <w:ind w:left="360"/>
        <w:jc w:val="both"/>
        <w:rPr>
          <w:ins w:id="993" w:author="Cathrine Maria Steenberg" w:date="2021-04-06T16:35:00Z"/>
          <w:del w:id="994" w:author="ernst bolt" w:date="2021-04-21T11:54:00Z"/>
          <w:sz w:val="22"/>
          <w:rPrChange w:id="995" w:author="ernst bolt" w:date="2021-04-10T17:04:00Z">
            <w:rPr>
              <w:ins w:id="996" w:author="Cathrine Maria Steenberg" w:date="2021-04-06T16:35:00Z"/>
              <w:del w:id="997" w:author="ernst bolt" w:date="2021-04-21T11:54:00Z"/>
              <w:sz w:val="22"/>
              <w:lang w:val="en-US"/>
            </w:rPr>
          </w:rPrChange>
        </w:rPr>
      </w:pPr>
    </w:p>
    <w:p w14:paraId="7554B874" w14:textId="7B4E416A" w:rsidR="00F72807" w:rsidRPr="00DD3D60" w:rsidDel="0021488F" w:rsidRDefault="00F72807">
      <w:pPr>
        <w:ind w:left="360"/>
        <w:jc w:val="both"/>
        <w:rPr>
          <w:ins w:id="998" w:author="Cathrine Maria Steenberg" w:date="2021-04-06T16:32:00Z"/>
          <w:del w:id="999" w:author="ernst bolt" w:date="2021-04-21T11:54:00Z"/>
          <w:sz w:val="22"/>
          <w:rPrChange w:id="1000" w:author="ernst bolt" w:date="2021-04-10T17:04:00Z">
            <w:rPr>
              <w:ins w:id="1001" w:author="Cathrine Maria Steenberg" w:date="2021-04-06T16:32:00Z"/>
              <w:del w:id="1002" w:author="ernst bolt" w:date="2021-04-21T11:54:00Z"/>
              <w:lang w:val="en-US"/>
            </w:rPr>
          </w:rPrChange>
        </w:rPr>
        <w:pPrChange w:id="1003" w:author="Cathrine Maria Steenberg" w:date="2021-04-06T16:33:00Z">
          <w:pPr>
            <w:jc w:val="both"/>
          </w:pPr>
        </w:pPrChange>
      </w:pPr>
      <w:commentRangeStart w:id="1004"/>
      <w:ins w:id="1005" w:author="Cathrine Maria Steenberg" w:date="2021-04-06T16:35:00Z">
        <w:del w:id="1006" w:author="ernst bolt" w:date="2021-04-21T11:54:00Z">
          <w:r w:rsidRPr="00DD3D60" w:rsidDel="0021488F">
            <w:rPr>
              <w:sz w:val="22"/>
              <w:rPrChange w:id="1007" w:author="ernst bolt" w:date="2021-04-10T17:04:00Z">
                <w:rPr>
                  <w:lang w:val="en-US"/>
                </w:rPr>
              </w:rPrChange>
            </w:rPr>
            <w:delText>All assumptions made, whether being a result of the accuracy of data or being a consequence of the level of mathematical modelling, will in the end limit the accuracy of the obtainable results. Hence, a ship manoeuvring simulator can provide conclusions and recommendations only to a certain level where each assumption made should be considered carefully.</w:delText>
          </w:r>
        </w:del>
      </w:ins>
      <w:commentRangeEnd w:id="1004"/>
      <w:del w:id="1008" w:author="ernst bolt" w:date="2021-04-21T11:54:00Z">
        <w:r w:rsidR="00D8012E" w:rsidDel="0021488F">
          <w:rPr>
            <w:rStyle w:val="CommentReference"/>
          </w:rPr>
          <w:commentReference w:id="1004"/>
        </w:r>
      </w:del>
    </w:p>
    <w:p w14:paraId="4328385B" w14:textId="53028F74" w:rsidR="00DB6580" w:rsidRPr="00DD3D60" w:rsidDel="0021488F" w:rsidRDefault="00F07085">
      <w:pPr>
        <w:pStyle w:val="BodyText"/>
        <w:ind w:left="360"/>
        <w:rPr>
          <w:ins w:id="1009" w:author="Cathrine Maria Steenberg" w:date="2021-04-09T08:58:00Z"/>
          <w:del w:id="1010" w:author="ernst bolt" w:date="2021-04-21T11:54:00Z"/>
          <w:rFonts w:cstheme="minorHAnsi"/>
          <w:lang w:eastAsia="en-GB"/>
          <w:rPrChange w:id="1011" w:author="ernst bolt" w:date="2021-04-10T17:04:00Z">
            <w:rPr>
              <w:ins w:id="1012" w:author="Cathrine Maria Steenberg" w:date="2021-04-09T08:58:00Z"/>
              <w:del w:id="1013" w:author="ernst bolt" w:date="2021-04-21T11:54:00Z"/>
              <w:rFonts w:ascii="Tahoma" w:hAnsi="Tahoma" w:cs="Tahoma"/>
              <w:sz w:val="20"/>
              <w:szCs w:val="20"/>
              <w:lang w:eastAsia="en-GB"/>
            </w:rPr>
          </w:rPrChange>
        </w:rPr>
        <w:pPrChange w:id="1014" w:author="Cathrine Maria Steenberg" w:date="2021-04-09T09:00:00Z">
          <w:pPr/>
        </w:pPrChange>
      </w:pPr>
      <w:del w:id="1015" w:author="ernst bolt" w:date="2021-04-21T11:54:00Z">
        <w:r w:rsidRPr="00DD3D60" w:rsidDel="0021488F">
          <w:delText xml:space="preserve">A simulation is always the simulation of a mathematical model of some behavioural aspects of the real world system. The validity of the simulation depends on whether all aspects relevant to the problem are modelled and to what extent the modelling really resembles this real-world aspect. </w:delText>
        </w:r>
      </w:del>
      <w:ins w:id="1016" w:author="Cathrine Maria Steenberg" w:date="2021-04-06T16:26:00Z">
        <w:del w:id="1017" w:author="ernst bolt" w:date="2021-04-21T11:54:00Z">
          <w:r w:rsidR="008B32E3" w:rsidRPr="00DD3D60" w:rsidDel="0021488F">
            <w:delText>navigators</w:delText>
          </w:r>
        </w:del>
      </w:ins>
      <w:ins w:id="1018" w:author="Cathrine Maria Steenberg" w:date="2021-04-06T16:20:00Z">
        <w:del w:id="1019" w:author="ernst bolt" w:date="2021-04-21T11:54:00Z">
          <w:r w:rsidR="008B32E3" w:rsidRPr="00DD3D60" w:rsidDel="0021488F">
            <w:delText>may in theory lead to</w:delText>
          </w:r>
        </w:del>
      </w:ins>
      <w:ins w:id="1020" w:author="Cathrine Maria Steenberg" w:date="2021-04-06T16:23:00Z">
        <w:del w:id="1021" w:author="ernst bolt" w:date="2021-04-21T11:54:00Z">
          <w:r w:rsidR="008B32E3" w:rsidRPr="00DD3D60" w:rsidDel="0021488F">
            <w:delText xml:space="preserve"> conclusions resulting in too </w:delText>
          </w:r>
        </w:del>
        <w:del w:id="1022" w:author="ernst bolt" w:date="2021-04-10T17:21:00Z">
          <w:r w:rsidR="008B32E3" w:rsidRPr="00DD3D60" w:rsidDel="00D8012E">
            <w:delText>little</w:delText>
          </w:r>
        </w:del>
        <w:del w:id="1023" w:author="ernst bolt" w:date="2021-04-21T11:54:00Z">
          <w:r w:rsidR="008B32E3" w:rsidRPr="00DD3D60" w:rsidDel="0021488F">
            <w:delText xml:space="preserve"> safety margin</w:delText>
          </w:r>
        </w:del>
      </w:ins>
      <w:ins w:id="1024" w:author="Cathrine Maria Steenberg" w:date="2021-04-06T16:22:00Z">
        <w:del w:id="1025" w:author="ernst bolt" w:date="2021-04-21T11:54:00Z">
          <w:r w:rsidR="008B32E3" w:rsidRPr="00DD3D60" w:rsidDel="0021488F">
            <w:delText xml:space="preserve">. In </w:delText>
          </w:r>
        </w:del>
      </w:ins>
      <w:ins w:id="1026" w:author="Cathrine Maria Steenberg" w:date="2021-04-09T08:57:00Z">
        <w:del w:id="1027" w:author="ernst bolt" w:date="2021-04-21T11:54:00Z">
          <w:r w:rsidR="00DB6580" w:rsidRPr="00DD3D60" w:rsidDel="0021488F">
            <w:delText>prac</w:delText>
          </w:r>
          <w:r w:rsidR="00DB6580" w:rsidRPr="00DD3D60" w:rsidDel="0021488F">
            <w:rPr>
              <w:rFonts w:cstheme="minorHAnsi"/>
            </w:rPr>
            <w:delText>tice</w:delText>
          </w:r>
        </w:del>
      </w:ins>
      <w:ins w:id="1028" w:author="Cathrine Maria Steenberg" w:date="2021-04-06T16:22:00Z">
        <w:del w:id="1029" w:author="ernst bolt" w:date="2021-04-21T11:54:00Z">
          <w:r w:rsidR="008B32E3" w:rsidRPr="00DD3D60" w:rsidDel="0021488F">
            <w:rPr>
              <w:rFonts w:cstheme="minorHAnsi"/>
            </w:rPr>
            <w:delText xml:space="preserve">, this is taken into </w:delText>
          </w:r>
        </w:del>
      </w:ins>
      <w:ins w:id="1030" w:author="Cathrine Maria Steenberg" w:date="2021-04-06T16:27:00Z">
        <w:del w:id="1031" w:author="ernst bolt" w:date="2021-04-21T11:54:00Z">
          <w:r w:rsidR="008B32E3" w:rsidRPr="00DD3D60" w:rsidDel="0021488F">
            <w:rPr>
              <w:rFonts w:cstheme="minorHAnsi"/>
            </w:rPr>
            <w:delText>account</w:delText>
          </w:r>
        </w:del>
      </w:ins>
      <w:ins w:id="1032" w:author="Cathrine Maria Steenberg" w:date="2021-04-06T16:22:00Z">
        <w:del w:id="1033" w:author="ernst bolt" w:date="2021-04-21T11:54:00Z">
          <w:r w:rsidR="008B32E3" w:rsidRPr="00DD3D60" w:rsidDel="0021488F">
            <w:rPr>
              <w:rFonts w:cstheme="minorHAnsi"/>
            </w:rPr>
            <w:delText xml:space="preserve"> </w:delText>
          </w:r>
        </w:del>
      </w:ins>
      <w:ins w:id="1034" w:author="Cathrine Maria Steenberg" w:date="2021-04-09T09:02:00Z">
        <w:del w:id="1035" w:author="ernst bolt" w:date="2021-04-10T17:28:00Z">
          <w:r w:rsidR="00DB6580" w:rsidRPr="00DD3D60" w:rsidDel="00922B19">
            <w:rPr>
              <w:rFonts w:cstheme="minorHAnsi"/>
            </w:rPr>
            <w:delText xml:space="preserve">defining any </w:delText>
          </w:r>
        </w:del>
      </w:ins>
      <w:ins w:id="1036" w:author="Cathrine Maria Steenberg" w:date="2021-04-09T09:00:00Z">
        <w:del w:id="1037" w:author="ernst bolt" w:date="2021-04-10T17:28:00Z">
          <w:r w:rsidR="00DB6580" w:rsidRPr="00DD3D60" w:rsidDel="00922B19">
            <w:rPr>
              <w:rFonts w:cstheme="minorHAnsi"/>
            </w:rPr>
            <w:delText>o</w:delText>
          </w:r>
        </w:del>
      </w:ins>
      <w:ins w:id="1038" w:author="Cathrine Maria Steenberg" w:date="2021-04-09T08:58:00Z">
        <w:del w:id="1039" w:author="ernst bolt" w:date="2021-04-10T17:28:00Z">
          <w:r w:rsidR="00DB6580" w:rsidRPr="00DD3D60" w:rsidDel="00922B19">
            <w:rPr>
              <w:rFonts w:cstheme="minorHAnsi"/>
              <w:lang w:eastAsia="en-GB"/>
              <w:rPrChange w:id="1040" w:author="ernst bolt" w:date="2021-04-10T17:04:00Z">
                <w:rPr>
                  <w:rFonts w:ascii="Tahoma" w:hAnsi="Tahoma" w:cs="Tahoma"/>
                  <w:sz w:val="20"/>
                  <w:szCs w:val="20"/>
                  <w:lang w:eastAsia="en-GB"/>
                </w:rPr>
              </w:rPrChange>
            </w:rPr>
            <w:delText>perational limits as the limits under which a vessel on its own or</w:delText>
          </w:r>
        </w:del>
      </w:ins>
      <w:ins w:id="1041" w:author="Cathrine Maria Steenberg" w:date="2021-04-09T09:00:00Z">
        <w:del w:id="1042" w:author="ernst bolt" w:date="2021-04-10T17:28:00Z">
          <w:r w:rsidR="00DB6580" w:rsidRPr="00DD3D60" w:rsidDel="00922B19">
            <w:rPr>
              <w:rFonts w:cstheme="minorHAnsi"/>
              <w:lang w:eastAsia="en-GB"/>
              <w:rPrChange w:id="1043" w:author="ernst bolt" w:date="2021-04-10T17:04:00Z">
                <w:rPr>
                  <w:rFonts w:ascii="Tahoma" w:hAnsi="Tahoma" w:cs="Tahoma"/>
                  <w:sz w:val="20"/>
                  <w:szCs w:val="20"/>
                  <w:lang w:eastAsia="en-GB"/>
                </w:rPr>
              </w:rPrChange>
            </w:rPr>
            <w:delText xml:space="preserve"> </w:delText>
          </w:r>
        </w:del>
      </w:ins>
      <w:ins w:id="1044" w:author="Cathrine Maria Steenberg" w:date="2021-04-09T08:58:00Z">
        <w:del w:id="1045" w:author="ernst bolt" w:date="2021-04-10T17:28:00Z">
          <w:r w:rsidR="00DB6580" w:rsidRPr="00DD3D60" w:rsidDel="00922B19">
            <w:rPr>
              <w:rFonts w:cstheme="minorHAnsi"/>
              <w:lang w:eastAsia="en-GB"/>
              <w:rPrChange w:id="1046" w:author="ernst bolt" w:date="2021-04-10T17:04:00Z">
                <w:rPr>
                  <w:rFonts w:ascii="Tahoma" w:hAnsi="Tahoma" w:cs="Tahoma"/>
                  <w:sz w:val="20"/>
                  <w:szCs w:val="20"/>
                  <w:lang w:eastAsia="en-GB"/>
                </w:rPr>
              </w:rPrChange>
            </w:rPr>
            <w:delText>assisted by tugs can be manoeuvred in such a way</w:delText>
          </w:r>
        </w:del>
        <w:del w:id="1047" w:author="ernst bolt" w:date="2021-04-10T17:27:00Z">
          <w:r w:rsidR="00DB6580" w:rsidRPr="00DD3D60" w:rsidDel="00922B19">
            <w:rPr>
              <w:rFonts w:cstheme="minorHAnsi"/>
              <w:lang w:eastAsia="en-GB"/>
              <w:rPrChange w:id="1048" w:author="ernst bolt" w:date="2021-04-10T17:04:00Z">
                <w:rPr>
                  <w:rFonts w:ascii="Tahoma" w:hAnsi="Tahoma" w:cs="Tahoma"/>
                  <w:sz w:val="20"/>
                  <w:szCs w:val="20"/>
                  <w:lang w:eastAsia="en-GB"/>
                </w:rPr>
              </w:rPrChange>
            </w:rPr>
            <w:delText xml:space="preserve"> that all available controls are at no stage</w:delText>
          </w:r>
        </w:del>
      </w:ins>
      <w:ins w:id="1049" w:author="Cathrine Maria Steenberg" w:date="2021-04-09T09:00:00Z">
        <w:del w:id="1050" w:author="ernst bolt" w:date="2021-04-10T17:27:00Z">
          <w:r w:rsidR="00DB6580" w:rsidRPr="00DD3D60" w:rsidDel="00922B19">
            <w:rPr>
              <w:rFonts w:cstheme="minorHAnsi"/>
              <w:lang w:eastAsia="en-GB"/>
              <w:rPrChange w:id="1051" w:author="ernst bolt" w:date="2021-04-10T17:04:00Z">
                <w:rPr>
                  <w:rFonts w:ascii="Tahoma" w:hAnsi="Tahoma" w:cs="Tahoma"/>
                  <w:sz w:val="20"/>
                  <w:szCs w:val="20"/>
                  <w:lang w:eastAsia="en-GB"/>
                </w:rPr>
              </w:rPrChange>
            </w:rPr>
            <w:delText xml:space="preserve"> </w:delText>
          </w:r>
        </w:del>
      </w:ins>
      <w:ins w:id="1052" w:author="Cathrine Maria Steenberg" w:date="2021-04-09T08:58:00Z">
        <w:del w:id="1053" w:author="ernst bolt" w:date="2021-04-10T17:27:00Z">
          <w:r w:rsidR="00DB6580" w:rsidRPr="00DD3D60" w:rsidDel="00922B19">
            <w:rPr>
              <w:rFonts w:cstheme="minorHAnsi"/>
              <w:lang w:eastAsia="en-GB"/>
              <w:rPrChange w:id="1054" w:author="ernst bolt" w:date="2021-04-10T17:04:00Z">
                <w:rPr>
                  <w:rFonts w:ascii="Tahoma" w:hAnsi="Tahoma" w:cs="Tahoma"/>
                  <w:sz w:val="20"/>
                  <w:szCs w:val="20"/>
                  <w:lang w:eastAsia="en-GB"/>
                </w:rPr>
              </w:rPrChange>
            </w:rPr>
            <w:delText>required to their full extent during a prolonged time</w:delText>
          </w:r>
        </w:del>
        <w:del w:id="1055" w:author="ernst bolt" w:date="2021-04-10T17:28:00Z">
          <w:r w:rsidR="00DB6580" w:rsidRPr="00DD3D60" w:rsidDel="00922B19">
            <w:rPr>
              <w:rFonts w:cstheme="minorHAnsi"/>
              <w:lang w:eastAsia="en-GB"/>
              <w:rPrChange w:id="1056" w:author="ernst bolt" w:date="2021-04-10T17:04:00Z">
                <w:rPr>
                  <w:rFonts w:ascii="Tahoma" w:hAnsi="Tahoma" w:cs="Tahoma"/>
                  <w:sz w:val="20"/>
                  <w:szCs w:val="20"/>
                  <w:lang w:eastAsia="en-GB"/>
                </w:rPr>
              </w:rPrChange>
            </w:rPr>
            <w:delText xml:space="preserve">. </w:delText>
          </w:r>
        </w:del>
        <w:del w:id="1057" w:author="ernst bolt" w:date="2021-04-10T17:27:00Z">
          <w:r w:rsidR="00DB6580" w:rsidRPr="00DD3D60" w:rsidDel="00922B19">
            <w:rPr>
              <w:rFonts w:cstheme="minorHAnsi"/>
              <w:lang w:eastAsia="en-GB"/>
              <w:rPrChange w:id="1058" w:author="ernst bolt" w:date="2021-04-10T17:04:00Z">
                <w:rPr>
                  <w:rFonts w:ascii="Tahoma" w:hAnsi="Tahoma" w:cs="Tahoma"/>
                  <w:sz w:val="20"/>
                  <w:szCs w:val="20"/>
                  <w:lang w:eastAsia="en-GB"/>
                </w:rPr>
              </w:rPrChange>
            </w:rPr>
            <w:delText>In other words,</w:delText>
          </w:r>
        </w:del>
        <w:del w:id="1059" w:author="ernst bolt" w:date="2021-04-10T17:26:00Z">
          <w:r w:rsidR="00DB6580" w:rsidRPr="00DD3D60" w:rsidDel="00922B19">
            <w:rPr>
              <w:rFonts w:cstheme="minorHAnsi"/>
              <w:lang w:eastAsia="en-GB"/>
              <w:rPrChange w:id="1060" w:author="ernst bolt" w:date="2021-04-10T17:04:00Z">
                <w:rPr>
                  <w:rFonts w:ascii="Tahoma" w:hAnsi="Tahoma" w:cs="Tahoma"/>
                  <w:sz w:val="20"/>
                  <w:szCs w:val="20"/>
                  <w:lang w:eastAsia="en-GB"/>
                </w:rPr>
              </w:rPrChange>
            </w:rPr>
            <w:delText xml:space="preserve"> there should at all times be</w:delText>
          </w:r>
        </w:del>
      </w:ins>
      <w:ins w:id="1061" w:author="Cathrine Maria Steenberg" w:date="2021-04-09T09:00:00Z">
        <w:del w:id="1062" w:author="ernst bolt" w:date="2021-04-10T17:26:00Z">
          <w:r w:rsidR="00DB6580" w:rsidRPr="00DD3D60" w:rsidDel="00922B19">
            <w:rPr>
              <w:rFonts w:cstheme="minorHAnsi"/>
              <w:lang w:eastAsia="en-GB"/>
              <w:rPrChange w:id="1063" w:author="ernst bolt" w:date="2021-04-10T17:04:00Z">
                <w:rPr>
                  <w:rFonts w:ascii="Tahoma" w:hAnsi="Tahoma" w:cs="Tahoma"/>
                  <w:sz w:val="20"/>
                  <w:szCs w:val="20"/>
                  <w:lang w:eastAsia="en-GB"/>
                </w:rPr>
              </w:rPrChange>
            </w:rPr>
            <w:delText xml:space="preserve"> </w:delText>
          </w:r>
        </w:del>
      </w:ins>
      <w:ins w:id="1064" w:author="Cathrine Maria Steenberg" w:date="2021-04-09T08:58:00Z">
        <w:del w:id="1065" w:author="ernst bolt" w:date="2021-04-10T17:26:00Z">
          <w:r w:rsidR="00DB6580" w:rsidRPr="00DD3D60" w:rsidDel="00922B19">
            <w:rPr>
              <w:rFonts w:cstheme="minorHAnsi"/>
              <w:lang w:eastAsia="en-GB"/>
              <w:rPrChange w:id="1066" w:author="ernst bolt" w:date="2021-04-10T17:04:00Z">
                <w:rPr>
                  <w:rFonts w:ascii="Tahoma" w:hAnsi="Tahoma" w:cs="Tahoma"/>
                  <w:sz w:val="20"/>
                  <w:szCs w:val="20"/>
                  <w:lang w:eastAsia="en-GB"/>
                </w:rPr>
              </w:rPrChange>
            </w:rPr>
            <w:delText>sufficient controlling options left to cope with unforeseen situations or to correct errors of</w:delText>
          </w:r>
        </w:del>
      </w:ins>
      <w:ins w:id="1067" w:author="Cathrine Maria Steenberg" w:date="2021-04-09T09:00:00Z">
        <w:del w:id="1068" w:author="ernst bolt" w:date="2021-04-10T17:26:00Z">
          <w:r w:rsidR="00DB6580" w:rsidRPr="00DD3D60" w:rsidDel="00922B19">
            <w:rPr>
              <w:rFonts w:cstheme="minorHAnsi"/>
              <w:lang w:eastAsia="en-GB"/>
              <w:rPrChange w:id="1069" w:author="ernst bolt" w:date="2021-04-10T17:04:00Z">
                <w:rPr>
                  <w:rFonts w:ascii="Tahoma" w:hAnsi="Tahoma" w:cs="Tahoma"/>
                  <w:sz w:val="20"/>
                  <w:szCs w:val="20"/>
                  <w:lang w:eastAsia="en-GB"/>
                </w:rPr>
              </w:rPrChange>
            </w:rPr>
            <w:delText xml:space="preserve"> </w:delText>
          </w:r>
        </w:del>
      </w:ins>
      <w:ins w:id="1070" w:author="Cathrine Maria Steenberg" w:date="2021-04-09T08:58:00Z">
        <w:del w:id="1071" w:author="ernst bolt" w:date="2021-04-10T17:26:00Z">
          <w:r w:rsidR="00DB6580" w:rsidRPr="00DD3D60" w:rsidDel="00922B19">
            <w:rPr>
              <w:rFonts w:cstheme="minorHAnsi"/>
              <w:lang w:eastAsia="en-GB"/>
              <w:rPrChange w:id="1072" w:author="ernst bolt" w:date="2021-04-10T17:04:00Z">
                <w:rPr>
                  <w:rFonts w:ascii="Tahoma" w:hAnsi="Tahoma" w:cs="Tahoma"/>
                  <w:sz w:val="20"/>
                  <w:szCs w:val="20"/>
                  <w:lang w:eastAsia="en-GB"/>
                </w:rPr>
              </w:rPrChange>
            </w:rPr>
            <w:delText>judgement</w:delText>
          </w:r>
        </w:del>
        <w:del w:id="1073" w:author="ernst bolt" w:date="2021-04-10T17:28:00Z">
          <w:r w:rsidR="00DB6580" w:rsidRPr="00DD3D60" w:rsidDel="00922B19">
            <w:rPr>
              <w:rFonts w:cstheme="minorHAnsi"/>
              <w:lang w:eastAsia="en-GB"/>
              <w:rPrChange w:id="1074" w:author="ernst bolt" w:date="2021-04-10T17:04:00Z">
                <w:rPr>
                  <w:rFonts w:ascii="Tahoma" w:hAnsi="Tahoma" w:cs="Tahoma"/>
                  <w:sz w:val="20"/>
                  <w:szCs w:val="20"/>
                  <w:lang w:eastAsia="en-GB"/>
                </w:rPr>
              </w:rPrChange>
            </w:rPr>
            <w:delText>.</w:delText>
          </w:r>
        </w:del>
      </w:ins>
      <w:ins w:id="1075" w:author="Cathrine Maria Steenberg" w:date="2021-04-09T09:01:00Z">
        <w:del w:id="1076" w:author="ernst bolt" w:date="2021-04-21T11:54:00Z">
          <w:r w:rsidR="00DB6580" w:rsidRPr="00DD3D60" w:rsidDel="0021488F">
            <w:rPr>
              <w:rFonts w:cstheme="minorHAnsi"/>
              <w:lang w:eastAsia="en-GB"/>
              <w:rPrChange w:id="1077" w:author="ernst bolt" w:date="2021-04-10T17:04:00Z">
                <w:rPr>
                  <w:rFonts w:ascii="Tahoma" w:hAnsi="Tahoma" w:cs="Tahoma"/>
                  <w:sz w:val="20"/>
                  <w:szCs w:val="20"/>
                  <w:lang w:eastAsia="en-GB"/>
                </w:rPr>
              </w:rPrChange>
            </w:rPr>
            <w:delText xml:space="preserve"> Hence, conclusions and rec</w:delText>
          </w:r>
        </w:del>
      </w:ins>
      <w:ins w:id="1078" w:author="Cathrine Maria Steenberg" w:date="2021-04-09T09:02:00Z">
        <w:del w:id="1079" w:author="ernst bolt" w:date="2021-04-21T11:54:00Z">
          <w:r w:rsidR="00DB6580" w:rsidRPr="00DD3D60" w:rsidDel="0021488F">
            <w:rPr>
              <w:rFonts w:cstheme="minorHAnsi"/>
              <w:lang w:eastAsia="en-GB"/>
              <w:rPrChange w:id="1080" w:author="ernst bolt" w:date="2021-04-10T17:04:00Z">
                <w:rPr>
                  <w:rFonts w:ascii="Tahoma" w:hAnsi="Tahoma" w:cs="Tahoma"/>
                  <w:sz w:val="20"/>
                  <w:szCs w:val="20"/>
                  <w:lang w:eastAsia="en-GB"/>
                </w:rPr>
              </w:rPrChange>
            </w:rPr>
            <w:delText xml:space="preserve">ommendations will </w:delText>
          </w:r>
        </w:del>
      </w:ins>
      <w:ins w:id="1081" w:author="Cathrine Maria Steenberg" w:date="2021-04-09T09:04:00Z">
        <w:del w:id="1082" w:author="ernst bolt" w:date="2021-04-21T11:54:00Z">
          <w:r w:rsidR="00DB6580" w:rsidRPr="00DD3D60" w:rsidDel="0021488F">
            <w:rPr>
              <w:rFonts w:cstheme="minorHAnsi"/>
              <w:lang w:eastAsia="en-GB"/>
            </w:rPr>
            <w:delText xml:space="preserve">most likely </w:delText>
          </w:r>
        </w:del>
      </w:ins>
      <w:ins w:id="1083" w:author="Cathrine Maria Steenberg" w:date="2021-04-09T09:02:00Z">
        <w:del w:id="1084" w:author="ernst bolt" w:date="2021-04-21T11:54:00Z">
          <w:r w:rsidR="00DB6580" w:rsidRPr="00DD3D60" w:rsidDel="0021488F">
            <w:rPr>
              <w:rFonts w:cstheme="minorHAnsi"/>
              <w:lang w:eastAsia="en-GB"/>
              <w:rPrChange w:id="1085" w:author="ernst bolt" w:date="2021-04-10T17:04:00Z">
                <w:rPr>
                  <w:rFonts w:ascii="Tahoma" w:hAnsi="Tahoma" w:cs="Tahoma"/>
                  <w:sz w:val="20"/>
                  <w:szCs w:val="20"/>
                  <w:lang w:eastAsia="en-GB"/>
                </w:rPr>
              </w:rPrChange>
            </w:rPr>
            <w:delText>always be conservative with sufficient safety margin.</w:delText>
          </w:r>
        </w:del>
      </w:ins>
    </w:p>
    <w:p w14:paraId="43A06A51" w14:textId="18C4314E" w:rsidR="00DB6580" w:rsidRPr="00DD3D60" w:rsidDel="00922B19" w:rsidRDefault="00DB6580" w:rsidP="00F07085">
      <w:pPr>
        <w:pStyle w:val="BodyText"/>
        <w:ind w:left="360"/>
        <w:rPr>
          <w:ins w:id="1086" w:author="Cathrine Maria Steenberg" w:date="2021-04-09T08:57:00Z"/>
          <w:del w:id="1087" w:author="ernst bolt" w:date="2021-04-10T17:31:00Z"/>
        </w:rPr>
      </w:pPr>
    </w:p>
    <w:p w14:paraId="20901F19" w14:textId="6D868F7D" w:rsidR="00736775" w:rsidRPr="00DD3D60" w:rsidRDefault="00736775" w:rsidP="00F07085">
      <w:pPr>
        <w:pStyle w:val="BodyText"/>
        <w:ind w:left="360"/>
      </w:pPr>
      <w:ins w:id="1088" w:author="ernst bolt" w:date="2020-10-19T17:50:00Z">
        <w:del w:id="1089" w:author="Cathrine Maria Steenberg" w:date="2021-04-06T16:28:00Z">
          <w:r w:rsidRPr="00DD3D60" w:rsidDel="008B32E3">
            <w:delText>The test persons have t</w:delText>
          </w:r>
        </w:del>
      </w:ins>
      <w:ins w:id="1090" w:author="ernst bolt" w:date="2020-10-19T17:51:00Z">
        <w:del w:id="1091" w:author="Cathrine Maria Steenberg" w:date="2021-04-06T16:28:00Z">
          <w:r w:rsidRPr="00DD3D60" w:rsidDel="008B32E3">
            <w:delText xml:space="preserve">o familiarise with the simulator environment, but </w:delText>
          </w:r>
        </w:del>
      </w:ins>
      <w:ins w:id="1092" w:author="ernst bolt" w:date="2020-10-19T17:52:00Z">
        <w:del w:id="1093" w:author="Cathrine Maria Steenberg" w:date="2021-04-06T16:28:00Z">
          <w:r w:rsidRPr="00DD3D60" w:rsidDel="008B32E3">
            <w:delText>the manoeuvring</w:delText>
          </w:r>
        </w:del>
      </w:ins>
      <w:ins w:id="1094" w:author="ernst bolt" w:date="2020-10-19T17:53:00Z">
        <w:del w:id="1095" w:author="Cathrine Maria Steenberg" w:date="2021-04-06T16:28:00Z">
          <w:r w:rsidRPr="00DD3D60" w:rsidDel="008B32E3">
            <w:delText xml:space="preserve"> </w:delText>
          </w:r>
        </w:del>
      </w:ins>
      <w:ins w:id="1096" w:author="ernst bolt" w:date="2020-10-19T17:52:00Z">
        <w:del w:id="1097" w:author="Cathrine Maria Steenberg" w:date="2021-04-06T16:28:00Z">
          <w:r w:rsidRPr="00DD3D60" w:rsidDel="008B32E3">
            <w:delText>task</w:delText>
          </w:r>
        </w:del>
      </w:ins>
      <w:ins w:id="1098" w:author="ernst bolt" w:date="2020-10-19T17:53:00Z">
        <w:del w:id="1099" w:author="Cathrine Maria Steenberg" w:date="2021-04-06T16:28:00Z">
          <w:r w:rsidRPr="00DD3D60" w:rsidDel="008B32E3">
            <w:delText xml:space="preserve"> is repeated</w:delText>
          </w:r>
        </w:del>
      </w:ins>
      <w:ins w:id="1100" w:author="ernst bolt" w:date="2020-10-19T17:52:00Z">
        <w:del w:id="1101" w:author="Cathrine Maria Steenberg" w:date="2021-04-06T16:28:00Z">
          <w:r w:rsidRPr="00DD3D60" w:rsidDel="008B32E3">
            <w:delText xml:space="preserve"> too often</w:delText>
          </w:r>
        </w:del>
      </w:ins>
      <w:ins w:id="1102" w:author="ernst bolt" w:date="2020-10-19T17:53:00Z">
        <w:del w:id="1103" w:author="Cathrine Maria Steenberg" w:date="2021-04-06T16:28:00Z">
          <w:r w:rsidRPr="00DD3D60" w:rsidDel="008B32E3">
            <w:delText xml:space="preserve"> it will become a ‘trick’ rather then a</w:delText>
          </w:r>
        </w:del>
      </w:ins>
      <w:ins w:id="1104" w:author="ernst bolt" w:date="2020-10-19T17:54:00Z">
        <w:del w:id="1105" w:author="Cathrine Maria Steenberg" w:date="2021-04-06T16:28:00Z">
          <w:r w:rsidR="005B597F" w:rsidRPr="00DD3D60" w:rsidDel="008B32E3">
            <w:delText xml:space="preserve"> representation of </w:delText>
          </w:r>
        </w:del>
      </w:ins>
      <w:ins w:id="1106" w:author="ernst bolt" w:date="2020-10-19T17:55:00Z">
        <w:del w:id="1107" w:author="Cathrine Maria Steenberg" w:date="2021-04-06T16:28:00Z">
          <w:r w:rsidR="005B597F" w:rsidRPr="00DD3D60" w:rsidDel="008B32E3">
            <w:delText>normal practice.</w:delText>
          </w:r>
        </w:del>
      </w:ins>
    </w:p>
    <w:p w14:paraId="07D2E7D2" w14:textId="77777777" w:rsidR="00F07085" w:rsidRPr="00DD3D60" w:rsidRDefault="00F07085" w:rsidP="00F07085">
      <w:pPr>
        <w:pStyle w:val="BodyText"/>
        <w:ind w:left="360"/>
      </w:pPr>
    </w:p>
    <w:p w14:paraId="24AC47F0" w14:textId="77777777" w:rsidR="00F07085" w:rsidRPr="00DD3D60" w:rsidRDefault="00F07085" w:rsidP="00F07085">
      <w:pPr>
        <w:pStyle w:val="Heading1"/>
      </w:pPr>
      <w:bookmarkStart w:id="1108" w:name="_Toc53744596"/>
      <w:bookmarkStart w:id="1109" w:name="_Toc53744597"/>
      <w:bookmarkStart w:id="1110" w:name="_Toc53744598"/>
      <w:bookmarkStart w:id="1111" w:name="_Toc53744599"/>
      <w:bookmarkStart w:id="1112" w:name="_Toc53744600"/>
      <w:bookmarkStart w:id="1113" w:name="_Toc53744601"/>
      <w:bookmarkStart w:id="1114" w:name="_Toc53744602"/>
      <w:bookmarkStart w:id="1115" w:name="_Toc53744603"/>
      <w:bookmarkStart w:id="1116" w:name="_Toc53744604"/>
      <w:bookmarkStart w:id="1117" w:name="_Toc53744605"/>
      <w:bookmarkStart w:id="1118" w:name="_Toc53744606"/>
      <w:bookmarkStart w:id="1119" w:name="_Toc53744607"/>
      <w:bookmarkStart w:id="1120" w:name="_Toc53744608"/>
      <w:bookmarkStart w:id="1121" w:name="_Toc53744609"/>
      <w:bookmarkStart w:id="1122" w:name="_Toc53744610"/>
      <w:bookmarkStart w:id="1123" w:name="_Toc53744611"/>
      <w:bookmarkStart w:id="1124" w:name="_Toc53744612"/>
      <w:bookmarkStart w:id="1125" w:name="_Toc53744613"/>
      <w:bookmarkStart w:id="1126" w:name="_Ref53672602"/>
      <w:bookmarkStart w:id="1127" w:name="_Toc53744614"/>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DD3D60">
        <w:t>Selection of suitable tools</w:t>
      </w:r>
      <w:bookmarkEnd w:id="1126"/>
      <w:bookmarkEnd w:id="1127"/>
    </w:p>
    <w:p w14:paraId="0050851A" w14:textId="77777777" w:rsidR="00F07085" w:rsidRPr="00DD3D60" w:rsidRDefault="00F07085" w:rsidP="00F07085">
      <w:pPr>
        <w:pStyle w:val="Heading2separationline"/>
      </w:pPr>
    </w:p>
    <w:p w14:paraId="2C0EF1CA" w14:textId="77777777" w:rsidR="00F07085" w:rsidRPr="00DD3D60" w:rsidRDefault="00F07085" w:rsidP="00F07085">
      <w:pPr>
        <w:pStyle w:val="BodyText"/>
        <w:rPr>
          <w:highlight w:val="lightGray"/>
        </w:rPr>
      </w:pPr>
    </w:p>
    <w:p w14:paraId="545EA6D4" w14:textId="2919739C" w:rsidR="00F07085" w:rsidRPr="00DD3D60" w:rsidRDefault="00F07085" w:rsidP="00F07085">
      <w:pPr>
        <w:pStyle w:val="BodyText"/>
      </w:pPr>
      <w:r w:rsidRPr="00DD3D60">
        <w:lastRenderedPageBreak/>
        <w:t>There is not a ‘one size fits all’ method to perform a risk assessment. It can be helpful to recognise three phases in the process: data collection, data processing</w:t>
      </w:r>
      <w:r w:rsidR="005F1CE8" w:rsidRPr="00DD3D60">
        <w:t>,</w:t>
      </w:r>
      <w:r w:rsidRPr="00DD3D60">
        <w:t xml:space="preserve"> and expert discussion</w:t>
      </w:r>
      <w:r w:rsidR="005F1CE8" w:rsidRPr="00DD3D60">
        <w:t xml:space="preserve"> and evaluation</w:t>
      </w:r>
      <w:r w:rsidRPr="00DD3D60">
        <w:t>. Most tools apply to the second phase but provide the experts in the third phase with valuable information. Depending on the nature of the case to be assessed, the data available, and the financial and human resources, the most suitable tool(s) or method(s) may be selected. The third phase cannot be skipped, the results of a risk calculation always must be interpreted by an expert. Documentation of all three phases is very important</w:t>
      </w:r>
      <w:r w:rsidR="006F06C7" w:rsidRPr="00DD3D60">
        <w:t xml:space="preserve"> – use of the summary form </w:t>
      </w:r>
      <w:ins w:id="1128" w:author="ernst bolt" w:date="2021-04-10T17:56:00Z">
        <w:r w:rsidR="00246650">
          <w:t xml:space="preserve">IRMAS </w:t>
        </w:r>
      </w:ins>
      <w:r w:rsidR="006F06C7" w:rsidRPr="00DD3D60">
        <w:t xml:space="preserve">(Section </w:t>
      </w:r>
      <w:r w:rsidR="006F06C7" w:rsidRPr="00DD3D60">
        <w:fldChar w:fldCharType="begin"/>
      </w:r>
      <w:r w:rsidR="006F06C7" w:rsidRPr="00DD3D60">
        <w:instrText xml:space="preserve"> REF _Ref53744139 \n \h </w:instrText>
      </w:r>
      <w:r w:rsidR="006F06C7" w:rsidRPr="00DD3D60">
        <w:fldChar w:fldCharType="separate"/>
      </w:r>
      <w:r w:rsidR="006F06C7" w:rsidRPr="00DD3D60">
        <w:t>2.3</w:t>
      </w:r>
      <w:r w:rsidR="006F06C7" w:rsidRPr="00DD3D60">
        <w:fldChar w:fldCharType="end"/>
      </w:r>
      <w:r w:rsidR="006F06C7" w:rsidRPr="00DD3D60">
        <w:t>) is regarded as a minimum</w:t>
      </w:r>
      <w:r w:rsidRPr="00DD3D60">
        <w:t xml:space="preserve">. </w:t>
      </w:r>
    </w:p>
    <w:p w14:paraId="4E32F013" w14:textId="530349A6" w:rsidR="00F07085" w:rsidRPr="00DD3D60" w:rsidRDefault="00F07085" w:rsidP="00F07085">
      <w:pPr>
        <w:pStyle w:val="BodyText"/>
        <w:rPr>
          <w:highlight w:val="cyan"/>
        </w:rPr>
      </w:pPr>
    </w:p>
    <w:p w14:paraId="5568D23B" w14:textId="77777777" w:rsidR="002233DB" w:rsidRPr="00DD3D60" w:rsidRDefault="002233DB" w:rsidP="002233DB">
      <w:pPr>
        <w:pStyle w:val="Corpsdetexte1"/>
      </w:pPr>
      <w:r w:rsidRPr="00DD3D60">
        <w:t>Each risk assessment should be based on factual data, as far as available. Important sources are:</w:t>
      </w:r>
    </w:p>
    <w:p w14:paraId="3155F4D4" w14:textId="015334BC" w:rsidR="002233DB" w:rsidRPr="00DD3D60" w:rsidRDefault="002233DB" w:rsidP="002233DB">
      <w:pPr>
        <w:pStyle w:val="Bulletpoint1text"/>
        <w:numPr>
          <w:ilvl w:val="0"/>
          <w:numId w:val="1"/>
        </w:numPr>
        <w:ind w:left="720" w:hanging="360"/>
        <w:rPr>
          <w:lang w:val="en-GB"/>
        </w:rPr>
      </w:pPr>
      <w:r w:rsidRPr="00DD3D60">
        <w:rPr>
          <w:lang w:val="en-GB"/>
        </w:rPr>
        <w:t>Nautical Chart and pilot data. Additionally: hydrographic surveys, environmental sensitivities, habitation, recreation activities, etc.</w:t>
      </w:r>
    </w:p>
    <w:p w14:paraId="701AB921" w14:textId="5079651A" w:rsidR="00B77D86" w:rsidRPr="00DD3D60" w:rsidRDefault="00B77D86" w:rsidP="002233DB">
      <w:pPr>
        <w:pStyle w:val="Bulletpoint1text"/>
        <w:numPr>
          <w:ilvl w:val="0"/>
          <w:numId w:val="1"/>
        </w:numPr>
        <w:ind w:left="720" w:hanging="360"/>
        <w:rPr>
          <w:lang w:val="en-GB"/>
        </w:rPr>
      </w:pPr>
      <w:r w:rsidRPr="00DD3D60">
        <w:rPr>
          <w:lang w:val="en-GB"/>
        </w:rPr>
        <w:t>AIS data</w:t>
      </w:r>
      <w:r w:rsidR="007033BE" w:rsidRPr="00DD3D60">
        <w:rPr>
          <w:lang w:val="en-GB"/>
        </w:rPr>
        <w:t xml:space="preserve"> (but be aware of traffic without AIS transponder)</w:t>
      </w:r>
    </w:p>
    <w:p w14:paraId="499E4939" w14:textId="77777777" w:rsidR="002233DB" w:rsidRPr="00DD3D60" w:rsidRDefault="002233DB" w:rsidP="002233DB">
      <w:pPr>
        <w:pStyle w:val="Bulletpoint1text"/>
        <w:numPr>
          <w:ilvl w:val="0"/>
          <w:numId w:val="1"/>
        </w:numPr>
        <w:ind w:left="720" w:hanging="360"/>
        <w:rPr>
          <w:lang w:val="en-GB"/>
        </w:rPr>
      </w:pPr>
      <w:r w:rsidRPr="00DD3D60">
        <w:rPr>
          <w:lang w:val="en-GB"/>
        </w:rPr>
        <w:t>VTS reports, recordings and interviews</w:t>
      </w:r>
    </w:p>
    <w:p w14:paraId="586BF23D" w14:textId="77777777" w:rsidR="002233DB" w:rsidRPr="00DD3D60" w:rsidRDefault="002233DB" w:rsidP="002233DB">
      <w:pPr>
        <w:pStyle w:val="Bulletpoint1text"/>
        <w:numPr>
          <w:ilvl w:val="0"/>
          <w:numId w:val="1"/>
        </w:numPr>
        <w:ind w:left="720" w:hanging="360"/>
        <w:rPr>
          <w:lang w:val="en-GB"/>
        </w:rPr>
      </w:pPr>
      <w:r w:rsidRPr="00DD3D60">
        <w:rPr>
          <w:lang w:val="en-GB"/>
        </w:rPr>
        <w:t>Hydro-meteo data: statistics of wind, waves and currents</w:t>
      </w:r>
    </w:p>
    <w:p w14:paraId="4038E288" w14:textId="77777777" w:rsidR="002233DB" w:rsidRPr="00DD3D60" w:rsidRDefault="002233DB" w:rsidP="002233DB">
      <w:pPr>
        <w:pStyle w:val="Bulletpoint1text"/>
        <w:numPr>
          <w:ilvl w:val="0"/>
          <w:numId w:val="1"/>
        </w:numPr>
        <w:ind w:left="720" w:hanging="360"/>
        <w:rPr>
          <w:lang w:val="en-GB"/>
        </w:rPr>
      </w:pPr>
      <w:r w:rsidRPr="00DD3D60">
        <w:rPr>
          <w:lang w:val="en-GB"/>
        </w:rPr>
        <w:t>Traffic volumes, differentiated by ship type and size, dangerous or harmful cargo</w:t>
      </w:r>
    </w:p>
    <w:p w14:paraId="6157431C" w14:textId="77777777" w:rsidR="002233DB" w:rsidRPr="00DD3D60" w:rsidRDefault="002233DB" w:rsidP="002233DB">
      <w:pPr>
        <w:pStyle w:val="Bulletpoint1text"/>
        <w:numPr>
          <w:ilvl w:val="0"/>
          <w:numId w:val="1"/>
        </w:numPr>
        <w:ind w:left="720" w:hanging="360"/>
        <w:rPr>
          <w:lang w:val="en-GB"/>
        </w:rPr>
      </w:pPr>
      <w:r w:rsidRPr="00DD3D60">
        <w:rPr>
          <w:lang w:val="en-GB"/>
        </w:rPr>
        <w:t>Marine accident data and reports</w:t>
      </w:r>
    </w:p>
    <w:p w14:paraId="5CA50BC9" w14:textId="47E3E846" w:rsidR="00B77D86" w:rsidRPr="00DD3D60" w:rsidRDefault="002233DB" w:rsidP="00B77D86">
      <w:pPr>
        <w:pStyle w:val="BodyText"/>
      </w:pPr>
      <w:r w:rsidRPr="00DD3D60">
        <w:t>For all geographic data</w:t>
      </w:r>
      <w:r w:rsidR="00B77D86" w:rsidRPr="00DD3D60">
        <w:t>,</w:t>
      </w:r>
      <w:r w:rsidRPr="00DD3D60">
        <w:t xml:space="preserve"> analysis and presentation is facilitated by using a GIS tool. </w:t>
      </w:r>
      <w:r w:rsidR="00B77D86" w:rsidRPr="00DD3D60">
        <w:t xml:space="preserve">AIS data tends to be very bulky and may need some pre-processing to extract the needed information. In fact, the </w:t>
      </w:r>
      <w:r w:rsidR="007033BE" w:rsidRPr="00DD3D60">
        <w:t xml:space="preserve">licenced version of the </w:t>
      </w:r>
      <w:r w:rsidR="00B77D86" w:rsidRPr="00DD3D60">
        <w:t>IWRAP</w:t>
      </w:r>
      <w:del w:id="1129" w:author="ernst bolt" w:date="2021-04-25T13:58:00Z">
        <w:r w:rsidR="00B77D86" w:rsidRPr="00DD3D60" w:rsidDel="00A44895">
          <w:delText>-MkII</w:delText>
        </w:r>
      </w:del>
      <w:r w:rsidR="00B77D86" w:rsidRPr="00DD3D60">
        <w:t xml:space="preserve"> tool includes an AIS processing facility that characterises traffic data with a lateral distribution on traffic legs.</w:t>
      </w:r>
    </w:p>
    <w:p w14:paraId="0D52A62A" w14:textId="12A14F39" w:rsidR="00281CEC" w:rsidRPr="00DD3D60" w:rsidRDefault="00281CEC" w:rsidP="00B77D86">
      <w:pPr>
        <w:pStyle w:val="BodyText"/>
      </w:pPr>
    </w:p>
    <w:p w14:paraId="5168EEA2" w14:textId="24A1C5C3" w:rsidR="00281CEC" w:rsidRPr="00DD3D60" w:rsidRDefault="00281CEC" w:rsidP="00B77D86">
      <w:pPr>
        <w:pStyle w:val="BodyText"/>
      </w:pPr>
      <w:r w:rsidRPr="00DD3D60">
        <w:t xml:space="preserve">The IALA Toolbox has been assembled to provide </w:t>
      </w:r>
      <w:r w:rsidR="0034548F" w:rsidRPr="00DD3D60">
        <w:t xml:space="preserve">such a range of tools that most risk assessment needs are covered. However, other methods and tools exist that may fit better to a specific situation. The following table provides some guidance to the available methods and examples of associated tools.  </w:t>
      </w:r>
      <w:r w:rsidRPr="00DD3D60">
        <w:t xml:space="preserve">  </w:t>
      </w:r>
    </w:p>
    <w:p w14:paraId="08B1C906" w14:textId="4716A961" w:rsidR="00F15834" w:rsidRPr="00DD3D60" w:rsidRDefault="00B77D86" w:rsidP="00C27F83">
      <w:pPr>
        <w:pStyle w:val="Tablecaption"/>
        <w:rPr>
          <w:b w:val="0"/>
          <w:bCs w:val="0"/>
          <w:i w:val="0"/>
        </w:rPr>
      </w:pPr>
      <w:r w:rsidRPr="00DD3D60">
        <w:t xml:space="preserve"> </w:t>
      </w:r>
      <w:bookmarkStart w:id="1130" w:name="_Toc53744651"/>
      <w:r w:rsidR="00F15834" w:rsidRPr="00DD3D60">
        <w:t>Risk assessment methods and supportive tools</w:t>
      </w:r>
      <w:bookmarkEnd w:id="1130"/>
    </w:p>
    <w:tbl>
      <w:tblPr>
        <w:tblStyle w:val="GridTable4-Accent5"/>
        <w:tblW w:w="10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93"/>
        <w:gridCol w:w="1088"/>
        <w:gridCol w:w="4338"/>
      </w:tblGrid>
      <w:tr w:rsidR="00760C16" w:rsidRPr="00DD3D60" w14:paraId="437D29DB" w14:textId="77777777" w:rsidTr="00C27F83">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2835" w:type="dxa"/>
            <w:shd w:val="clear" w:color="auto" w:fill="B2C1ED"/>
            <w:noWrap/>
            <w:hideMark/>
          </w:tcPr>
          <w:p w14:paraId="7CB4D9AE" w14:textId="39469D50" w:rsidR="00760C16" w:rsidRPr="00DD3D60" w:rsidRDefault="005B597F" w:rsidP="00C27F83">
            <w:pPr>
              <w:keepNext/>
              <w:spacing w:before="60" w:after="60"/>
              <w:ind w:left="113" w:right="113"/>
              <w:rPr>
                <w:rFonts w:eastAsia="Times New Roman" w:cs="Times New Roman"/>
                <w:color w:val="407EC9"/>
                <w:sz w:val="20"/>
              </w:rPr>
            </w:pPr>
            <w:r w:rsidRPr="00DD3D60">
              <w:rPr>
                <w:rFonts w:eastAsia="Times New Roman" w:cs="Times New Roman"/>
                <w:color w:val="407EC9"/>
                <w:sz w:val="20"/>
              </w:rPr>
              <w:t>M</w:t>
            </w:r>
            <w:r w:rsidR="00760C16" w:rsidRPr="00DD3D60">
              <w:rPr>
                <w:rFonts w:eastAsia="Times New Roman" w:cs="Times New Roman"/>
                <w:color w:val="407EC9"/>
                <w:sz w:val="20"/>
              </w:rPr>
              <w:t>ethod</w:t>
            </w:r>
          </w:p>
        </w:tc>
        <w:tc>
          <w:tcPr>
            <w:tcW w:w="2193" w:type="dxa"/>
            <w:shd w:val="clear" w:color="auto" w:fill="B2C1ED"/>
            <w:noWrap/>
            <w:hideMark/>
          </w:tcPr>
          <w:p w14:paraId="410FD24F" w14:textId="77777777" w:rsidR="00760C16" w:rsidRPr="00DD3D60" w:rsidRDefault="00760C16" w:rsidP="00C27F83">
            <w:pPr>
              <w:keepNext/>
              <w:spacing w:before="60" w:after="60"/>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color w:val="407EC9"/>
                <w:sz w:val="20"/>
              </w:rPr>
            </w:pPr>
            <w:r w:rsidRPr="00DD3D60">
              <w:rPr>
                <w:rFonts w:eastAsia="Times New Roman" w:cs="Times New Roman"/>
                <w:color w:val="407EC9"/>
                <w:sz w:val="20"/>
              </w:rPr>
              <w:t>tools (examples)</w:t>
            </w:r>
          </w:p>
        </w:tc>
        <w:tc>
          <w:tcPr>
            <w:tcW w:w="1088" w:type="dxa"/>
            <w:shd w:val="clear" w:color="auto" w:fill="B2C1ED"/>
            <w:noWrap/>
            <w:hideMark/>
          </w:tcPr>
          <w:p w14:paraId="17040255" w14:textId="77777777" w:rsidR="00760C16" w:rsidRPr="00DD3D60" w:rsidRDefault="00760C16" w:rsidP="00C27F83">
            <w:pPr>
              <w:keepNext/>
              <w:spacing w:before="60" w:after="60"/>
              <w:ind w:left="113" w:right="113"/>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407EC9"/>
                <w:sz w:val="20"/>
              </w:rPr>
            </w:pPr>
            <w:r w:rsidRPr="00DD3D60">
              <w:rPr>
                <w:rFonts w:eastAsia="Times New Roman" w:cs="Times New Roman"/>
                <w:color w:val="407EC9"/>
                <w:sz w:val="20"/>
              </w:rPr>
              <w:t>IALA Toolkit</w:t>
            </w:r>
          </w:p>
        </w:tc>
        <w:tc>
          <w:tcPr>
            <w:tcW w:w="4338" w:type="dxa"/>
            <w:shd w:val="clear" w:color="auto" w:fill="B2C1ED"/>
            <w:noWrap/>
            <w:hideMark/>
          </w:tcPr>
          <w:p w14:paraId="0FDA445C" w14:textId="77777777" w:rsidR="00760C16" w:rsidRPr="00DD3D60" w:rsidRDefault="00760C16" w:rsidP="00C27F83">
            <w:pPr>
              <w:keepNext/>
              <w:spacing w:before="60" w:after="60"/>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color w:val="407EC9"/>
                <w:sz w:val="20"/>
              </w:rPr>
            </w:pPr>
            <w:r w:rsidRPr="00DD3D60">
              <w:rPr>
                <w:rFonts w:eastAsia="Times New Roman" w:cs="Times New Roman"/>
                <w:color w:val="407EC9"/>
                <w:sz w:val="20"/>
              </w:rPr>
              <w:t>remarks</w:t>
            </w:r>
          </w:p>
        </w:tc>
      </w:tr>
      <w:tr w:rsidR="00760C16" w:rsidRPr="00DD3D60" w14:paraId="54F290BA" w14:textId="77777777" w:rsidTr="00C27F83">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835" w:type="dxa"/>
            <w:shd w:val="clear" w:color="auto" w:fill="DADFF6"/>
            <w:noWrap/>
            <w:hideMark/>
          </w:tcPr>
          <w:p w14:paraId="145FD347" w14:textId="77777777" w:rsidR="007033BE" w:rsidRPr="00DD3D60" w:rsidRDefault="007033BE" w:rsidP="0034548F">
            <w:pPr>
              <w:spacing w:line="240" w:lineRule="auto"/>
              <w:rPr>
                <w:rFonts w:ascii="Calibri" w:eastAsia="Times New Roman" w:hAnsi="Calibri" w:cs="Calibri"/>
                <w:color w:val="000000"/>
                <w:sz w:val="22"/>
              </w:rPr>
            </w:pPr>
            <w:r w:rsidRPr="00DD3D60">
              <w:rPr>
                <w:rFonts w:ascii="Calibri" w:eastAsia="Times New Roman" w:hAnsi="Calibri" w:cs="Calibri"/>
                <w:color w:val="000000"/>
                <w:sz w:val="22"/>
              </w:rPr>
              <w:t>Check against recommendations and guidelines</w:t>
            </w:r>
          </w:p>
          <w:p w14:paraId="33BB8562" w14:textId="77777777" w:rsidR="00760C16" w:rsidRPr="00DD3D60" w:rsidRDefault="00760C16" w:rsidP="00760C16">
            <w:pPr>
              <w:spacing w:line="240" w:lineRule="auto"/>
              <w:rPr>
                <w:rFonts w:ascii="Calibri" w:eastAsia="Times New Roman" w:hAnsi="Calibri" w:cs="Calibri"/>
                <w:b w:val="0"/>
                <w:bCs w:val="0"/>
                <w:color w:val="44546A"/>
                <w:sz w:val="26"/>
                <w:szCs w:val="26"/>
              </w:rPr>
            </w:pPr>
          </w:p>
        </w:tc>
        <w:tc>
          <w:tcPr>
            <w:tcW w:w="2193" w:type="dxa"/>
            <w:shd w:val="clear" w:color="auto" w:fill="DADFF6"/>
            <w:noWrap/>
            <w:hideMark/>
          </w:tcPr>
          <w:p w14:paraId="7A0845B2" w14:textId="45F0B1D8" w:rsidR="0034548F" w:rsidRPr="00DD3D60" w:rsidRDefault="0034548F" w:rsidP="007033BE">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IALA Guidelines</w:t>
            </w:r>
          </w:p>
          <w:p w14:paraId="3DB5EACC" w14:textId="77777777" w:rsidR="00760C16" w:rsidRPr="00DD3D60" w:rsidRDefault="007033BE" w:rsidP="007033BE">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PIANC Guideline Design of Access Channels</w:t>
            </w:r>
          </w:p>
          <w:p w14:paraId="3BF8DDBD" w14:textId="29BAFA16" w:rsidR="00CA44F4" w:rsidRPr="00DD3D60" w:rsidRDefault="00CA44F4" w:rsidP="007033BE">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POLARIS</w:t>
            </w:r>
          </w:p>
        </w:tc>
        <w:tc>
          <w:tcPr>
            <w:tcW w:w="1088" w:type="dxa"/>
            <w:shd w:val="clear" w:color="auto" w:fill="DADFF6"/>
            <w:noWrap/>
            <w:hideMark/>
          </w:tcPr>
          <w:p w14:paraId="555F6D08" w14:textId="77777777" w:rsidR="00760C16" w:rsidRPr="00DD3D60" w:rsidRDefault="00760C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4338" w:type="dxa"/>
            <w:shd w:val="clear" w:color="auto" w:fill="DADFF6"/>
            <w:noWrap/>
            <w:hideMark/>
          </w:tcPr>
          <w:p w14:paraId="365A98D1" w14:textId="77777777" w:rsidR="00760C16" w:rsidRPr="00DD3D60" w:rsidRDefault="00760C16"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p w14:paraId="63875BA9" w14:textId="77777777" w:rsidR="00CA44F4" w:rsidRPr="00DD3D60" w:rsidRDefault="00CA44F4"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p w14:paraId="3E578287" w14:textId="77777777" w:rsidR="00CA44F4" w:rsidRPr="00DD3D60" w:rsidRDefault="00CA44F4"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p w14:paraId="7DC9B1F1" w14:textId="77777777" w:rsidR="00CA44F4" w:rsidRPr="00DD3D60" w:rsidRDefault="00CA44F4"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p w14:paraId="48E6AFC9" w14:textId="5C6CAEB3" w:rsidR="00CA44F4" w:rsidRPr="00DD3D60" w:rsidRDefault="00CA44F4" w:rsidP="00C27F83">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 xml:space="preserve">IMO Polar Operation Limits </w:t>
            </w:r>
          </w:p>
        </w:tc>
      </w:tr>
      <w:tr w:rsidR="00A12016" w:rsidRPr="00DD3D60" w14:paraId="4AA8D060"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noWrap/>
            <w:hideMark/>
          </w:tcPr>
          <w:p w14:paraId="320D6C3C" w14:textId="77777777" w:rsidR="00A12016" w:rsidRPr="00DD3D60" w:rsidRDefault="00A12016" w:rsidP="00760C16">
            <w:pPr>
              <w:spacing w:line="240" w:lineRule="auto"/>
              <w:rPr>
                <w:rFonts w:ascii="Calibri" w:eastAsia="Times New Roman" w:hAnsi="Calibri" w:cs="Calibri"/>
                <w:color w:val="000000"/>
                <w:sz w:val="22"/>
              </w:rPr>
            </w:pPr>
          </w:p>
          <w:p w14:paraId="78A7202F" w14:textId="42E95DAC" w:rsidR="00A12016" w:rsidRPr="00DD3D60" w:rsidRDefault="00A12016" w:rsidP="00760C16">
            <w:pPr>
              <w:spacing w:line="240" w:lineRule="auto"/>
              <w:rPr>
                <w:rFonts w:ascii="Calibri" w:eastAsia="Times New Roman" w:hAnsi="Calibri" w:cs="Calibri"/>
                <w:b w:val="0"/>
                <w:bCs w:val="0"/>
                <w:color w:val="000000"/>
                <w:sz w:val="22"/>
              </w:rPr>
            </w:pPr>
            <w:r w:rsidRPr="00DD3D60">
              <w:rPr>
                <w:rFonts w:ascii="Calibri" w:eastAsia="Times New Roman" w:hAnsi="Calibri" w:cs="Calibri"/>
                <w:color w:val="000000"/>
                <w:sz w:val="22"/>
              </w:rPr>
              <w:t>calculate probability from traffic intensity</w:t>
            </w:r>
          </w:p>
        </w:tc>
        <w:tc>
          <w:tcPr>
            <w:tcW w:w="0" w:type="dxa"/>
            <w:noWrap/>
            <w:hideMark/>
          </w:tcPr>
          <w:p w14:paraId="3E8AAB80"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IWRAP</w:t>
            </w:r>
          </w:p>
        </w:tc>
        <w:tc>
          <w:tcPr>
            <w:tcW w:w="0" w:type="dxa"/>
            <w:noWrap/>
            <w:hideMark/>
          </w:tcPr>
          <w:p w14:paraId="68E23439"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X</w:t>
            </w:r>
          </w:p>
        </w:tc>
        <w:tc>
          <w:tcPr>
            <w:tcW w:w="0" w:type="dxa"/>
            <w:noWrap/>
            <w:hideMark/>
          </w:tcPr>
          <w:p w14:paraId="5B1A6B24"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AIS data needed</w:t>
            </w:r>
          </w:p>
          <w:p w14:paraId="48FA7008" w14:textId="6C8F937F"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causation factor (default from literature)</w:t>
            </w:r>
          </w:p>
        </w:tc>
      </w:tr>
      <w:tr w:rsidR="00A12016" w:rsidRPr="00DD3D60" w14:paraId="47AF2F0F"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494EDB2D" w14:textId="01332C04" w:rsidR="00A12016" w:rsidRPr="00DD3D60" w:rsidRDefault="00A12016" w:rsidP="00760C16">
            <w:pPr>
              <w:spacing w:line="240" w:lineRule="auto"/>
              <w:rPr>
                <w:rFonts w:ascii="Calibri" w:eastAsia="Times New Roman" w:hAnsi="Calibri" w:cs="Calibri"/>
                <w:color w:val="000000"/>
                <w:sz w:val="22"/>
              </w:rPr>
            </w:pPr>
          </w:p>
        </w:tc>
        <w:tc>
          <w:tcPr>
            <w:tcW w:w="0" w:type="dxa"/>
            <w:shd w:val="clear" w:color="auto" w:fill="DADFF6"/>
            <w:noWrap/>
            <w:hideMark/>
          </w:tcPr>
          <w:p w14:paraId="713B2131"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SAMSON / MarinRISK</w:t>
            </w:r>
          </w:p>
        </w:tc>
        <w:tc>
          <w:tcPr>
            <w:tcW w:w="0" w:type="dxa"/>
            <w:shd w:val="clear" w:color="auto" w:fill="DADFF6"/>
            <w:noWrap/>
            <w:hideMark/>
          </w:tcPr>
          <w:p w14:paraId="04753876"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tc>
        <w:tc>
          <w:tcPr>
            <w:tcW w:w="0" w:type="dxa"/>
            <w:shd w:val="clear" w:color="auto" w:fill="DADFF6"/>
            <w:noWrap/>
            <w:hideMark/>
          </w:tcPr>
          <w:p w14:paraId="2003AA76"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casualty rate (determined from recorded accident data)</w:t>
            </w:r>
          </w:p>
        </w:tc>
      </w:tr>
      <w:tr w:rsidR="00A12016" w:rsidRPr="00DD3D60" w14:paraId="56209A3E"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26AD2326" w14:textId="77BEDB6B" w:rsidR="00A12016" w:rsidRPr="00DD3D60" w:rsidRDefault="00A12016" w:rsidP="00760C16">
            <w:pPr>
              <w:spacing w:line="240" w:lineRule="auto"/>
              <w:rPr>
                <w:rFonts w:ascii="Calibri" w:eastAsia="Times New Roman" w:hAnsi="Calibri" w:cs="Calibri"/>
                <w:color w:val="000000"/>
                <w:sz w:val="22"/>
              </w:rPr>
            </w:pPr>
          </w:p>
        </w:tc>
        <w:tc>
          <w:tcPr>
            <w:tcW w:w="0" w:type="dxa"/>
            <w:noWrap/>
            <w:hideMark/>
          </w:tcPr>
          <w:p w14:paraId="5B2A3455"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AISyRisk</w:t>
            </w:r>
          </w:p>
        </w:tc>
        <w:tc>
          <w:tcPr>
            <w:tcW w:w="0" w:type="dxa"/>
            <w:noWrap/>
            <w:hideMark/>
          </w:tcPr>
          <w:p w14:paraId="7D267E50"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p>
        </w:tc>
        <w:tc>
          <w:tcPr>
            <w:tcW w:w="0" w:type="dxa"/>
            <w:noWrap/>
            <w:hideMark/>
          </w:tcPr>
          <w:p w14:paraId="4D760586" w14:textId="77777777" w:rsidR="00DD1DC8" w:rsidRPr="00DD3D60" w:rsidRDefault="00DD1DC8" w:rsidP="00DD1DC8">
            <w:pPr>
              <w:spacing w:line="240" w:lineRule="auto"/>
              <w:cnfStyle w:val="000000000000" w:firstRow="0" w:lastRow="0" w:firstColumn="0" w:lastColumn="0" w:oddVBand="0" w:evenVBand="0" w:oddHBand="0" w:evenHBand="0" w:firstRowFirstColumn="0" w:firstRowLastColumn="0" w:lastRowFirstColumn="0" w:lastRowLastColumn="0"/>
              <w:rPr>
                <w:ins w:id="1131" w:author="ernst bolt" w:date="2020-10-19T17:58:00Z"/>
                <w:rFonts w:ascii="Calibri" w:eastAsia="Times New Roman" w:hAnsi="Calibri" w:cs="Calibri"/>
                <w:color w:val="000000"/>
                <w:sz w:val="22"/>
              </w:rPr>
            </w:pPr>
            <w:ins w:id="1132" w:author="ernst bolt" w:date="2020-10-19T17:58:00Z">
              <w:r w:rsidRPr="00DD3D60">
                <w:rPr>
                  <w:rFonts w:ascii="Calibri" w:eastAsia="Times New Roman" w:hAnsi="Calibri" w:cs="Calibri"/>
                  <w:color w:val="000000"/>
                  <w:sz w:val="22"/>
                </w:rPr>
                <w:t>AIS data needed</w:t>
              </w:r>
            </w:ins>
          </w:p>
          <w:p w14:paraId="48C8B04F"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Change w:id="1133" w:author="ernst bolt" w:date="2021-04-10T17:04:00Z">
                  <w:rPr>
                    <w:rFonts w:ascii="Times New Roman" w:eastAsia="Times New Roman" w:hAnsi="Times New Roman" w:cs="Times New Roman"/>
                    <w:sz w:val="20"/>
                    <w:szCs w:val="20"/>
                  </w:rPr>
                </w:rPrChange>
              </w:rPr>
            </w:pPr>
          </w:p>
        </w:tc>
      </w:tr>
      <w:tr w:rsidR="00A12016" w:rsidRPr="00DD3D60" w14:paraId="75B3F89E"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3BCA2AAB"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shd w:val="clear" w:color="auto" w:fill="DADFF6"/>
            <w:noWrap/>
            <w:hideMark/>
          </w:tcPr>
          <w:p w14:paraId="55D3BC69"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0" w:type="dxa"/>
            <w:shd w:val="clear" w:color="auto" w:fill="DADFF6"/>
            <w:noWrap/>
            <w:hideMark/>
          </w:tcPr>
          <w:p w14:paraId="36EFDD44"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0" w:type="dxa"/>
            <w:shd w:val="clear" w:color="auto" w:fill="DADFF6"/>
            <w:noWrap/>
            <w:hideMark/>
          </w:tcPr>
          <w:p w14:paraId="2B083A5E"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46CB3D20"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hideMark/>
          </w:tcPr>
          <w:p w14:paraId="1455C8C0" w14:textId="5B18B237" w:rsidR="00A12016" w:rsidRPr="00DD3D60" w:rsidRDefault="00A12016" w:rsidP="00760C16">
            <w:pPr>
              <w:spacing w:line="240" w:lineRule="auto"/>
              <w:rPr>
                <w:rFonts w:ascii="Calibri" w:eastAsia="Times New Roman" w:hAnsi="Calibri" w:cs="Calibri"/>
                <w:color w:val="000000"/>
                <w:sz w:val="22"/>
              </w:rPr>
            </w:pPr>
            <w:r w:rsidRPr="00DD3D60">
              <w:rPr>
                <w:rFonts w:ascii="Calibri" w:eastAsia="Times New Roman" w:hAnsi="Calibri" w:cs="Calibri"/>
                <w:color w:val="000000"/>
                <w:sz w:val="22"/>
              </w:rPr>
              <w:t>structured expert elicitation</w:t>
            </w:r>
          </w:p>
        </w:tc>
        <w:tc>
          <w:tcPr>
            <w:tcW w:w="0" w:type="dxa"/>
            <w:noWrap/>
            <w:hideMark/>
          </w:tcPr>
          <w:p w14:paraId="3A033143"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PAWSA</w:t>
            </w:r>
          </w:p>
        </w:tc>
        <w:tc>
          <w:tcPr>
            <w:tcW w:w="0" w:type="dxa"/>
            <w:noWrap/>
            <w:hideMark/>
          </w:tcPr>
          <w:p w14:paraId="2785A411"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X</w:t>
            </w:r>
          </w:p>
        </w:tc>
        <w:tc>
          <w:tcPr>
            <w:tcW w:w="0" w:type="dxa"/>
            <w:noWrap/>
            <w:hideMark/>
          </w:tcPr>
          <w:p w14:paraId="4CF3FA04"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relatively large group of experts needed</w:t>
            </w:r>
          </w:p>
        </w:tc>
      </w:tr>
      <w:tr w:rsidR="00A12016" w:rsidRPr="00DD3D60" w14:paraId="7EDDB2A2"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7DF4CE03" w14:textId="77777777" w:rsidR="00A12016" w:rsidRPr="00DD3D60" w:rsidRDefault="00A12016" w:rsidP="00760C16">
            <w:pPr>
              <w:spacing w:line="240" w:lineRule="auto"/>
              <w:rPr>
                <w:rFonts w:ascii="Calibri" w:eastAsia="Times New Roman" w:hAnsi="Calibri" w:cs="Calibri"/>
                <w:color w:val="000000"/>
                <w:sz w:val="22"/>
              </w:rPr>
            </w:pPr>
          </w:p>
        </w:tc>
        <w:tc>
          <w:tcPr>
            <w:tcW w:w="0" w:type="dxa"/>
            <w:shd w:val="clear" w:color="auto" w:fill="DADFF6"/>
            <w:noWrap/>
            <w:hideMark/>
          </w:tcPr>
          <w:p w14:paraId="33903DAE" w14:textId="6BA7CFD1" w:rsidR="00A12016" w:rsidRPr="00DD3D60" w:rsidRDefault="00DD1DC8"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ins w:id="1134" w:author="ernst bolt" w:date="2020-10-19T18:02:00Z">
              <w:r w:rsidRPr="00DD3D60">
                <w:rPr>
                  <w:rFonts w:ascii="Calibri" w:eastAsia="Times New Roman" w:hAnsi="Calibri" w:cs="Calibri"/>
                  <w:color w:val="000000"/>
                  <w:sz w:val="22"/>
                </w:rPr>
                <w:t>(e-)</w:t>
              </w:r>
            </w:ins>
            <w:r w:rsidR="00A12016" w:rsidRPr="00DD3D60">
              <w:rPr>
                <w:rFonts w:ascii="Calibri" w:eastAsia="Times New Roman" w:hAnsi="Calibri" w:cs="Calibri"/>
                <w:color w:val="000000"/>
                <w:sz w:val="22"/>
              </w:rPr>
              <w:t>DELPHI</w:t>
            </w:r>
          </w:p>
        </w:tc>
        <w:tc>
          <w:tcPr>
            <w:tcW w:w="0" w:type="dxa"/>
            <w:shd w:val="clear" w:color="auto" w:fill="DADFF6"/>
            <w:noWrap/>
            <w:hideMark/>
          </w:tcPr>
          <w:p w14:paraId="3F9B07F7"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tc>
        <w:tc>
          <w:tcPr>
            <w:tcW w:w="0" w:type="dxa"/>
            <w:shd w:val="clear" w:color="auto" w:fill="DADFF6"/>
            <w:noWrap/>
            <w:hideMark/>
          </w:tcPr>
          <w:p w14:paraId="398D5AB5"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697401ED"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1A1AEBBD"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noWrap/>
            <w:hideMark/>
          </w:tcPr>
          <w:p w14:paraId="15D260F1"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0" w:type="dxa"/>
            <w:noWrap/>
            <w:hideMark/>
          </w:tcPr>
          <w:p w14:paraId="42DDC8A1"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0" w:type="dxa"/>
            <w:noWrap/>
            <w:hideMark/>
          </w:tcPr>
          <w:p w14:paraId="5166A27A"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3E8AA2C2"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FFFFFF" w:themeFill="background1"/>
            <w:noWrap/>
            <w:hideMark/>
          </w:tcPr>
          <w:p w14:paraId="227AD89C" w14:textId="77777777" w:rsidR="00A12016" w:rsidRPr="00DD3D60" w:rsidRDefault="00A12016" w:rsidP="00760C16">
            <w:pPr>
              <w:spacing w:line="240" w:lineRule="auto"/>
              <w:rPr>
                <w:rFonts w:ascii="Calibri" w:eastAsia="Times New Roman" w:hAnsi="Calibri" w:cs="Calibri"/>
                <w:color w:val="000000"/>
                <w:sz w:val="22"/>
              </w:rPr>
            </w:pPr>
            <w:r w:rsidRPr="00DD3D60">
              <w:rPr>
                <w:rFonts w:ascii="Calibri" w:eastAsia="Times New Roman" w:hAnsi="Calibri" w:cs="Calibri"/>
                <w:color w:val="000000"/>
                <w:sz w:val="22"/>
              </w:rPr>
              <w:t>Bow-tie analysis</w:t>
            </w:r>
          </w:p>
        </w:tc>
        <w:tc>
          <w:tcPr>
            <w:tcW w:w="0" w:type="dxa"/>
            <w:shd w:val="clear" w:color="auto" w:fill="DADFF6"/>
            <w:noWrap/>
            <w:hideMark/>
          </w:tcPr>
          <w:p w14:paraId="5DD4A7A5"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BowTieXP</w:t>
            </w:r>
          </w:p>
        </w:tc>
        <w:tc>
          <w:tcPr>
            <w:tcW w:w="0" w:type="dxa"/>
            <w:shd w:val="clear" w:color="auto" w:fill="DADFF6"/>
            <w:noWrap/>
            <w:hideMark/>
          </w:tcPr>
          <w:p w14:paraId="42305004"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tc>
        <w:tc>
          <w:tcPr>
            <w:tcW w:w="0" w:type="dxa"/>
            <w:shd w:val="clear" w:color="auto" w:fill="DADFF6"/>
            <w:noWrap/>
            <w:hideMark/>
          </w:tcPr>
          <w:p w14:paraId="02B6DD46"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p w14:paraId="527A7295" w14:textId="13D6B655" w:rsidR="00CE6E8E" w:rsidRPr="00DD3D60" w:rsidRDefault="00CE6E8E" w:rsidP="00C27F83">
            <w:pPr>
              <w:tabs>
                <w:tab w:val="left" w:pos="298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DD3D60">
              <w:rPr>
                <w:rFonts w:ascii="Times New Roman" w:eastAsia="Times New Roman" w:hAnsi="Times New Roman" w:cs="Times New Roman"/>
                <w:sz w:val="20"/>
                <w:szCs w:val="20"/>
              </w:rPr>
              <w:tab/>
            </w:r>
          </w:p>
        </w:tc>
      </w:tr>
      <w:tr w:rsidR="00A12016" w:rsidRPr="00DD3D60" w14:paraId="075A6821"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FFFFFF" w:themeFill="background1"/>
            <w:noWrap/>
            <w:hideMark/>
          </w:tcPr>
          <w:p w14:paraId="6792C424"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noWrap/>
            <w:hideMark/>
          </w:tcPr>
          <w:p w14:paraId="047B86DA"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DNVGL Synergi</w:t>
            </w:r>
          </w:p>
        </w:tc>
        <w:tc>
          <w:tcPr>
            <w:tcW w:w="0" w:type="dxa"/>
            <w:noWrap/>
            <w:hideMark/>
          </w:tcPr>
          <w:p w14:paraId="11F110A5"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p>
        </w:tc>
        <w:tc>
          <w:tcPr>
            <w:tcW w:w="0" w:type="dxa"/>
            <w:noWrap/>
            <w:hideMark/>
          </w:tcPr>
          <w:p w14:paraId="68184D4D"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21DE1871"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FFFFFF" w:themeFill="background1"/>
            <w:noWrap/>
            <w:hideMark/>
          </w:tcPr>
          <w:p w14:paraId="325975B5"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shd w:val="clear" w:color="auto" w:fill="DADFF6"/>
            <w:noWrap/>
            <w:hideMark/>
          </w:tcPr>
          <w:p w14:paraId="2D0571AE"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THESIS</w:t>
            </w:r>
          </w:p>
        </w:tc>
        <w:tc>
          <w:tcPr>
            <w:tcW w:w="0" w:type="dxa"/>
            <w:noWrap/>
            <w:hideMark/>
          </w:tcPr>
          <w:p w14:paraId="44E6DA48"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tc>
        <w:tc>
          <w:tcPr>
            <w:tcW w:w="0" w:type="dxa"/>
            <w:shd w:val="clear" w:color="auto" w:fill="DADFF6"/>
            <w:noWrap/>
            <w:hideMark/>
          </w:tcPr>
          <w:p w14:paraId="6750CD3A"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11964C14"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hideMark/>
          </w:tcPr>
          <w:p w14:paraId="605C6FE1" w14:textId="77777777" w:rsidR="00A12016" w:rsidRPr="00DD3D60" w:rsidRDefault="00A12016" w:rsidP="00760C16">
            <w:pPr>
              <w:spacing w:line="240" w:lineRule="auto"/>
              <w:rPr>
                <w:rFonts w:ascii="Calibri" w:eastAsia="Times New Roman" w:hAnsi="Calibri" w:cs="Calibri"/>
                <w:color w:val="000000"/>
                <w:sz w:val="22"/>
              </w:rPr>
            </w:pPr>
            <w:r w:rsidRPr="00DD3D60">
              <w:rPr>
                <w:rFonts w:ascii="Calibri" w:eastAsia="Times New Roman" w:hAnsi="Calibri" w:cs="Calibri"/>
                <w:color w:val="000000"/>
                <w:sz w:val="22"/>
              </w:rPr>
              <w:t>Fault tree analysis</w:t>
            </w:r>
          </w:p>
        </w:tc>
        <w:tc>
          <w:tcPr>
            <w:tcW w:w="0" w:type="dxa"/>
            <w:noWrap/>
            <w:hideMark/>
          </w:tcPr>
          <w:p w14:paraId="553CF9DB"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p>
        </w:tc>
        <w:tc>
          <w:tcPr>
            <w:tcW w:w="0" w:type="dxa"/>
            <w:noWrap/>
            <w:hideMark/>
          </w:tcPr>
          <w:p w14:paraId="1F4A2EB6"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0" w:type="dxa"/>
            <w:noWrap/>
            <w:hideMark/>
          </w:tcPr>
          <w:p w14:paraId="7BEEC206"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54B65416"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4DF16452"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shd w:val="clear" w:color="auto" w:fill="DADFF6"/>
            <w:noWrap/>
            <w:hideMark/>
          </w:tcPr>
          <w:p w14:paraId="40A27B73"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0" w:type="dxa"/>
            <w:shd w:val="clear" w:color="auto" w:fill="DADFF6"/>
            <w:noWrap/>
            <w:hideMark/>
          </w:tcPr>
          <w:p w14:paraId="3466C691"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0" w:type="dxa"/>
            <w:shd w:val="clear" w:color="auto" w:fill="DADFF6"/>
            <w:noWrap/>
            <w:hideMark/>
          </w:tcPr>
          <w:p w14:paraId="65DC6FB5"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07E90A43"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noWrap/>
            <w:hideMark/>
          </w:tcPr>
          <w:p w14:paraId="52A4593F" w14:textId="77777777" w:rsidR="00A12016" w:rsidRPr="00DD3D60" w:rsidRDefault="00A12016" w:rsidP="00760C16">
            <w:pPr>
              <w:spacing w:line="240" w:lineRule="auto"/>
              <w:rPr>
                <w:rFonts w:ascii="Calibri" w:eastAsia="Times New Roman" w:hAnsi="Calibri" w:cs="Calibri"/>
                <w:b w:val="0"/>
                <w:bCs w:val="0"/>
                <w:color w:val="000000"/>
                <w:sz w:val="22"/>
              </w:rPr>
            </w:pPr>
            <w:r w:rsidRPr="00DD3D60">
              <w:rPr>
                <w:rFonts w:ascii="Calibri" w:eastAsia="Times New Roman" w:hAnsi="Calibri" w:cs="Calibri"/>
                <w:color w:val="000000"/>
                <w:sz w:val="22"/>
              </w:rPr>
              <w:t>Risk matrix</w:t>
            </w:r>
          </w:p>
          <w:p w14:paraId="71C4A7F5" w14:textId="6902B1A3" w:rsidR="00A12016" w:rsidRPr="00DD3D60" w:rsidRDefault="00A12016" w:rsidP="00760C16">
            <w:pPr>
              <w:spacing w:line="240" w:lineRule="auto"/>
              <w:rPr>
                <w:rFonts w:ascii="Calibri" w:eastAsia="Times New Roman" w:hAnsi="Calibri" w:cs="Calibri"/>
                <w:color w:val="000000"/>
                <w:sz w:val="22"/>
              </w:rPr>
            </w:pPr>
            <w:r w:rsidRPr="00DD3D60">
              <w:rPr>
                <w:rFonts w:ascii="Times New Roman" w:eastAsia="Times New Roman" w:hAnsi="Times New Roman" w:cs="Times New Roman"/>
                <w:sz w:val="20"/>
                <w:szCs w:val="20"/>
              </w:rPr>
              <w:t xml:space="preserve"> </w:t>
            </w:r>
          </w:p>
        </w:tc>
        <w:tc>
          <w:tcPr>
            <w:tcW w:w="0" w:type="dxa"/>
            <w:noWrap/>
            <w:hideMark/>
          </w:tcPr>
          <w:p w14:paraId="206C4549"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SIRA</w:t>
            </w:r>
          </w:p>
        </w:tc>
        <w:tc>
          <w:tcPr>
            <w:tcW w:w="0" w:type="dxa"/>
            <w:noWrap/>
            <w:hideMark/>
          </w:tcPr>
          <w:p w14:paraId="74AACEEB"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X</w:t>
            </w:r>
          </w:p>
        </w:tc>
        <w:tc>
          <w:tcPr>
            <w:tcW w:w="0" w:type="dxa"/>
            <w:noWrap/>
            <w:hideMark/>
          </w:tcPr>
          <w:p w14:paraId="57D0FF90"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p>
        </w:tc>
      </w:tr>
      <w:tr w:rsidR="00A12016" w:rsidRPr="00DD3D60" w14:paraId="637B6EB7"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123B62BE" w14:textId="10316961" w:rsidR="00A12016" w:rsidRPr="00DD3D60" w:rsidRDefault="00A12016" w:rsidP="00760C16">
            <w:pPr>
              <w:spacing w:line="240" w:lineRule="auto"/>
              <w:rPr>
                <w:rFonts w:ascii="Times New Roman" w:eastAsia="Times New Roman" w:hAnsi="Times New Roman" w:cs="Times New Roman"/>
                <w:sz w:val="20"/>
                <w:szCs w:val="20"/>
              </w:rPr>
            </w:pPr>
          </w:p>
        </w:tc>
        <w:tc>
          <w:tcPr>
            <w:tcW w:w="0" w:type="dxa"/>
            <w:shd w:val="clear" w:color="auto" w:fill="DADFF6"/>
            <w:noWrap/>
            <w:hideMark/>
          </w:tcPr>
          <w:p w14:paraId="0B47C18F" w14:textId="6B12A50A" w:rsidR="00A12016" w:rsidRPr="00DD3D60" w:rsidRDefault="00DD1DC8"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Change w:id="1135" w:author="ernst bolt" w:date="2021-04-10T17:04:00Z">
                  <w:rPr>
                    <w:rFonts w:ascii="Times New Roman" w:eastAsia="Times New Roman" w:hAnsi="Times New Roman" w:cs="Times New Roman"/>
                    <w:sz w:val="20"/>
                    <w:szCs w:val="20"/>
                  </w:rPr>
                </w:rPrChange>
              </w:rPr>
            </w:pPr>
            <w:ins w:id="1136" w:author="ernst bolt" w:date="2020-10-19T18:04:00Z">
              <w:r w:rsidRPr="00DD3D60">
                <w:rPr>
                  <w:rFonts w:ascii="Calibri" w:eastAsia="Times New Roman" w:hAnsi="Calibri" w:cs="Calibri"/>
                  <w:color w:val="000000"/>
                  <w:sz w:val="22"/>
                  <w:rPrChange w:id="1137" w:author="ernst bolt" w:date="2021-04-10T17:04:00Z">
                    <w:rPr>
                      <w:rFonts w:ascii="Times New Roman" w:eastAsia="Times New Roman" w:hAnsi="Times New Roman" w:cs="Times New Roman"/>
                      <w:sz w:val="20"/>
                      <w:szCs w:val="20"/>
                    </w:rPr>
                  </w:rPrChange>
                </w:rPr>
                <w:t>ERC-M</w:t>
              </w:r>
            </w:ins>
          </w:p>
        </w:tc>
        <w:tc>
          <w:tcPr>
            <w:tcW w:w="0" w:type="dxa"/>
            <w:shd w:val="clear" w:color="auto" w:fill="DADFF6"/>
            <w:noWrap/>
            <w:hideMark/>
          </w:tcPr>
          <w:p w14:paraId="5AD936B5"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0" w:type="dxa"/>
            <w:shd w:val="clear" w:color="auto" w:fill="DADFF6"/>
            <w:noWrap/>
            <w:hideMark/>
          </w:tcPr>
          <w:p w14:paraId="5A149A97"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r>
      <w:tr w:rsidR="00A12016" w:rsidRPr="00DD3D60" w14:paraId="50375C6B"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hideMark/>
          </w:tcPr>
          <w:p w14:paraId="115356D9" w14:textId="77777777" w:rsidR="00A12016" w:rsidRPr="00DD3D60" w:rsidRDefault="00A12016" w:rsidP="00760C16">
            <w:pPr>
              <w:spacing w:line="240" w:lineRule="auto"/>
              <w:rPr>
                <w:rFonts w:ascii="Calibri" w:eastAsia="Times New Roman" w:hAnsi="Calibri" w:cs="Calibri"/>
                <w:color w:val="000000"/>
                <w:sz w:val="22"/>
              </w:rPr>
            </w:pPr>
            <w:r w:rsidRPr="00DD3D60">
              <w:rPr>
                <w:rFonts w:ascii="Calibri" w:eastAsia="Times New Roman" w:hAnsi="Calibri" w:cs="Calibri"/>
                <w:color w:val="000000"/>
                <w:sz w:val="22"/>
              </w:rPr>
              <w:t>Simulation</w:t>
            </w:r>
          </w:p>
        </w:tc>
        <w:tc>
          <w:tcPr>
            <w:tcW w:w="0" w:type="dxa"/>
            <w:noWrap/>
            <w:hideMark/>
          </w:tcPr>
          <w:p w14:paraId="453779AE"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traffic simulation</w:t>
            </w:r>
          </w:p>
        </w:tc>
        <w:tc>
          <w:tcPr>
            <w:tcW w:w="0" w:type="dxa"/>
            <w:noWrap/>
            <w:hideMark/>
          </w:tcPr>
          <w:p w14:paraId="7C43E08C"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del w:id="1138" w:author="ernst bolt" w:date="2021-04-10T17:58:00Z">
              <w:r w:rsidRPr="00DD3D60" w:rsidDel="00246650">
                <w:rPr>
                  <w:rFonts w:ascii="Calibri" w:eastAsia="Times New Roman" w:hAnsi="Calibri" w:cs="Calibri"/>
                  <w:color w:val="000000"/>
                  <w:sz w:val="22"/>
                </w:rPr>
                <w:delText>o</w:delText>
              </w:r>
            </w:del>
          </w:p>
        </w:tc>
        <w:tc>
          <w:tcPr>
            <w:tcW w:w="0" w:type="dxa"/>
            <w:noWrap/>
            <w:hideMark/>
          </w:tcPr>
          <w:p w14:paraId="530A60FB"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p>
        </w:tc>
      </w:tr>
      <w:tr w:rsidR="00A12016" w:rsidRPr="00DD3D60" w14:paraId="3B9D28B7"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76E14989"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shd w:val="clear" w:color="auto" w:fill="DADFF6"/>
            <w:noWrap/>
            <w:hideMark/>
          </w:tcPr>
          <w:p w14:paraId="3BCF16B7" w14:textId="77777777" w:rsidR="00A12016" w:rsidRPr="00DD3D60"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bridge simulator</w:t>
            </w:r>
          </w:p>
        </w:tc>
        <w:tc>
          <w:tcPr>
            <w:tcW w:w="0" w:type="dxa"/>
            <w:shd w:val="clear" w:color="auto" w:fill="DADFF6"/>
            <w:noWrap/>
            <w:hideMark/>
          </w:tcPr>
          <w:p w14:paraId="12A72D65"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o</w:t>
            </w:r>
          </w:p>
        </w:tc>
        <w:tc>
          <w:tcPr>
            <w:tcW w:w="0" w:type="dxa"/>
            <w:shd w:val="clear" w:color="auto" w:fill="DADFF6"/>
            <w:noWrap/>
            <w:hideMark/>
          </w:tcPr>
          <w:p w14:paraId="32853709" w14:textId="77777777" w:rsidR="00A12016" w:rsidRPr="00DD3D60"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rPr>
            </w:pPr>
          </w:p>
        </w:tc>
      </w:tr>
      <w:tr w:rsidR="00A12016" w:rsidRPr="00DD3D60" w14:paraId="120163AA"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172FC328" w14:textId="77777777" w:rsidR="00A12016" w:rsidRPr="00DD3D60" w:rsidRDefault="00A12016" w:rsidP="00760C16">
            <w:pPr>
              <w:spacing w:line="240" w:lineRule="auto"/>
              <w:rPr>
                <w:rFonts w:ascii="Times New Roman" w:eastAsia="Times New Roman" w:hAnsi="Times New Roman" w:cs="Times New Roman"/>
                <w:sz w:val="20"/>
                <w:szCs w:val="20"/>
              </w:rPr>
            </w:pPr>
          </w:p>
        </w:tc>
        <w:tc>
          <w:tcPr>
            <w:tcW w:w="0" w:type="dxa"/>
            <w:noWrap/>
            <w:hideMark/>
          </w:tcPr>
          <w:p w14:paraId="1E5EA4BC" w14:textId="77777777" w:rsidR="00A12016" w:rsidRPr="00DD3D60"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AtoN simulation</w:t>
            </w:r>
          </w:p>
        </w:tc>
        <w:tc>
          <w:tcPr>
            <w:tcW w:w="0" w:type="dxa"/>
            <w:noWrap/>
            <w:hideMark/>
          </w:tcPr>
          <w:p w14:paraId="2FE2738D" w14:textId="77777777" w:rsidR="00A12016" w:rsidRPr="00DD3D60"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o</w:t>
            </w:r>
          </w:p>
        </w:tc>
        <w:tc>
          <w:tcPr>
            <w:tcW w:w="0" w:type="dxa"/>
            <w:noWrap/>
            <w:hideMark/>
          </w:tcPr>
          <w:p w14:paraId="1D77A4FE" w14:textId="17A22FEF" w:rsidR="00A12016" w:rsidRPr="00DD3D60" w:rsidRDefault="00850931" w:rsidP="00C27F83">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rPr>
            </w:pPr>
            <w:r w:rsidRPr="00DD3D60">
              <w:rPr>
                <w:rFonts w:ascii="Calibri" w:eastAsia="Times New Roman" w:hAnsi="Calibri" w:cs="Calibri"/>
                <w:color w:val="000000"/>
                <w:sz w:val="22"/>
              </w:rPr>
              <w:t xml:space="preserve">Is the simulator facility capable of necessary display </w:t>
            </w:r>
            <w:r w:rsidR="00C57805" w:rsidRPr="00DD3D60">
              <w:rPr>
                <w:rFonts w:ascii="Calibri" w:eastAsia="Times New Roman" w:hAnsi="Calibri" w:cs="Calibri"/>
                <w:color w:val="000000"/>
                <w:sz w:val="22"/>
              </w:rPr>
              <w:t>fidelity (G1097)</w:t>
            </w:r>
          </w:p>
        </w:tc>
      </w:tr>
    </w:tbl>
    <w:p w14:paraId="42A0A3F0" w14:textId="3D8816C3" w:rsidR="00760C16" w:rsidRPr="00DD3D60" w:rsidRDefault="00760C16" w:rsidP="00F07085">
      <w:pPr>
        <w:pStyle w:val="BodyText"/>
        <w:rPr>
          <w:highlight w:val="cyan"/>
        </w:rPr>
      </w:pPr>
    </w:p>
    <w:p w14:paraId="67673C7B" w14:textId="32F170FC" w:rsidR="003304FF" w:rsidRPr="00DD3D60" w:rsidRDefault="003304FF" w:rsidP="00F07085">
      <w:pPr>
        <w:pStyle w:val="BodyText"/>
        <w:rPr>
          <w:highlight w:val="cyan"/>
        </w:rPr>
      </w:pPr>
    </w:p>
    <w:p w14:paraId="73884E0F" w14:textId="77777777" w:rsidR="003304FF" w:rsidRPr="00DD3D60" w:rsidRDefault="003304FF" w:rsidP="00F07085">
      <w:pPr>
        <w:pStyle w:val="BodyText"/>
        <w:rPr>
          <w:highlight w:val="cyan"/>
        </w:rPr>
      </w:pPr>
    </w:p>
    <w:p w14:paraId="4890B3F1" w14:textId="77777777" w:rsidR="00437983" w:rsidRPr="00DD3D60" w:rsidRDefault="00437983" w:rsidP="00437983">
      <w:pPr>
        <w:pStyle w:val="Heading2separationline"/>
      </w:pPr>
    </w:p>
    <w:p w14:paraId="4890B3F2" w14:textId="3ED25B03" w:rsidR="00437983" w:rsidRPr="00DD3D60" w:rsidDel="00246650" w:rsidRDefault="00437983" w:rsidP="00437983">
      <w:pPr>
        <w:pStyle w:val="BodyText"/>
        <w:rPr>
          <w:del w:id="1139" w:author="ernst bolt" w:date="2021-04-10T18:00:00Z"/>
          <w:highlight w:val="lightGray"/>
        </w:rPr>
      </w:pPr>
      <w:del w:id="1140" w:author="ernst bolt" w:date="2021-04-10T18:00:00Z">
        <w:r w:rsidRPr="00DD3D60" w:rsidDel="00246650">
          <w:rPr>
            <w:highlight w:val="lightGray"/>
          </w:rPr>
          <w:delText>Some thoughts:</w:delText>
        </w:r>
      </w:del>
    </w:p>
    <w:p w14:paraId="4890B3F6" w14:textId="260C62BF" w:rsidR="00437983" w:rsidRPr="00DD3D60" w:rsidDel="00246650" w:rsidRDefault="00437983" w:rsidP="00506B55">
      <w:pPr>
        <w:pStyle w:val="BodyText"/>
        <w:numPr>
          <w:ilvl w:val="0"/>
          <w:numId w:val="39"/>
        </w:numPr>
        <w:rPr>
          <w:del w:id="1141" w:author="ernst bolt" w:date="2021-04-10T18:00:00Z"/>
          <w:highlight w:val="lightGray"/>
        </w:rPr>
      </w:pPr>
      <w:del w:id="1142" w:author="ernst bolt" w:date="2021-04-10T18:00:00Z">
        <w:r w:rsidRPr="00DD3D60" w:rsidDel="00246650">
          <w:rPr>
            <w:highlight w:val="lightGray"/>
          </w:rPr>
          <w:delText>Expertise is always needed. Tools provide support and a means to document decisions.</w:delText>
        </w:r>
      </w:del>
    </w:p>
    <w:p w14:paraId="4890B3F7" w14:textId="44351147" w:rsidR="00437983" w:rsidRPr="00DD3D60" w:rsidDel="00246650" w:rsidRDefault="00437983" w:rsidP="00506B55">
      <w:pPr>
        <w:pStyle w:val="BodyText"/>
        <w:numPr>
          <w:ilvl w:val="0"/>
          <w:numId w:val="39"/>
        </w:numPr>
        <w:rPr>
          <w:del w:id="1143" w:author="ernst bolt" w:date="2021-04-10T18:00:00Z"/>
        </w:rPr>
      </w:pPr>
    </w:p>
    <w:p w14:paraId="0CE34E26" w14:textId="77777777" w:rsidR="003304FF" w:rsidRPr="00DD3D60" w:rsidRDefault="003304FF" w:rsidP="003304FF">
      <w:pPr>
        <w:pStyle w:val="Heading1"/>
      </w:pPr>
      <w:bookmarkStart w:id="1144" w:name="_Toc528231013"/>
      <w:bookmarkStart w:id="1145" w:name="_Toc53744615"/>
      <w:r w:rsidRPr="00DD3D60">
        <w:t>REFERENCES</w:t>
      </w:r>
      <w:bookmarkEnd w:id="1144"/>
      <w:bookmarkEnd w:id="1145"/>
    </w:p>
    <w:p w14:paraId="0739BAD6" w14:textId="77777777" w:rsidR="003304FF" w:rsidRPr="00DD3D60" w:rsidRDefault="003304FF" w:rsidP="003304FF">
      <w:pPr>
        <w:pStyle w:val="Heading1separatationline"/>
      </w:pPr>
    </w:p>
    <w:p w14:paraId="4CC14B9B" w14:textId="06632D2E" w:rsidR="003304FF" w:rsidRPr="00DD3D60" w:rsidRDefault="00AF033D" w:rsidP="003304FF">
      <w:pPr>
        <w:pStyle w:val="Reference"/>
      </w:pPr>
      <w:r w:rsidRPr="00DD3D60">
        <w:t>Guideline 1123 IWRAP</w:t>
      </w:r>
      <w:ins w:id="1146" w:author="ernst bolt" w:date="2020-10-19T18:05:00Z">
        <w:r w:rsidR="00BC5985" w:rsidRPr="00DD3D60">
          <w:t xml:space="preserve"> etc</w:t>
        </w:r>
      </w:ins>
    </w:p>
    <w:p w14:paraId="2E7E4510" w14:textId="26E58243" w:rsidR="003304FF" w:rsidRPr="00DD3D60" w:rsidRDefault="00BC5985" w:rsidP="003304FF">
      <w:pPr>
        <w:pStyle w:val="Reference"/>
        <w:rPr>
          <w:ins w:id="1147" w:author="ernst bolt" w:date="2020-10-19T18:05:00Z"/>
        </w:rPr>
      </w:pPr>
      <w:ins w:id="1148" w:author="ernst bolt" w:date="2020-10-19T18:05:00Z">
        <w:r w:rsidRPr="00DD3D60">
          <w:t>ISO31000</w:t>
        </w:r>
      </w:ins>
      <w:del w:id="1149" w:author="ernst bolt" w:date="2020-10-19T18:05:00Z">
        <w:r w:rsidR="003304FF" w:rsidRPr="00DD3D60" w:rsidDel="00BC5985">
          <w:delText>E</w:delText>
        </w:r>
        <w:r w:rsidR="00AF033D" w:rsidRPr="00DD3D60" w:rsidDel="00BC5985">
          <w:delText>tc</w:delText>
        </w:r>
      </w:del>
    </w:p>
    <w:p w14:paraId="4DC30BBF" w14:textId="2BD280DF" w:rsidR="00B877EB" w:rsidRPr="00DD3D60" w:rsidRDefault="00BC5985" w:rsidP="003304FF">
      <w:pPr>
        <w:pStyle w:val="Reference"/>
        <w:rPr>
          <w:ins w:id="1150" w:author="Edward Rogers" w:date="2021-03-11T12:39:00Z"/>
        </w:rPr>
      </w:pPr>
      <w:ins w:id="1151" w:author="ernst bolt" w:date="2020-10-19T18:05:00Z">
        <w:r w:rsidRPr="00DD3D60">
          <w:t>OpenRisk</w:t>
        </w:r>
      </w:ins>
    </w:p>
    <w:p w14:paraId="45A6A30F" w14:textId="77777777" w:rsidR="00B877EB" w:rsidRPr="00DD3D60" w:rsidRDefault="00B877EB">
      <w:pPr>
        <w:spacing w:after="200" w:line="276" w:lineRule="auto"/>
        <w:rPr>
          <w:ins w:id="1152" w:author="Edward Rogers" w:date="2021-03-11T12:39:00Z"/>
          <w:rFonts w:eastAsia="Times New Roman" w:cs="Times New Roman"/>
          <w:sz w:val="22"/>
          <w:szCs w:val="20"/>
        </w:rPr>
      </w:pPr>
      <w:ins w:id="1153" w:author="Edward Rogers" w:date="2021-03-11T12:39:00Z">
        <w:r w:rsidRPr="00DD3D60">
          <w:br w:type="page"/>
        </w:r>
      </w:ins>
    </w:p>
    <w:p w14:paraId="1A5AE366" w14:textId="1A54701C" w:rsidR="00BC5985" w:rsidRPr="00DD3D60" w:rsidDel="00B877EB" w:rsidRDefault="00BC5985">
      <w:pPr>
        <w:pStyle w:val="BodyText"/>
        <w:rPr>
          <w:del w:id="1154" w:author="Edward Rogers" w:date="2021-03-11T12:39:00Z"/>
        </w:rPr>
        <w:pPrChange w:id="1155" w:author="Edward Rogers" w:date="2021-03-11T12:39:00Z">
          <w:pPr>
            <w:pStyle w:val="Reference"/>
          </w:pPr>
        </w:pPrChange>
      </w:pPr>
    </w:p>
    <w:p w14:paraId="4890B3F8" w14:textId="2B329135" w:rsidR="0042565E" w:rsidRPr="00DD3D60" w:rsidRDefault="00B877EB" w:rsidP="00B877EB">
      <w:pPr>
        <w:pStyle w:val="Annex"/>
        <w:rPr>
          <w:ins w:id="1156" w:author="Edward Rogers" w:date="2021-03-11T12:40:00Z"/>
        </w:rPr>
      </w:pPr>
      <w:ins w:id="1157" w:author="Edward Rogers" w:date="2021-03-11T12:39:00Z">
        <w:r w:rsidRPr="00DD3D60">
          <w:t>IRMAS / OPRA Methodology / FOrm</w:t>
        </w:r>
      </w:ins>
    </w:p>
    <w:p w14:paraId="1C84ED0E" w14:textId="5B9B0ADE" w:rsidR="00B877EB" w:rsidRPr="00DD3D60" w:rsidRDefault="00B877EB">
      <w:pPr>
        <w:pStyle w:val="Heading2"/>
        <w:rPr>
          <w:ins w:id="1158" w:author="Edward Rogers" w:date="2021-03-11T12:39:00Z"/>
        </w:rPr>
        <w:pPrChange w:id="1159" w:author="Edward Rogers" w:date="2021-03-11T12:41:00Z">
          <w:pPr>
            <w:pStyle w:val="Annex"/>
          </w:pPr>
        </w:pPrChange>
      </w:pPr>
      <w:ins w:id="1160" w:author="Edward Rogers" w:date="2021-03-11T12:40:00Z">
        <w:r w:rsidRPr="00DD3D60">
          <w:t>Introduction</w:t>
        </w:r>
      </w:ins>
    </w:p>
    <w:p w14:paraId="616AD474" w14:textId="05DDD0A9" w:rsidR="00B877EB" w:rsidRPr="00DD3D60" w:rsidRDefault="00A70761" w:rsidP="00B877EB">
      <w:pPr>
        <w:spacing w:after="120"/>
        <w:rPr>
          <w:ins w:id="1161" w:author="Edward Rogers" w:date="2021-03-11T12:44:00Z"/>
          <w:rFonts w:ascii="Calibri" w:eastAsia="Calibri" w:hAnsi="Calibri" w:cs="Times New Roman"/>
          <w:sz w:val="22"/>
        </w:rPr>
      </w:pPr>
      <w:ins w:id="1162" w:author="Edward Rogers" w:date="2021-03-11T12:42:00Z">
        <w:r w:rsidRPr="00DD3D60">
          <w:rPr>
            <w:rFonts w:ascii="Calibri" w:eastAsia="Calibri" w:hAnsi="Calibri" w:cs="Times New Roman"/>
            <w:sz w:val="22"/>
          </w:rPr>
          <w:t>This Annex contains the methodology, example completed form and blank form for the IRMAS (</w:t>
        </w:r>
      </w:ins>
      <w:ins w:id="1163" w:author="Edward Rogers" w:date="2021-03-11T12:43:00Z">
        <w:r w:rsidRPr="00DD3D60">
          <w:rPr>
            <w:rFonts w:ascii="Calibri" w:eastAsia="Calibri" w:hAnsi="Calibri" w:cs="Times New Roman"/>
            <w:sz w:val="22"/>
          </w:rPr>
          <w:t>see Section 2.3 above) and OPERA (see Section 3.3.1).</w:t>
        </w:r>
      </w:ins>
    </w:p>
    <w:p w14:paraId="6FEF43F7" w14:textId="7CEB9D70" w:rsidR="00A70761" w:rsidRPr="00DD3D60" w:rsidRDefault="00A70761" w:rsidP="00B877EB">
      <w:pPr>
        <w:spacing w:after="120"/>
        <w:rPr>
          <w:ins w:id="1164" w:author="Edward Rogers" w:date="2021-03-11T12:42:00Z"/>
          <w:rFonts w:ascii="Calibri" w:eastAsia="Calibri" w:hAnsi="Calibri" w:cs="Times New Roman"/>
          <w:sz w:val="22"/>
        </w:rPr>
      </w:pPr>
      <w:ins w:id="1165" w:author="Edward Rogers" w:date="2021-03-11T12:44:00Z">
        <w:r w:rsidRPr="00DD3D60">
          <w:rPr>
            <w:rFonts w:ascii="Calibri" w:eastAsia="Calibri" w:hAnsi="Calibri" w:cs="Times New Roman"/>
            <w:sz w:val="22"/>
          </w:rPr>
          <w:t xml:space="preserve">The </w:t>
        </w:r>
      </w:ins>
      <w:ins w:id="1166" w:author="Edward Rogers" w:date="2021-03-11T12:45:00Z">
        <w:r w:rsidRPr="00DD3D60">
          <w:rPr>
            <w:rFonts w:ascii="Calibri" w:eastAsia="Calibri" w:hAnsi="Calibri" w:cs="Times New Roman"/>
            <w:sz w:val="22"/>
          </w:rPr>
          <w:t xml:space="preserve">IRMAS form should be used to capture information for all risk assessments undertaken, and the OPRA section of the form should be used if a </w:t>
        </w:r>
      </w:ins>
      <w:ins w:id="1167" w:author="Edward Rogers" w:date="2021-03-15T10:16:00Z">
        <w:r w:rsidR="001715AF" w:rsidRPr="00DD3D60">
          <w:rPr>
            <w:rFonts w:ascii="Calibri" w:eastAsia="Calibri" w:hAnsi="Calibri" w:cs="Times New Roman"/>
            <w:sz w:val="22"/>
          </w:rPr>
          <w:t>small-scale</w:t>
        </w:r>
      </w:ins>
      <w:ins w:id="1168" w:author="Edward Rogers" w:date="2021-03-11T12:45:00Z">
        <w:r w:rsidRPr="00DD3D60">
          <w:rPr>
            <w:rFonts w:ascii="Calibri" w:eastAsia="Calibri" w:hAnsi="Calibri" w:cs="Times New Roman"/>
            <w:sz w:val="22"/>
          </w:rPr>
          <w:t xml:space="preserve"> assessment of risk is required</w:t>
        </w:r>
      </w:ins>
      <w:ins w:id="1169" w:author="Edward Rogers" w:date="2021-03-11T13:42:00Z">
        <w:r w:rsidR="00413EDD" w:rsidRPr="00DD3D60">
          <w:rPr>
            <w:rFonts w:ascii="Calibri" w:eastAsia="Calibri" w:hAnsi="Calibri" w:cs="Times New Roman"/>
            <w:sz w:val="22"/>
          </w:rPr>
          <w:t xml:space="preserve"> – it is envisaged that the OPRA will be conducted by</w:t>
        </w:r>
      </w:ins>
      <w:ins w:id="1170" w:author="Edward Rogers" w:date="2021-03-15T10:16:00Z">
        <w:r w:rsidR="001715AF" w:rsidRPr="00DD3D60">
          <w:rPr>
            <w:rFonts w:ascii="Calibri" w:eastAsia="Calibri" w:hAnsi="Calibri" w:cs="Times New Roman"/>
            <w:sz w:val="22"/>
          </w:rPr>
          <w:t xml:space="preserve"> an individual (i.e.</w:t>
        </w:r>
      </w:ins>
      <w:ins w:id="1171" w:author="Edward Rogers" w:date="2021-03-11T13:42:00Z">
        <w:r w:rsidR="00413EDD" w:rsidRPr="00DD3D60">
          <w:rPr>
            <w:rFonts w:ascii="Calibri" w:eastAsia="Calibri" w:hAnsi="Calibri" w:cs="Times New Roman"/>
            <w:sz w:val="22"/>
          </w:rPr>
          <w:t xml:space="preserve"> the responsible marine manger</w:t>
        </w:r>
      </w:ins>
      <w:ins w:id="1172" w:author="Edward Rogers" w:date="2021-03-15T10:16:00Z">
        <w:r w:rsidR="001715AF" w:rsidRPr="00DD3D60">
          <w:rPr>
            <w:rFonts w:ascii="Calibri" w:eastAsia="Calibri" w:hAnsi="Calibri" w:cs="Times New Roman"/>
            <w:sz w:val="22"/>
          </w:rPr>
          <w:t>)</w:t>
        </w:r>
      </w:ins>
      <w:ins w:id="1173" w:author="Edward Rogers" w:date="2021-03-11T12:45:00Z">
        <w:r w:rsidRPr="00DD3D60">
          <w:rPr>
            <w:rFonts w:ascii="Calibri" w:eastAsia="Calibri" w:hAnsi="Calibri" w:cs="Times New Roman"/>
            <w:sz w:val="22"/>
          </w:rPr>
          <w:t>.</w:t>
        </w:r>
      </w:ins>
    </w:p>
    <w:p w14:paraId="1E809163" w14:textId="00E06C39" w:rsidR="00B877EB" w:rsidRPr="00DD3D60" w:rsidRDefault="00B877EB" w:rsidP="00B877EB">
      <w:pPr>
        <w:spacing w:after="120"/>
        <w:rPr>
          <w:ins w:id="1174" w:author="Edward Rogers" w:date="2021-03-11T12:40:00Z"/>
          <w:rFonts w:ascii="Calibri" w:eastAsia="Calibri" w:hAnsi="Calibri" w:cs="Times New Roman"/>
          <w:sz w:val="22"/>
        </w:rPr>
      </w:pPr>
      <w:ins w:id="1175" w:author="Edward Rogers" w:date="2021-03-11T12:40:00Z">
        <w:r w:rsidRPr="00DD3D60">
          <w:rPr>
            <w:rFonts w:ascii="Calibri" w:eastAsia="Calibri" w:hAnsi="Calibri" w:cs="Times New Roman"/>
            <w:sz w:val="22"/>
          </w:rPr>
          <w:t xml:space="preserve">The </w:t>
        </w:r>
      </w:ins>
      <w:ins w:id="1176" w:author="Edward Rogers" w:date="2021-03-11T12:43:00Z">
        <w:r w:rsidR="00A70761" w:rsidRPr="00DD3D60">
          <w:rPr>
            <w:rFonts w:ascii="Calibri" w:eastAsia="Calibri" w:hAnsi="Calibri" w:cs="Times New Roman"/>
            <w:sz w:val="22"/>
          </w:rPr>
          <w:t xml:space="preserve">IRMAS / OPRA </w:t>
        </w:r>
      </w:ins>
      <w:ins w:id="1177" w:author="Edward Rogers" w:date="2021-03-11T12:40:00Z">
        <w:r w:rsidRPr="00DD3D60">
          <w:rPr>
            <w:rFonts w:ascii="Calibri" w:eastAsia="Calibri" w:hAnsi="Calibri" w:cs="Times New Roman"/>
            <w:sz w:val="22"/>
          </w:rPr>
          <w:t>form contains a number of selectable options and free text fields and is split into four sections:</w:t>
        </w:r>
      </w:ins>
    </w:p>
    <w:p w14:paraId="4556408E" w14:textId="77777777" w:rsidR="00B877EB" w:rsidRPr="00DD3D60" w:rsidRDefault="00B877EB" w:rsidP="00B877EB">
      <w:pPr>
        <w:numPr>
          <w:ilvl w:val="0"/>
          <w:numId w:val="80"/>
        </w:numPr>
        <w:spacing w:after="120"/>
        <w:rPr>
          <w:ins w:id="1178" w:author="Edward Rogers" w:date="2021-03-11T12:40:00Z"/>
          <w:rFonts w:ascii="Calibri" w:eastAsia="Calibri" w:hAnsi="Calibri" w:cs="Times New Roman"/>
          <w:sz w:val="22"/>
        </w:rPr>
      </w:pPr>
      <w:ins w:id="1179" w:author="Edward Rogers" w:date="2021-03-11T12:40:00Z">
        <w:r w:rsidRPr="00DD3D60">
          <w:rPr>
            <w:rFonts w:ascii="Calibri" w:eastAsia="Calibri" w:hAnsi="Calibri" w:cs="Times New Roman"/>
            <w:sz w:val="22"/>
          </w:rPr>
          <w:t>Section 1: Risk Assessment Details</w:t>
        </w:r>
      </w:ins>
    </w:p>
    <w:p w14:paraId="18F76D44" w14:textId="77777777" w:rsidR="00B877EB" w:rsidRPr="00DD3D60" w:rsidRDefault="00B877EB" w:rsidP="00B877EB">
      <w:pPr>
        <w:numPr>
          <w:ilvl w:val="0"/>
          <w:numId w:val="80"/>
        </w:numPr>
        <w:spacing w:after="120"/>
        <w:rPr>
          <w:ins w:id="1180" w:author="Edward Rogers" w:date="2021-03-11T12:40:00Z"/>
          <w:rFonts w:ascii="Calibri" w:eastAsia="Calibri" w:hAnsi="Calibri" w:cs="Times New Roman"/>
          <w:sz w:val="22"/>
        </w:rPr>
      </w:pPr>
      <w:ins w:id="1181" w:author="Edward Rogers" w:date="2021-03-11T12:40:00Z">
        <w:r w:rsidRPr="00DD3D60">
          <w:rPr>
            <w:rFonts w:ascii="Calibri" w:eastAsia="Calibri" w:hAnsi="Calibri" w:cs="Times New Roman"/>
            <w:sz w:val="22"/>
          </w:rPr>
          <w:t>Section 2: Documentation of Assessment Approach</w:t>
        </w:r>
      </w:ins>
    </w:p>
    <w:p w14:paraId="67278FD5" w14:textId="77777777" w:rsidR="00B877EB" w:rsidRPr="00DD3D60" w:rsidRDefault="00B877EB" w:rsidP="00B877EB">
      <w:pPr>
        <w:numPr>
          <w:ilvl w:val="0"/>
          <w:numId w:val="80"/>
        </w:numPr>
        <w:spacing w:after="120"/>
        <w:rPr>
          <w:ins w:id="1182" w:author="Edward Rogers" w:date="2021-03-11T12:40:00Z"/>
          <w:rFonts w:ascii="Calibri" w:eastAsia="Calibri" w:hAnsi="Calibri" w:cs="Times New Roman"/>
          <w:sz w:val="22"/>
        </w:rPr>
      </w:pPr>
      <w:ins w:id="1183" w:author="Edward Rogers" w:date="2021-03-11T12:40:00Z">
        <w:r w:rsidRPr="00DD3D60">
          <w:rPr>
            <w:rFonts w:ascii="Calibri" w:eastAsia="Calibri" w:hAnsi="Calibri" w:cs="Times New Roman"/>
            <w:sz w:val="22"/>
          </w:rPr>
          <w:t>Section 3: One Page Risk Assessment</w:t>
        </w:r>
      </w:ins>
    </w:p>
    <w:p w14:paraId="73C5DF2E" w14:textId="77777777" w:rsidR="00B877EB" w:rsidRPr="00DD3D60" w:rsidRDefault="00B877EB" w:rsidP="00B877EB">
      <w:pPr>
        <w:numPr>
          <w:ilvl w:val="0"/>
          <w:numId w:val="80"/>
        </w:numPr>
        <w:spacing w:after="120"/>
        <w:rPr>
          <w:ins w:id="1184" w:author="Edward Rogers" w:date="2021-03-11T12:40:00Z"/>
          <w:rFonts w:ascii="Calibri" w:eastAsia="Calibri" w:hAnsi="Calibri" w:cs="Times New Roman"/>
          <w:sz w:val="22"/>
        </w:rPr>
      </w:pPr>
      <w:ins w:id="1185" w:author="Edward Rogers" w:date="2021-03-11T12:40:00Z">
        <w:r w:rsidRPr="00DD3D60">
          <w:rPr>
            <w:rFonts w:ascii="Calibri" w:eastAsia="Calibri" w:hAnsi="Calibri" w:cs="Times New Roman"/>
            <w:sz w:val="22"/>
          </w:rPr>
          <w:t>Section 4: Actions</w:t>
        </w:r>
      </w:ins>
    </w:p>
    <w:p w14:paraId="090FCAC5" w14:textId="77777777" w:rsidR="00B877EB" w:rsidRPr="00DD3D60" w:rsidRDefault="00B877EB" w:rsidP="00B877EB">
      <w:pPr>
        <w:keepNext/>
        <w:keepLines/>
        <w:numPr>
          <w:ilvl w:val="1"/>
          <w:numId w:val="29"/>
        </w:numPr>
        <w:tabs>
          <w:tab w:val="num" w:pos="360"/>
        </w:tabs>
        <w:spacing w:before="120" w:after="120"/>
        <w:ind w:left="851" w:hanging="851"/>
        <w:outlineLvl w:val="1"/>
        <w:rPr>
          <w:ins w:id="1186" w:author="Edward Rogers" w:date="2021-03-11T12:40:00Z"/>
          <w:rFonts w:ascii="Calibri Light" w:eastAsia="Times New Roman" w:hAnsi="Calibri Light" w:cs="Times New Roman"/>
          <w:b/>
          <w:bCs/>
          <w:caps/>
          <w:color w:val="407EC9"/>
          <w:sz w:val="24"/>
          <w:szCs w:val="24"/>
        </w:rPr>
      </w:pPr>
      <w:bookmarkStart w:id="1187" w:name="_Toc66271637"/>
      <w:ins w:id="1188" w:author="Edward Rogers" w:date="2021-03-11T12:40:00Z">
        <w:r w:rsidRPr="00DD3D60">
          <w:rPr>
            <w:rFonts w:ascii="Calibri Light" w:eastAsia="Times New Roman" w:hAnsi="Calibri Light" w:cs="Times New Roman"/>
            <w:b/>
            <w:bCs/>
            <w:caps/>
            <w:color w:val="407EC9"/>
            <w:sz w:val="24"/>
            <w:szCs w:val="24"/>
          </w:rPr>
          <w:t>Section 1: Risk Assessment Details</w:t>
        </w:r>
        <w:bookmarkEnd w:id="1187"/>
        <w:r w:rsidRPr="00DD3D60">
          <w:rPr>
            <w:rFonts w:ascii="Calibri Light" w:eastAsia="Times New Roman" w:hAnsi="Calibri Light" w:cs="Times New Roman"/>
            <w:b/>
            <w:bCs/>
            <w:caps/>
            <w:color w:val="407EC9"/>
            <w:sz w:val="24"/>
            <w:szCs w:val="24"/>
          </w:rPr>
          <w:t xml:space="preserve"> </w:t>
        </w:r>
      </w:ins>
    </w:p>
    <w:p w14:paraId="3DE2A023" w14:textId="7B1736BF" w:rsidR="00B877EB" w:rsidRPr="00DD3D60" w:rsidRDefault="00EC7227" w:rsidP="00B877EB">
      <w:pPr>
        <w:spacing w:after="120"/>
        <w:rPr>
          <w:ins w:id="1189" w:author="Edward Rogers" w:date="2021-03-11T12:40:00Z"/>
          <w:rFonts w:ascii="Calibri" w:eastAsia="Calibri" w:hAnsi="Calibri" w:cs="Times New Roman"/>
          <w:sz w:val="22"/>
        </w:rPr>
      </w:pPr>
      <w:ins w:id="1190" w:author="Edward Rogers" w:date="2021-03-15T10:16:00Z">
        <w:r w:rsidRPr="00DD3D60">
          <w:rPr>
            <w:rFonts w:ascii="Calibri" w:eastAsia="Calibri" w:hAnsi="Calibri" w:cs="Times New Roman"/>
            <w:sz w:val="22"/>
          </w:rPr>
          <w:t xml:space="preserve">Section 1 </w:t>
        </w:r>
      </w:ins>
      <w:ins w:id="1191" w:author="Edward Rogers" w:date="2021-03-11T12:40:00Z">
        <w:r w:rsidR="00B877EB" w:rsidRPr="00DD3D60">
          <w:rPr>
            <w:rFonts w:ascii="Calibri" w:eastAsia="Calibri" w:hAnsi="Calibri" w:cs="Times New Roman"/>
            <w:sz w:val="22"/>
          </w:rPr>
          <w:t xml:space="preserve">Risk Assessment Details section provides a standard set of risk assessment parameters.  It is anticipated that personal and organisation details could be hidden if the form is shared outside an organisation (i.e. with IALA). </w:t>
        </w:r>
      </w:ins>
    </w:p>
    <w:p w14:paraId="3A263DE0" w14:textId="77777777" w:rsidR="00B877EB" w:rsidRPr="00DD3D60" w:rsidRDefault="00B877EB" w:rsidP="00B877EB">
      <w:pPr>
        <w:keepNext/>
        <w:keepLines/>
        <w:numPr>
          <w:ilvl w:val="1"/>
          <w:numId w:val="29"/>
        </w:numPr>
        <w:tabs>
          <w:tab w:val="num" w:pos="360"/>
        </w:tabs>
        <w:spacing w:before="120" w:after="120"/>
        <w:ind w:left="851" w:hanging="851"/>
        <w:outlineLvl w:val="1"/>
        <w:rPr>
          <w:ins w:id="1192" w:author="Edward Rogers" w:date="2021-03-11T12:40:00Z"/>
          <w:rFonts w:ascii="Calibri Light" w:eastAsia="Times New Roman" w:hAnsi="Calibri Light" w:cs="Times New Roman"/>
          <w:b/>
          <w:bCs/>
          <w:caps/>
          <w:color w:val="407EC9"/>
          <w:sz w:val="24"/>
          <w:szCs w:val="24"/>
        </w:rPr>
      </w:pPr>
      <w:bookmarkStart w:id="1193" w:name="_Toc66271638"/>
      <w:ins w:id="1194" w:author="Edward Rogers" w:date="2021-03-11T12:40:00Z">
        <w:r w:rsidRPr="00DD3D60">
          <w:rPr>
            <w:rFonts w:ascii="Calibri Light" w:eastAsia="Times New Roman" w:hAnsi="Calibri Light" w:cs="Times New Roman"/>
            <w:b/>
            <w:bCs/>
            <w:caps/>
            <w:color w:val="407EC9"/>
            <w:sz w:val="24"/>
            <w:szCs w:val="24"/>
          </w:rPr>
          <w:t>Section 2: Documentation Of Assessment Approach</w:t>
        </w:r>
        <w:bookmarkEnd w:id="1193"/>
      </w:ins>
    </w:p>
    <w:p w14:paraId="68208813" w14:textId="77777777" w:rsidR="00B877EB" w:rsidRPr="00DD3D60" w:rsidRDefault="00B877EB" w:rsidP="00B877EB">
      <w:pPr>
        <w:spacing w:after="120"/>
        <w:rPr>
          <w:ins w:id="1195" w:author="Edward Rogers" w:date="2021-03-11T12:40:00Z"/>
          <w:rFonts w:ascii="Calibri" w:eastAsia="Calibri" w:hAnsi="Calibri" w:cs="Times New Roman"/>
          <w:sz w:val="22"/>
        </w:rPr>
      </w:pPr>
      <w:ins w:id="1196" w:author="Edward Rogers" w:date="2021-03-11T12:40:00Z">
        <w:r w:rsidRPr="00DD3D60">
          <w:rPr>
            <w:rFonts w:ascii="Calibri" w:eastAsia="Calibri" w:hAnsi="Calibri" w:cs="Times New Roman"/>
            <w:sz w:val="22"/>
          </w:rPr>
          <w:t>Section 2 of the form details the documentation undertaken as part of any risk assessment, including listing what IALA risk tools have been used (if any).</w:t>
        </w:r>
      </w:ins>
    </w:p>
    <w:p w14:paraId="4311289A" w14:textId="22352651" w:rsidR="00B877EB" w:rsidRPr="00DD3D60" w:rsidRDefault="00A70761" w:rsidP="00B877EB">
      <w:pPr>
        <w:spacing w:after="120"/>
        <w:rPr>
          <w:ins w:id="1197" w:author="Edward Rogers" w:date="2021-03-15T10:28:00Z"/>
          <w:rFonts w:ascii="Calibri" w:eastAsia="Calibri" w:hAnsi="Calibri" w:cs="Times New Roman"/>
          <w:sz w:val="22"/>
        </w:rPr>
      </w:pPr>
      <w:ins w:id="1198" w:author="Edward Rogers" w:date="2021-03-11T12:47:00Z">
        <w:r w:rsidRPr="00DD3D60">
          <w:rPr>
            <w:rFonts w:ascii="Calibri" w:eastAsia="Calibri" w:hAnsi="Calibri" w:cs="Times New Roman"/>
            <w:sz w:val="22"/>
          </w:rPr>
          <w:t xml:space="preserve">Details should be provided on the level of confidence in the assessment undertaken – a table is </w:t>
        </w:r>
      </w:ins>
      <w:ins w:id="1199" w:author="Edward Rogers" w:date="2021-03-11T12:48:00Z">
        <w:r w:rsidRPr="00DD3D60">
          <w:rPr>
            <w:rFonts w:ascii="Calibri" w:eastAsia="Calibri" w:hAnsi="Calibri" w:cs="Times New Roman"/>
            <w:sz w:val="22"/>
          </w:rPr>
          <w:t xml:space="preserve">provided at </w:t>
        </w:r>
      </w:ins>
      <w:ins w:id="1200" w:author="Edward Rogers" w:date="2021-03-11T12:49:00Z">
        <w:r w:rsidRPr="00DD3D60">
          <w:rPr>
            <w:rFonts w:ascii="Calibri" w:eastAsia="Calibri" w:hAnsi="Calibri" w:cs="Times New Roman"/>
            <w:sz w:val="22"/>
          </w:rPr>
          <w:t>Table 3</w:t>
        </w:r>
      </w:ins>
      <w:ins w:id="1201" w:author="Edward Rogers" w:date="2021-03-15T10:17:00Z">
        <w:r w:rsidR="00542E40" w:rsidRPr="00DD3D60">
          <w:rPr>
            <w:rFonts w:ascii="Calibri" w:eastAsia="Calibri" w:hAnsi="Calibri" w:cs="Times New Roman"/>
            <w:sz w:val="22"/>
          </w:rPr>
          <w:t xml:space="preserve"> showing the assessment confidence levels</w:t>
        </w:r>
      </w:ins>
      <w:ins w:id="1202" w:author="Edward Rogers" w:date="2021-03-11T12:48:00Z">
        <w:r w:rsidRPr="00DD3D60">
          <w:rPr>
            <w:rFonts w:ascii="Calibri" w:eastAsia="Calibri" w:hAnsi="Calibri" w:cs="Times New Roman"/>
            <w:sz w:val="22"/>
          </w:rPr>
          <w:t>.</w:t>
        </w:r>
      </w:ins>
    </w:p>
    <w:p w14:paraId="6C0BBCBA" w14:textId="77777777" w:rsidR="00E70520" w:rsidRPr="00DD3D60" w:rsidRDefault="00E70520">
      <w:pPr>
        <w:rPr>
          <w:ins w:id="1203" w:author="Edward Rogers" w:date="2021-03-11T12:48:00Z"/>
        </w:rPr>
        <w:pPrChange w:id="1204" w:author="Edward Rogers" w:date="2021-03-15T10:28:00Z">
          <w:pPr>
            <w:spacing w:after="120"/>
          </w:pPr>
        </w:pPrChange>
      </w:pPr>
    </w:p>
    <w:p w14:paraId="53313267" w14:textId="6451B763" w:rsidR="00A70761" w:rsidRPr="00DD3D60" w:rsidRDefault="00A70761">
      <w:pPr>
        <w:pStyle w:val="Tablecaption"/>
        <w:rPr>
          <w:ins w:id="1205" w:author="Edward Rogers" w:date="2021-03-11T12:40:00Z"/>
          <w:rFonts w:ascii="Calibri" w:eastAsia="Calibri" w:hAnsi="Calibri" w:cs="Times New Roman"/>
        </w:rPr>
        <w:pPrChange w:id="1206" w:author="Edward Rogers" w:date="2021-03-11T12:49:00Z">
          <w:pPr>
            <w:spacing w:after="120"/>
          </w:pPr>
        </w:pPrChange>
      </w:pPr>
      <w:ins w:id="1207" w:author="Edward Rogers" w:date="2021-03-11T12:49:00Z">
        <w:r w:rsidRPr="00DD3D60">
          <w:t>Assessment confidence levels.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7765"/>
      </w:tblGrid>
      <w:tr w:rsidR="00B877EB" w:rsidRPr="00DD3D60" w14:paraId="79A557D3" w14:textId="77777777" w:rsidTr="00B877EB">
        <w:trPr>
          <w:cantSplit/>
          <w:trHeight w:val="340"/>
          <w:ins w:id="1208" w:author="Edward Rogers" w:date="2021-03-11T12:40:00Z"/>
        </w:trPr>
        <w:tc>
          <w:tcPr>
            <w:tcW w:w="5000"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044F84C6" w14:textId="77777777" w:rsidR="00B877EB" w:rsidRPr="00DD3D60" w:rsidRDefault="00B877EB" w:rsidP="00B877EB">
            <w:pPr>
              <w:spacing w:line="240" w:lineRule="auto"/>
              <w:rPr>
                <w:ins w:id="1209" w:author="Edward Rogers" w:date="2021-03-11T12:40:00Z"/>
                <w:rFonts w:ascii="Arial Narrow" w:eastAsia="Times New Roman" w:hAnsi="Arial Narrow" w:cs="Arial"/>
                <w:b/>
                <w:bCs/>
                <w:szCs w:val="18"/>
              </w:rPr>
            </w:pPr>
            <w:ins w:id="1210" w:author="Edward Rogers" w:date="2021-03-11T12:40:00Z">
              <w:r w:rsidRPr="00DD3D60">
                <w:rPr>
                  <w:rFonts w:ascii="Arial Narrow" w:eastAsia="Calibri" w:hAnsi="Arial Narrow" w:cs="Arial"/>
                  <w:b/>
                  <w:bCs/>
                  <w:color w:val="FFFFFF"/>
                  <w:szCs w:val="18"/>
                </w:rPr>
                <w:t>Assessment Confidence Score Action Required</w:t>
              </w:r>
            </w:ins>
          </w:p>
        </w:tc>
      </w:tr>
      <w:tr w:rsidR="00B877EB" w:rsidRPr="00DD3D60" w14:paraId="40E27877" w14:textId="77777777" w:rsidTr="00B877EB">
        <w:trPr>
          <w:cantSplit/>
          <w:trHeight w:val="340"/>
          <w:ins w:id="1211" w:author="Edward Rogers" w:date="2021-03-11T12:40:00Z"/>
        </w:trPr>
        <w:tc>
          <w:tcPr>
            <w:tcW w:w="1192" w:type="pct"/>
            <w:tcBorders>
              <w:top w:val="single" w:sz="4" w:space="0" w:color="auto"/>
              <w:left w:val="single" w:sz="4" w:space="0" w:color="auto"/>
              <w:bottom w:val="single" w:sz="4" w:space="0" w:color="auto"/>
              <w:right w:val="single" w:sz="4" w:space="0" w:color="auto"/>
            </w:tcBorders>
            <w:shd w:val="clear" w:color="auto" w:fill="92D050"/>
            <w:vAlign w:val="center"/>
          </w:tcPr>
          <w:p w14:paraId="572726D2" w14:textId="77777777" w:rsidR="00B877EB" w:rsidRPr="00DD3D60" w:rsidRDefault="00B877EB" w:rsidP="00B877EB">
            <w:pPr>
              <w:spacing w:line="240" w:lineRule="auto"/>
              <w:rPr>
                <w:ins w:id="1212" w:author="Edward Rogers" w:date="2021-03-11T12:40:00Z"/>
                <w:rFonts w:ascii="Arial Narrow" w:eastAsia="Times New Roman" w:hAnsi="Arial Narrow" w:cs="Arial"/>
                <w:szCs w:val="18"/>
              </w:rPr>
            </w:pPr>
            <w:ins w:id="1213" w:author="Edward Rogers" w:date="2021-03-11T12:40:00Z">
              <w:r w:rsidRPr="00DD3D60">
                <w:rPr>
                  <w:rFonts w:ascii="Arial Narrow" w:eastAsia="Calibri" w:hAnsi="Arial Narrow" w:cs="Arial"/>
                  <w:color w:val="000000"/>
                  <w:szCs w:val="18"/>
                </w:rPr>
                <w:t>Very High</w:t>
              </w:r>
            </w:ins>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14093928" w14:textId="77777777" w:rsidR="00B877EB" w:rsidRPr="00DD3D60" w:rsidRDefault="00B877EB" w:rsidP="00B877EB">
            <w:pPr>
              <w:spacing w:line="240" w:lineRule="auto"/>
              <w:rPr>
                <w:ins w:id="1214" w:author="Edward Rogers" w:date="2021-03-11T12:40:00Z"/>
                <w:rFonts w:ascii="Arial Narrow" w:eastAsia="Times New Roman" w:hAnsi="Arial Narrow" w:cs="Arial"/>
                <w:szCs w:val="18"/>
              </w:rPr>
            </w:pPr>
            <w:ins w:id="1215" w:author="Edward Rogers" w:date="2021-03-11T12:40:00Z">
              <w:r w:rsidRPr="00DD3D60">
                <w:rPr>
                  <w:rFonts w:ascii="Arial Narrow" w:eastAsia="Calibri" w:hAnsi="Arial Narrow" w:cs="Arial"/>
                  <w:color w:val="000000"/>
                  <w:szCs w:val="18"/>
                </w:rPr>
                <w:t>Assessment confidence threshold met.</w:t>
              </w:r>
            </w:ins>
          </w:p>
        </w:tc>
      </w:tr>
      <w:tr w:rsidR="00B877EB" w:rsidRPr="00DD3D60" w14:paraId="7A2DCDE1" w14:textId="77777777" w:rsidTr="00B877EB">
        <w:trPr>
          <w:cantSplit/>
          <w:trHeight w:val="340"/>
          <w:ins w:id="1216" w:author="Edward Rogers" w:date="2021-03-11T12:40:00Z"/>
        </w:trPr>
        <w:tc>
          <w:tcPr>
            <w:tcW w:w="1192" w:type="pct"/>
            <w:tcBorders>
              <w:top w:val="single" w:sz="4" w:space="0" w:color="auto"/>
              <w:left w:val="single" w:sz="4" w:space="0" w:color="auto"/>
              <w:bottom w:val="single" w:sz="4" w:space="0" w:color="auto"/>
              <w:right w:val="single" w:sz="4" w:space="0" w:color="auto"/>
            </w:tcBorders>
            <w:shd w:val="clear" w:color="auto" w:fill="FFFF00"/>
            <w:vAlign w:val="center"/>
          </w:tcPr>
          <w:p w14:paraId="4B344B44" w14:textId="77777777" w:rsidR="00B877EB" w:rsidRPr="00DD3D60" w:rsidRDefault="00B877EB" w:rsidP="00B877EB">
            <w:pPr>
              <w:spacing w:line="240" w:lineRule="auto"/>
              <w:rPr>
                <w:ins w:id="1217" w:author="Edward Rogers" w:date="2021-03-11T12:40:00Z"/>
                <w:rFonts w:ascii="Arial Narrow" w:eastAsia="Times New Roman" w:hAnsi="Arial Narrow" w:cs="Arial"/>
                <w:szCs w:val="18"/>
              </w:rPr>
            </w:pPr>
            <w:ins w:id="1218" w:author="Edward Rogers" w:date="2021-03-11T12:40:00Z">
              <w:r w:rsidRPr="00DD3D60">
                <w:rPr>
                  <w:rFonts w:ascii="Arial Narrow" w:eastAsia="Calibri" w:hAnsi="Arial Narrow" w:cs="Arial"/>
                  <w:color w:val="000000"/>
                  <w:szCs w:val="18"/>
                </w:rPr>
                <w:t>High</w:t>
              </w:r>
            </w:ins>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303847F8" w14:textId="77777777" w:rsidR="00B877EB" w:rsidRPr="00DD3D60" w:rsidRDefault="00B877EB" w:rsidP="00B877EB">
            <w:pPr>
              <w:spacing w:line="240" w:lineRule="auto"/>
              <w:rPr>
                <w:ins w:id="1219" w:author="Edward Rogers" w:date="2021-03-11T12:40:00Z"/>
                <w:rFonts w:ascii="Arial Narrow" w:eastAsia="Times New Roman" w:hAnsi="Arial Narrow" w:cs="Arial"/>
                <w:szCs w:val="18"/>
              </w:rPr>
            </w:pPr>
            <w:ins w:id="1220" w:author="Edward Rogers" w:date="2021-03-11T12:40:00Z">
              <w:r w:rsidRPr="00DD3D60">
                <w:rPr>
                  <w:rFonts w:ascii="Arial Narrow" w:eastAsia="Calibri" w:hAnsi="Arial Narrow" w:cs="Arial"/>
                  <w:color w:val="000000"/>
                  <w:szCs w:val="18"/>
                </w:rPr>
                <w:t>Confirm confidence is acceptable</w:t>
              </w:r>
            </w:ins>
          </w:p>
        </w:tc>
      </w:tr>
      <w:tr w:rsidR="00B877EB" w:rsidRPr="00DD3D60" w14:paraId="178D9B6F" w14:textId="77777777" w:rsidTr="00B877EB">
        <w:trPr>
          <w:cantSplit/>
          <w:trHeight w:val="340"/>
          <w:ins w:id="1221" w:author="Edward Rogers" w:date="2021-03-11T12:40:00Z"/>
        </w:trPr>
        <w:tc>
          <w:tcPr>
            <w:tcW w:w="1192" w:type="pct"/>
            <w:tcBorders>
              <w:top w:val="single" w:sz="4" w:space="0" w:color="auto"/>
              <w:left w:val="single" w:sz="4" w:space="0" w:color="auto"/>
              <w:bottom w:val="single" w:sz="4" w:space="0" w:color="auto"/>
              <w:right w:val="single" w:sz="4" w:space="0" w:color="auto"/>
            </w:tcBorders>
            <w:shd w:val="clear" w:color="auto" w:fill="FFC000"/>
            <w:vAlign w:val="center"/>
          </w:tcPr>
          <w:p w14:paraId="4A403A4E" w14:textId="77777777" w:rsidR="00B877EB" w:rsidRPr="00DD3D60" w:rsidRDefault="00B877EB" w:rsidP="00B877EB">
            <w:pPr>
              <w:spacing w:line="240" w:lineRule="auto"/>
              <w:rPr>
                <w:ins w:id="1222" w:author="Edward Rogers" w:date="2021-03-11T12:40:00Z"/>
                <w:rFonts w:ascii="Arial Narrow" w:eastAsia="Times New Roman" w:hAnsi="Arial Narrow" w:cs="Arial"/>
                <w:szCs w:val="18"/>
              </w:rPr>
            </w:pPr>
            <w:ins w:id="1223" w:author="Edward Rogers" w:date="2021-03-11T12:40:00Z">
              <w:r w:rsidRPr="00DD3D60">
                <w:rPr>
                  <w:rFonts w:ascii="Arial Narrow" w:eastAsia="Calibri" w:hAnsi="Arial Narrow" w:cs="Arial"/>
                  <w:color w:val="000000"/>
                  <w:szCs w:val="18"/>
                </w:rPr>
                <w:t>Medium</w:t>
              </w:r>
            </w:ins>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1D09AF0F" w14:textId="77777777" w:rsidR="00B877EB" w:rsidRPr="00DD3D60" w:rsidRDefault="00B877EB" w:rsidP="00B877EB">
            <w:pPr>
              <w:spacing w:line="240" w:lineRule="auto"/>
              <w:rPr>
                <w:ins w:id="1224" w:author="Edward Rogers" w:date="2021-03-11T12:40:00Z"/>
                <w:rFonts w:ascii="Arial Narrow" w:eastAsia="Times New Roman" w:hAnsi="Arial Narrow" w:cs="Arial"/>
                <w:szCs w:val="18"/>
              </w:rPr>
            </w:pPr>
            <w:ins w:id="1225" w:author="Edward Rogers" w:date="2021-03-11T12:40:00Z">
              <w:r w:rsidRPr="00DD3D60">
                <w:rPr>
                  <w:rFonts w:ascii="Arial Narrow" w:eastAsia="Calibri" w:hAnsi="Arial Narrow" w:cs="Arial"/>
                  <w:color w:val="000000"/>
                  <w:szCs w:val="18"/>
                </w:rPr>
                <w:t>Review uncertainty and address issues</w:t>
              </w:r>
            </w:ins>
          </w:p>
        </w:tc>
      </w:tr>
      <w:tr w:rsidR="00B877EB" w:rsidRPr="00DD3D60" w14:paraId="0D76EB6D" w14:textId="77777777" w:rsidTr="00B877EB">
        <w:trPr>
          <w:cantSplit/>
          <w:trHeight w:val="340"/>
          <w:ins w:id="1226" w:author="Edward Rogers" w:date="2021-03-11T12:40:00Z"/>
        </w:trPr>
        <w:tc>
          <w:tcPr>
            <w:tcW w:w="1192" w:type="pct"/>
            <w:tcBorders>
              <w:top w:val="single" w:sz="4" w:space="0" w:color="auto"/>
              <w:left w:val="single" w:sz="4" w:space="0" w:color="auto"/>
              <w:bottom w:val="single" w:sz="4" w:space="0" w:color="auto"/>
              <w:right w:val="single" w:sz="4" w:space="0" w:color="auto"/>
            </w:tcBorders>
            <w:shd w:val="clear" w:color="auto" w:fill="FF0000"/>
            <w:vAlign w:val="center"/>
          </w:tcPr>
          <w:p w14:paraId="2E90A1A8" w14:textId="77777777" w:rsidR="00B877EB" w:rsidRPr="00DD3D60" w:rsidRDefault="00B877EB" w:rsidP="00B877EB">
            <w:pPr>
              <w:spacing w:line="240" w:lineRule="auto"/>
              <w:rPr>
                <w:ins w:id="1227" w:author="Edward Rogers" w:date="2021-03-11T12:40:00Z"/>
                <w:rFonts w:ascii="Arial Narrow" w:eastAsia="Times New Roman" w:hAnsi="Arial Narrow" w:cs="Arial"/>
                <w:szCs w:val="18"/>
              </w:rPr>
            </w:pPr>
            <w:ins w:id="1228" w:author="Edward Rogers" w:date="2021-03-11T12:40:00Z">
              <w:r w:rsidRPr="00DD3D60">
                <w:rPr>
                  <w:rFonts w:ascii="Arial Narrow" w:eastAsia="Calibri" w:hAnsi="Arial Narrow" w:cs="Arial"/>
                  <w:color w:val="000000"/>
                  <w:szCs w:val="18"/>
                </w:rPr>
                <w:t>Low</w:t>
              </w:r>
            </w:ins>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7D966393" w14:textId="77777777" w:rsidR="00B877EB" w:rsidRPr="00DD3D60" w:rsidRDefault="00B877EB" w:rsidP="00B877EB">
            <w:pPr>
              <w:spacing w:line="240" w:lineRule="auto"/>
              <w:rPr>
                <w:ins w:id="1229" w:author="Edward Rogers" w:date="2021-03-11T12:40:00Z"/>
                <w:rFonts w:ascii="Arial Narrow" w:eastAsia="Times New Roman" w:hAnsi="Arial Narrow" w:cs="Arial"/>
                <w:szCs w:val="18"/>
              </w:rPr>
            </w:pPr>
            <w:ins w:id="1230" w:author="Edward Rogers" w:date="2021-03-11T12:40:00Z">
              <w:r w:rsidRPr="00DD3D60">
                <w:rPr>
                  <w:rFonts w:ascii="Arial Narrow" w:eastAsia="Calibri" w:hAnsi="Arial Narrow" w:cs="Arial"/>
                  <w:color w:val="000000"/>
                  <w:szCs w:val="18"/>
                </w:rPr>
                <w:t xml:space="preserve">Seek more information </w:t>
              </w:r>
            </w:ins>
          </w:p>
        </w:tc>
      </w:tr>
    </w:tbl>
    <w:p w14:paraId="2632732A" w14:textId="77777777" w:rsidR="00B877EB" w:rsidRPr="00DD3D60" w:rsidRDefault="00B877EB">
      <w:pPr>
        <w:rPr>
          <w:ins w:id="1231" w:author="Edward Rogers" w:date="2021-03-11T12:40:00Z"/>
        </w:rPr>
        <w:pPrChange w:id="1232" w:author="Edward Rogers" w:date="2021-03-15T10:28:00Z">
          <w:pPr>
            <w:spacing w:after="120"/>
          </w:pPr>
        </w:pPrChange>
      </w:pPr>
    </w:p>
    <w:p w14:paraId="7878DF6E" w14:textId="77777777" w:rsidR="00B877EB" w:rsidRPr="00DD3D60" w:rsidRDefault="00B877EB" w:rsidP="00B877EB">
      <w:pPr>
        <w:keepNext/>
        <w:keepLines/>
        <w:numPr>
          <w:ilvl w:val="1"/>
          <w:numId w:val="29"/>
        </w:numPr>
        <w:tabs>
          <w:tab w:val="num" w:pos="360"/>
        </w:tabs>
        <w:spacing w:before="120" w:after="120"/>
        <w:ind w:left="851" w:hanging="851"/>
        <w:outlineLvl w:val="1"/>
        <w:rPr>
          <w:ins w:id="1233" w:author="Edward Rogers" w:date="2021-03-11T12:40:00Z"/>
          <w:rFonts w:ascii="Calibri Light" w:eastAsia="Times New Roman" w:hAnsi="Calibri Light" w:cs="Times New Roman"/>
          <w:b/>
          <w:bCs/>
          <w:caps/>
          <w:color w:val="407EC9"/>
          <w:sz w:val="24"/>
          <w:szCs w:val="24"/>
        </w:rPr>
      </w:pPr>
      <w:bookmarkStart w:id="1234" w:name="_Toc66271639"/>
      <w:ins w:id="1235" w:author="Edward Rogers" w:date="2021-03-11T12:40:00Z">
        <w:r w:rsidRPr="00DD3D60">
          <w:rPr>
            <w:rFonts w:ascii="Calibri Light" w:eastAsia="Times New Roman" w:hAnsi="Calibri Light" w:cs="Times New Roman"/>
            <w:b/>
            <w:bCs/>
            <w:caps/>
            <w:color w:val="407EC9"/>
            <w:sz w:val="24"/>
            <w:szCs w:val="24"/>
          </w:rPr>
          <w:t>Section 3: OPRA Risk Assessment</w:t>
        </w:r>
        <w:bookmarkEnd w:id="1234"/>
      </w:ins>
    </w:p>
    <w:p w14:paraId="0A3F7A0F" w14:textId="77777777" w:rsidR="00B877EB" w:rsidRPr="00DD3D60" w:rsidRDefault="00B877EB" w:rsidP="00B877EB">
      <w:pPr>
        <w:spacing w:after="120"/>
        <w:rPr>
          <w:ins w:id="1236" w:author="Edward Rogers" w:date="2021-03-11T12:40:00Z"/>
          <w:rFonts w:ascii="Calibri" w:eastAsia="Calibri" w:hAnsi="Calibri" w:cs="Times New Roman"/>
          <w:sz w:val="22"/>
        </w:rPr>
      </w:pPr>
      <w:ins w:id="1237" w:author="Edward Rogers" w:date="2021-03-11T12:40:00Z">
        <w:r w:rsidRPr="00DD3D60">
          <w:rPr>
            <w:rFonts w:ascii="Calibri" w:eastAsia="Calibri" w:hAnsi="Calibri" w:cs="Times New Roman"/>
            <w:sz w:val="22"/>
          </w:rPr>
          <w:t>The following process of assessment for the OPRA is:</w:t>
        </w:r>
      </w:ins>
    </w:p>
    <w:p w14:paraId="403A4DB1" w14:textId="77777777" w:rsidR="00B877EB" w:rsidRPr="00DD3D60" w:rsidRDefault="00B877EB" w:rsidP="00B877EB">
      <w:pPr>
        <w:numPr>
          <w:ilvl w:val="0"/>
          <w:numId w:val="82"/>
        </w:numPr>
        <w:spacing w:after="120"/>
        <w:rPr>
          <w:ins w:id="1238" w:author="Edward Rogers" w:date="2021-03-11T12:40:00Z"/>
          <w:rFonts w:ascii="Calibri" w:eastAsia="Calibri" w:hAnsi="Calibri" w:cs="Times New Roman"/>
          <w:sz w:val="22"/>
        </w:rPr>
      </w:pPr>
      <w:ins w:id="1239" w:author="Edward Rogers" w:date="2021-03-11T12:40:00Z">
        <w:r w:rsidRPr="00DD3D60">
          <w:rPr>
            <w:rFonts w:ascii="Calibri" w:eastAsia="Calibri" w:hAnsi="Calibri" w:cs="Times New Roman"/>
            <w:b/>
            <w:bCs/>
            <w:sz w:val="22"/>
          </w:rPr>
          <w:t>Step 1:</w:t>
        </w:r>
        <w:r w:rsidRPr="00DD3D60">
          <w:rPr>
            <w:rFonts w:ascii="Calibri" w:eastAsia="Calibri" w:hAnsi="Calibri" w:cs="Times New Roman"/>
            <w:sz w:val="22"/>
          </w:rPr>
          <w:t xml:space="preserve"> Identify hazards causes and outcomes and list in the OPRA form.</w:t>
        </w:r>
      </w:ins>
    </w:p>
    <w:p w14:paraId="17C35AA4" w14:textId="76BF4689" w:rsidR="00A70761" w:rsidRPr="00DD3D60" w:rsidRDefault="00B877EB" w:rsidP="00B877EB">
      <w:pPr>
        <w:numPr>
          <w:ilvl w:val="0"/>
          <w:numId w:val="82"/>
        </w:numPr>
        <w:spacing w:after="120"/>
        <w:rPr>
          <w:ins w:id="1240" w:author="Edward Rogers" w:date="2021-03-11T12:50:00Z"/>
          <w:rFonts w:ascii="Calibri" w:eastAsia="Calibri" w:hAnsi="Calibri" w:cs="Times New Roman"/>
          <w:sz w:val="22"/>
        </w:rPr>
      </w:pPr>
      <w:ins w:id="1241" w:author="Edward Rogers" w:date="2021-03-11T12:40:00Z">
        <w:r w:rsidRPr="00DD3D60">
          <w:rPr>
            <w:rFonts w:ascii="Calibri" w:eastAsia="Calibri" w:hAnsi="Calibri" w:cs="Times New Roman"/>
            <w:b/>
            <w:bCs/>
            <w:sz w:val="22"/>
          </w:rPr>
          <w:t>Step 2</w:t>
        </w:r>
        <w:r w:rsidRPr="00DD3D60">
          <w:rPr>
            <w:rFonts w:ascii="Calibri" w:eastAsia="Calibri" w:hAnsi="Calibri" w:cs="Times New Roman"/>
            <w:sz w:val="22"/>
          </w:rPr>
          <w:t>: Score hazards based on likelihood and consequence tables and use the risk matrix to individually score each hazard.</w:t>
        </w:r>
      </w:ins>
    </w:p>
    <w:p w14:paraId="2301DBAD" w14:textId="77777777" w:rsidR="00A70761" w:rsidRPr="00DD3D60" w:rsidRDefault="00A70761">
      <w:pPr>
        <w:spacing w:after="200" w:line="276" w:lineRule="auto"/>
        <w:rPr>
          <w:ins w:id="1242" w:author="Edward Rogers" w:date="2021-03-11T12:50:00Z"/>
          <w:rFonts w:ascii="Calibri" w:eastAsia="Calibri" w:hAnsi="Calibri" w:cs="Times New Roman"/>
          <w:sz w:val="22"/>
        </w:rPr>
      </w:pPr>
      <w:ins w:id="1243" w:author="Edward Rogers" w:date="2021-03-11T12:50:00Z">
        <w:r w:rsidRPr="00DD3D60">
          <w:rPr>
            <w:rFonts w:ascii="Calibri" w:eastAsia="Calibri" w:hAnsi="Calibri" w:cs="Times New Roman"/>
            <w:sz w:val="22"/>
          </w:rPr>
          <w:br w:type="page"/>
        </w:r>
      </w:ins>
    </w:p>
    <w:p w14:paraId="1D96F706" w14:textId="7B61F5FE" w:rsidR="00A70761" w:rsidRPr="00DD3D60" w:rsidRDefault="00A70761">
      <w:pPr>
        <w:pStyle w:val="Tablecaption"/>
        <w:rPr>
          <w:ins w:id="1244" w:author="Edward Rogers" w:date="2021-03-11T12:40:00Z"/>
        </w:rPr>
        <w:pPrChange w:id="1245" w:author="Edward Rogers" w:date="2021-03-11T12:50:00Z">
          <w:pPr>
            <w:numPr>
              <w:numId w:val="82"/>
            </w:numPr>
            <w:spacing w:after="120"/>
            <w:ind w:left="720" w:hanging="360"/>
          </w:pPr>
        </w:pPrChange>
      </w:pPr>
      <w:ins w:id="1246" w:author="Edward Rogers" w:date="2021-03-11T12:50:00Z">
        <w:r w:rsidRPr="00DD3D60">
          <w:lastRenderedPageBreak/>
          <w:t>Risk Matrix</w:t>
        </w:r>
      </w:ins>
    </w:p>
    <w:tbl>
      <w:tblPr>
        <w:tblW w:w="9480" w:type="dxa"/>
        <w:tblLook w:val="04A0" w:firstRow="1" w:lastRow="0" w:firstColumn="1" w:lastColumn="0" w:noHBand="0" w:noVBand="1"/>
      </w:tblPr>
      <w:tblGrid>
        <w:gridCol w:w="960"/>
        <w:gridCol w:w="1420"/>
        <w:gridCol w:w="1420"/>
        <w:gridCol w:w="1420"/>
        <w:gridCol w:w="1420"/>
        <w:gridCol w:w="1420"/>
        <w:gridCol w:w="1420"/>
      </w:tblGrid>
      <w:tr w:rsidR="00C84551" w:rsidRPr="00DD3D60" w14:paraId="080178A8" w14:textId="77777777" w:rsidTr="00C84551">
        <w:trPr>
          <w:cantSplit/>
          <w:trHeight w:val="315"/>
          <w:ins w:id="1247" w:author="Edward Rogers" w:date="2021-03-15T10:24:00Z"/>
        </w:trPr>
        <w:tc>
          <w:tcPr>
            <w:tcW w:w="2380" w:type="dxa"/>
            <w:gridSpan w:val="2"/>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5CDADD51" w14:textId="77777777" w:rsidR="00C84551" w:rsidRPr="00DD3D60" w:rsidRDefault="00C84551" w:rsidP="00C84551">
            <w:pPr>
              <w:spacing w:line="240" w:lineRule="auto"/>
              <w:jc w:val="center"/>
              <w:rPr>
                <w:ins w:id="1248" w:author="Edward Rogers" w:date="2021-03-15T10:24:00Z"/>
                <w:rFonts w:ascii="Arial Narrow" w:eastAsia="Times New Roman" w:hAnsi="Arial Narrow" w:cs="Calibri"/>
                <w:color w:val="FFFFFF"/>
                <w:szCs w:val="18"/>
                <w:lang w:eastAsia="en-GB"/>
                <w:rPrChange w:id="1249" w:author="ernst bolt" w:date="2021-04-10T17:04:00Z">
                  <w:rPr>
                    <w:ins w:id="1250" w:author="Edward Rogers" w:date="2021-03-15T10:24:00Z"/>
                    <w:rFonts w:ascii="Calibri" w:eastAsia="Times New Roman" w:hAnsi="Calibri" w:cs="Calibri"/>
                    <w:color w:val="FFFFFF"/>
                    <w:szCs w:val="18"/>
                    <w:lang w:eastAsia="en-GB"/>
                  </w:rPr>
                </w:rPrChange>
              </w:rPr>
            </w:pPr>
            <w:ins w:id="1251" w:author="Edward Rogers" w:date="2021-03-15T10:24:00Z">
              <w:r w:rsidRPr="00DD3D60">
                <w:rPr>
                  <w:rFonts w:ascii="Arial Narrow" w:eastAsia="Times New Roman" w:hAnsi="Arial Narrow" w:cs="Calibri"/>
                  <w:color w:val="FFFFFF"/>
                  <w:szCs w:val="18"/>
                  <w:lang w:eastAsia="en-GB"/>
                  <w:rPrChange w:id="1252" w:author="ernst bolt" w:date="2021-04-10T17:04:00Z">
                    <w:rPr>
                      <w:rFonts w:ascii="Calibri" w:eastAsia="Times New Roman" w:hAnsi="Calibri" w:cs="Calibri"/>
                      <w:color w:val="FFFFFF"/>
                      <w:szCs w:val="18"/>
                      <w:lang w:eastAsia="en-GB"/>
                    </w:rPr>
                  </w:rPrChange>
                </w:rPr>
                <w:t>RISK MATRIX</w:t>
              </w:r>
            </w:ins>
          </w:p>
        </w:tc>
        <w:tc>
          <w:tcPr>
            <w:tcW w:w="7100" w:type="dxa"/>
            <w:gridSpan w:val="5"/>
            <w:tcBorders>
              <w:top w:val="single" w:sz="4" w:space="0" w:color="auto"/>
              <w:left w:val="nil"/>
              <w:bottom w:val="single" w:sz="4" w:space="0" w:color="auto"/>
              <w:right w:val="single" w:sz="4" w:space="0" w:color="auto"/>
            </w:tcBorders>
            <w:shd w:val="clear" w:color="000000" w:fill="0070C0"/>
            <w:vAlign w:val="center"/>
            <w:hideMark/>
          </w:tcPr>
          <w:p w14:paraId="53694178" w14:textId="77777777" w:rsidR="00C84551" w:rsidRPr="00DD3D60" w:rsidRDefault="00C84551" w:rsidP="00C84551">
            <w:pPr>
              <w:spacing w:line="240" w:lineRule="auto"/>
              <w:jc w:val="center"/>
              <w:rPr>
                <w:ins w:id="1253" w:author="Edward Rogers" w:date="2021-03-15T10:24:00Z"/>
                <w:rFonts w:ascii="Arial Narrow" w:eastAsia="Times New Roman" w:hAnsi="Arial Narrow" w:cs="Calibri"/>
                <w:color w:val="FFFFFF"/>
                <w:szCs w:val="18"/>
                <w:lang w:eastAsia="en-GB"/>
                <w:rPrChange w:id="1254" w:author="ernst bolt" w:date="2021-04-10T17:04:00Z">
                  <w:rPr>
                    <w:ins w:id="1255" w:author="Edward Rogers" w:date="2021-03-15T10:24:00Z"/>
                    <w:rFonts w:ascii="Calibri" w:eastAsia="Times New Roman" w:hAnsi="Calibri" w:cs="Calibri"/>
                    <w:color w:val="FFFFFF"/>
                    <w:szCs w:val="18"/>
                    <w:lang w:eastAsia="en-GB"/>
                  </w:rPr>
                </w:rPrChange>
              </w:rPr>
            </w:pPr>
            <w:ins w:id="1256" w:author="Edward Rogers" w:date="2021-03-15T10:24:00Z">
              <w:r w:rsidRPr="00DD3D60">
                <w:rPr>
                  <w:rFonts w:ascii="Arial Narrow" w:eastAsia="Times New Roman" w:hAnsi="Arial Narrow" w:cs="Calibri"/>
                  <w:color w:val="FFFFFF" w:themeColor="background1"/>
                  <w:szCs w:val="18"/>
                  <w:lang w:eastAsia="en-GB"/>
                  <w:rPrChange w:id="1257" w:author="ernst bolt" w:date="2021-04-10T17:04:00Z">
                    <w:rPr>
                      <w:rFonts w:ascii="Calibri" w:eastAsia="Times New Roman" w:hAnsi="Calibri" w:cs="Calibri"/>
                      <w:szCs w:val="18"/>
                      <w:lang w:eastAsia="en-GB"/>
                    </w:rPr>
                  </w:rPrChange>
                </w:rPr>
                <w:t>LIKELIHOOD</w:t>
              </w:r>
            </w:ins>
          </w:p>
        </w:tc>
      </w:tr>
      <w:tr w:rsidR="00C84551" w:rsidRPr="00DD3D60" w14:paraId="4C403255" w14:textId="77777777" w:rsidTr="00C84551">
        <w:trPr>
          <w:trHeight w:val="300"/>
          <w:ins w:id="1258" w:author="Edward Rogers" w:date="2021-03-15T10:24:00Z"/>
        </w:trPr>
        <w:tc>
          <w:tcPr>
            <w:tcW w:w="2380" w:type="dxa"/>
            <w:gridSpan w:val="2"/>
            <w:vMerge/>
            <w:tcBorders>
              <w:top w:val="single" w:sz="4" w:space="0" w:color="auto"/>
              <w:left w:val="single" w:sz="4" w:space="0" w:color="auto"/>
              <w:bottom w:val="single" w:sz="4" w:space="0" w:color="auto"/>
              <w:right w:val="single" w:sz="4" w:space="0" w:color="auto"/>
            </w:tcBorders>
            <w:vAlign w:val="center"/>
            <w:hideMark/>
          </w:tcPr>
          <w:p w14:paraId="3B7E7343" w14:textId="77777777" w:rsidR="00C84551" w:rsidRPr="00DD3D60" w:rsidRDefault="00C84551" w:rsidP="00C84551">
            <w:pPr>
              <w:spacing w:line="240" w:lineRule="auto"/>
              <w:rPr>
                <w:ins w:id="1259" w:author="Edward Rogers" w:date="2021-03-15T10:24:00Z"/>
                <w:rFonts w:ascii="Arial Narrow" w:eastAsia="Times New Roman" w:hAnsi="Arial Narrow" w:cs="Calibri"/>
                <w:color w:val="FFFFFF"/>
                <w:szCs w:val="18"/>
                <w:lang w:eastAsia="en-GB"/>
                <w:rPrChange w:id="1260" w:author="ernst bolt" w:date="2021-04-10T17:04:00Z">
                  <w:rPr>
                    <w:ins w:id="1261" w:author="Edward Rogers" w:date="2021-03-15T10:24:00Z"/>
                    <w:rFonts w:ascii="Calibri" w:eastAsia="Times New Roman" w:hAnsi="Calibri" w:cs="Calibri"/>
                    <w:color w:val="FFFFFF"/>
                    <w:szCs w:val="18"/>
                    <w:lang w:eastAsia="en-GB"/>
                  </w:rPr>
                </w:rPrChange>
              </w:rPr>
            </w:pPr>
          </w:p>
        </w:tc>
        <w:tc>
          <w:tcPr>
            <w:tcW w:w="1420" w:type="dxa"/>
            <w:tcBorders>
              <w:top w:val="nil"/>
              <w:left w:val="nil"/>
              <w:bottom w:val="single" w:sz="4" w:space="0" w:color="auto"/>
              <w:right w:val="single" w:sz="4" w:space="0" w:color="auto"/>
            </w:tcBorders>
            <w:shd w:val="clear" w:color="auto" w:fill="auto"/>
            <w:vAlign w:val="center"/>
            <w:hideMark/>
          </w:tcPr>
          <w:p w14:paraId="7D18ADF3" w14:textId="77777777" w:rsidR="00C84551" w:rsidRPr="00DD3D60" w:rsidRDefault="00C84551" w:rsidP="00C84551">
            <w:pPr>
              <w:spacing w:line="240" w:lineRule="auto"/>
              <w:jc w:val="center"/>
              <w:rPr>
                <w:ins w:id="1262" w:author="Edward Rogers" w:date="2021-03-15T10:24:00Z"/>
                <w:rFonts w:ascii="Arial Narrow" w:eastAsia="Times New Roman" w:hAnsi="Arial Narrow" w:cs="Calibri"/>
                <w:color w:val="000000"/>
                <w:szCs w:val="18"/>
                <w:lang w:eastAsia="en-GB"/>
                <w:rPrChange w:id="1263" w:author="ernst bolt" w:date="2021-04-10T17:04:00Z">
                  <w:rPr>
                    <w:ins w:id="1264" w:author="Edward Rogers" w:date="2021-03-15T10:24:00Z"/>
                    <w:rFonts w:ascii="Calibri" w:eastAsia="Times New Roman" w:hAnsi="Calibri" w:cs="Calibri"/>
                    <w:color w:val="000000"/>
                    <w:szCs w:val="18"/>
                    <w:lang w:eastAsia="en-GB"/>
                  </w:rPr>
                </w:rPrChange>
              </w:rPr>
            </w:pPr>
            <w:ins w:id="1265" w:author="Edward Rogers" w:date="2021-03-15T10:24:00Z">
              <w:r w:rsidRPr="00DD3D60">
                <w:rPr>
                  <w:rFonts w:ascii="Arial Narrow" w:eastAsia="Times New Roman" w:hAnsi="Arial Narrow" w:cs="Calibri"/>
                  <w:color w:val="000000"/>
                  <w:szCs w:val="18"/>
                  <w:lang w:eastAsia="en-GB"/>
                  <w:rPrChange w:id="1266" w:author="ernst bolt" w:date="2021-04-10T17:04:00Z">
                    <w:rPr>
                      <w:rFonts w:ascii="Calibri" w:eastAsia="Times New Roman" w:hAnsi="Calibri" w:cs="Calibri"/>
                      <w:color w:val="000000"/>
                      <w:szCs w:val="18"/>
                      <w:lang w:eastAsia="en-GB"/>
                    </w:rPr>
                  </w:rPrChange>
                </w:rPr>
                <w:t>Very Rare</w:t>
              </w:r>
            </w:ins>
          </w:p>
        </w:tc>
        <w:tc>
          <w:tcPr>
            <w:tcW w:w="1420" w:type="dxa"/>
            <w:tcBorders>
              <w:top w:val="nil"/>
              <w:left w:val="nil"/>
              <w:bottom w:val="single" w:sz="4" w:space="0" w:color="auto"/>
              <w:right w:val="single" w:sz="4" w:space="0" w:color="auto"/>
            </w:tcBorders>
            <w:shd w:val="clear" w:color="auto" w:fill="auto"/>
            <w:vAlign w:val="center"/>
            <w:hideMark/>
          </w:tcPr>
          <w:p w14:paraId="36D63099" w14:textId="77777777" w:rsidR="00C84551" w:rsidRPr="00DD3D60" w:rsidRDefault="00C84551" w:rsidP="00C84551">
            <w:pPr>
              <w:spacing w:line="240" w:lineRule="auto"/>
              <w:jc w:val="center"/>
              <w:rPr>
                <w:ins w:id="1267" w:author="Edward Rogers" w:date="2021-03-15T10:24:00Z"/>
                <w:rFonts w:ascii="Arial Narrow" w:eastAsia="Times New Roman" w:hAnsi="Arial Narrow" w:cs="Calibri"/>
                <w:color w:val="000000"/>
                <w:szCs w:val="18"/>
                <w:lang w:eastAsia="en-GB"/>
                <w:rPrChange w:id="1268" w:author="ernst bolt" w:date="2021-04-10T17:04:00Z">
                  <w:rPr>
                    <w:ins w:id="1269" w:author="Edward Rogers" w:date="2021-03-15T10:24:00Z"/>
                    <w:rFonts w:ascii="Calibri" w:eastAsia="Times New Roman" w:hAnsi="Calibri" w:cs="Calibri"/>
                    <w:color w:val="000000"/>
                    <w:szCs w:val="18"/>
                    <w:lang w:eastAsia="en-GB"/>
                  </w:rPr>
                </w:rPrChange>
              </w:rPr>
            </w:pPr>
            <w:ins w:id="1270" w:author="Edward Rogers" w:date="2021-03-15T10:24:00Z">
              <w:r w:rsidRPr="00DD3D60">
                <w:rPr>
                  <w:rFonts w:ascii="Arial Narrow" w:eastAsia="Times New Roman" w:hAnsi="Arial Narrow" w:cs="Calibri"/>
                  <w:color w:val="000000"/>
                  <w:szCs w:val="18"/>
                  <w:lang w:eastAsia="en-GB"/>
                  <w:rPrChange w:id="1271" w:author="ernst bolt" w:date="2021-04-10T17:04:00Z">
                    <w:rPr>
                      <w:rFonts w:ascii="Calibri" w:eastAsia="Times New Roman" w:hAnsi="Calibri" w:cs="Calibri"/>
                      <w:color w:val="000000"/>
                      <w:szCs w:val="18"/>
                      <w:lang w:eastAsia="en-GB"/>
                    </w:rPr>
                  </w:rPrChange>
                </w:rPr>
                <w:t>Rare</w:t>
              </w:r>
            </w:ins>
          </w:p>
        </w:tc>
        <w:tc>
          <w:tcPr>
            <w:tcW w:w="1420" w:type="dxa"/>
            <w:tcBorders>
              <w:top w:val="nil"/>
              <w:left w:val="nil"/>
              <w:bottom w:val="single" w:sz="4" w:space="0" w:color="auto"/>
              <w:right w:val="single" w:sz="4" w:space="0" w:color="auto"/>
            </w:tcBorders>
            <w:shd w:val="clear" w:color="auto" w:fill="auto"/>
            <w:vAlign w:val="center"/>
            <w:hideMark/>
          </w:tcPr>
          <w:p w14:paraId="52133805" w14:textId="77777777" w:rsidR="00C84551" w:rsidRPr="00DD3D60" w:rsidRDefault="00C84551" w:rsidP="00C84551">
            <w:pPr>
              <w:spacing w:line="240" w:lineRule="auto"/>
              <w:jc w:val="center"/>
              <w:rPr>
                <w:ins w:id="1272" w:author="Edward Rogers" w:date="2021-03-15T10:24:00Z"/>
                <w:rFonts w:ascii="Arial Narrow" w:eastAsia="Times New Roman" w:hAnsi="Arial Narrow" w:cs="Calibri"/>
                <w:color w:val="000000"/>
                <w:szCs w:val="18"/>
                <w:lang w:eastAsia="en-GB"/>
                <w:rPrChange w:id="1273" w:author="ernst bolt" w:date="2021-04-10T17:04:00Z">
                  <w:rPr>
                    <w:ins w:id="1274" w:author="Edward Rogers" w:date="2021-03-15T10:24:00Z"/>
                    <w:rFonts w:ascii="Calibri" w:eastAsia="Times New Roman" w:hAnsi="Calibri" w:cs="Calibri"/>
                    <w:color w:val="000000"/>
                    <w:szCs w:val="18"/>
                    <w:lang w:eastAsia="en-GB"/>
                  </w:rPr>
                </w:rPrChange>
              </w:rPr>
            </w:pPr>
            <w:ins w:id="1275" w:author="Edward Rogers" w:date="2021-03-15T10:24:00Z">
              <w:r w:rsidRPr="00DD3D60">
                <w:rPr>
                  <w:rFonts w:ascii="Arial Narrow" w:eastAsia="Times New Roman" w:hAnsi="Arial Narrow" w:cs="Calibri"/>
                  <w:color w:val="000000"/>
                  <w:szCs w:val="18"/>
                  <w:lang w:eastAsia="en-GB"/>
                  <w:rPrChange w:id="1276" w:author="ernst bolt" w:date="2021-04-10T17:04:00Z">
                    <w:rPr>
                      <w:rFonts w:ascii="Calibri" w:eastAsia="Times New Roman" w:hAnsi="Calibri" w:cs="Calibri"/>
                      <w:color w:val="000000"/>
                      <w:szCs w:val="18"/>
                      <w:lang w:eastAsia="en-GB"/>
                    </w:rPr>
                  </w:rPrChange>
                </w:rPr>
                <w:t>Occasional</w:t>
              </w:r>
            </w:ins>
          </w:p>
        </w:tc>
        <w:tc>
          <w:tcPr>
            <w:tcW w:w="1420" w:type="dxa"/>
            <w:tcBorders>
              <w:top w:val="nil"/>
              <w:left w:val="nil"/>
              <w:bottom w:val="single" w:sz="4" w:space="0" w:color="auto"/>
              <w:right w:val="single" w:sz="4" w:space="0" w:color="auto"/>
            </w:tcBorders>
            <w:shd w:val="clear" w:color="auto" w:fill="auto"/>
            <w:vAlign w:val="center"/>
            <w:hideMark/>
          </w:tcPr>
          <w:p w14:paraId="4658FADF" w14:textId="77777777" w:rsidR="00C84551" w:rsidRPr="00DD3D60" w:rsidRDefault="00C84551" w:rsidP="00C84551">
            <w:pPr>
              <w:spacing w:line="240" w:lineRule="auto"/>
              <w:jc w:val="center"/>
              <w:rPr>
                <w:ins w:id="1277" w:author="Edward Rogers" w:date="2021-03-15T10:24:00Z"/>
                <w:rFonts w:ascii="Arial Narrow" w:eastAsia="Times New Roman" w:hAnsi="Arial Narrow" w:cs="Calibri"/>
                <w:color w:val="000000"/>
                <w:szCs w:val="18"/>
                <w:lang w:eastAsia="en-GB"/>
                <w:rPrChange w:id="1278" w:author="ernst bolt" w:date="2021-04-10T17:04:00Z">
                  <w:rPr>
                    <w:ins w:id="1279" w:author="Edward Rogers" w:date="2021-03-15T10:24:00Z"/>
                    <w:rFonts w:ascii="Calibri" w:eastAsia="Times New Roman" w:hAnsi="Calibri" w:cs="Calibri"/>
                    <w:color w:val="000000"/>
                    <w:szCs w:val="18"/>
                    <w:lang w:eastAsia="en-GB"/>
                  </w:rPr>
                </w:rPrChange>
              </w:rPr>
            </w:pPr>
            <w:ins w:id="1280" w:author="Edward Rogers" w:date="2021-03-15T10:24:00Z">
              <w:r w:rsidRPr="00DD3D60">
                <w:rPr>
                  <w:rFonts w:ascii="Arial Narrow" w:eastAsia="Times New Roman" w:hAnsi="Arial Narrow" w:cs="Calibri"/>
                  <w:color w:val="000000"/>
                  <w:szCs w:val="18"/>
                  <w:lang w:eastAsia="en-GB"/>
                  <w:rPrChange w:id="1281" w:author="ernst bolt" w:date="2021-04-10T17:04:00Z">
                    <w:rPr>
                      <w:rFonts w:ascii="Calibri" w:eastAsia="Times New Roman" w:hAnsi="Calibri" w:cs="Calibri"/>
                      <w:color w:val="000000"/>
                      <w:szCs w:val="18"/>
                      <w:lang w:eastAsia="en-GB"/>
                    </w:rPr>
                  </w:rPrChange>
                </w:rPr>
                <w:t>Frequent</w:t>
              </w:r>
            </w:ins>
          </w:p>
        </w:tc>
        <w:tc>
          <w:tcPr>
            <w:tcW w:w="1420" w:type="dxa"/>
            <w:tcBorders>
              <w:top w:val="nil"/>
              <w:left w:val="nil"/>
              <w:bottom w:val="single" w:sz="4" w:space="0" w:color="auto"/>
              <w:right w:val="single" w:sz="4" w:space="0" w:color="auto"/>
            </w:tcBorders>
            <w:shd w:val="clear" w:color="auto" w:fill="auto"/>
            <w:vAlign w:val="center"/>
            <w:hideMark/>
          </w:tcPr>
          <w:p w14:paraId="5E9D1BCB" w14:textId="77777777" w:rsidR="00C84551" w:rsidRPr="00DD3D60" w:rsidRDefault="00C84551" w:rsidP="00C84551">
            <w:pPr>
              <w:spacing w:line="240" w:lineRule="auto"/>
              <w:jc w:val="center"/>
              <w:rPr>
                <w:ins w:id="1282" w:author="Edward Rogers" w:date="2021-03-15T10:24:00Z"/>
                <w:rFonts w:ascii="Arial Narrow" w:eastAsia="Times New Roman" w:hAnsi="Arial Narrow" w:cs="Calibri"/>
                <w:color w:val="000000"/>
                <w:szCs w:val="18"/>
                <w:lang w:eastAsia="en-GB"/>
                <w:rPrChange w:id="1283" w:author="ernst bolt" w:date="2021-04-10T17:04:00Z">
                  <w:rPr>
                    <w:ins w:id="1284" w:author="Edward Rogers" w:date="2021-03-15T10:24:00Z"/>
                    <w:rFonts w:ascii="Calibri" w:eastAsia="Times New Roman" w:hAnsi="Calibri" w:cs="Calibri"/>
                    <w:color w:val="000000"/>
                    <w:szCs w:val="18"/>
                    <w:lang w:eastAsia="en-GB"/>
                  </w:rPr>
                </w:rPrChange>
              </w:rPr>
            </w:pPr>
            <w:ins w:id="1285" w:author="Edward Rogers" w:date="2021-03-15T10:24:00Z">
              <w:r w:rsidRPr="00DD3D60">
                <w:rPr>
                  <w:rFonts w:ascii="Arial Narrow" w:eastAsia="Times New Roman" w:hAnsi="Arial Narrow" w:cs="Calibri"/>
                  <w:color w:val="000000"/>
                  <w:szCs w:val="18"/>
                  <w:lang w:eastAsia="en-GB"/>
                  <w:rPrChange w:id="1286" w:author="ernst bolt" w:date="2021-04-10T17:04:00Z">
                    <w:rPr>
                      <w:rFonts w:ascii="Calibri" w:eastAsia="Times New Roman" w:hAnsi="Calibri" w:cs="Calibri"/>
                      <w:color w:val="000000"/>
                      <w:szCs w:val="18"/>
                      <w:lang w:eastAsia="en-GB"/>
                    </w:rPr>
                  </w:rPrChange>
                </w:rPr>
                <w:t>Very frequent</w:t>
              </w:r>
            </w:ins>
          </w:p>
        </w:tc>
      </w:tr>
      <w:tr w:rsidR="00C84551" w:rsidRPr="00DD3D60" w14:paraId="1B931E66" w14:textId="77777777" w:rsidTr="00C84551">
        <w:trPr>
          <w:trHeight w:val="300"/>
          <w:ins w:id="1287" w:author="Edward Rogers" w:date="2021-03-15T10:24:00Z"/>
        </w:trPr>
        <w:tc>
          <w:tcPr>
            <w:tcW w:w="2380" w:type="dxa"/>
            <w:gridSpan w:val="2"/>
            <w:vMerge/>
            <w:tcBorders>
              <w:top w:val="single" w:sz="4" w:space="0" w:color="auto"/>
              <w:left w:val="single" w:sz="4" w:space="0" w:color="auto"/>
              <w:bottom w:val="single" w:sz="4" w:space="0" w:color="auto"/>
              <w:right w:val="single" w:sz="4" w:space="0" w:color="auto"/>
            </w:tcBorders>
            <w:vAlign w:val="center"/>
            <w:hideMark/>
          </w:tcPr>
          <w:p w14:paraId="55D7BCD2" w14:textId="77777777" w:rsidR="00C84551" w:rsidRPr="00DD3D60" w:rsidRDefault="00C84551" w:rsidP="00C84551">
            <w:pPr>
              <w:spacing w:line="240" w:lineRule="auto"/>
              <w:rPr>
                <w:ins w:id="1288" w:author="Edward Rogers" w:date="2021-03-15T10:24:00Z"/>
                <w:rFonts w:ascii="Arial Narrow" w:eastAsia="Times New Roman" w:hAnsi="Arial Narrow" w:cs="Calibri"/>
                <w:color w:val="FFFFFF"/>
                <w:szCs w:val="18"/>
                <w:lang w:eastAsia="en-GB"/>
                <w:rPrChange w:id="1289" w:author="ernst bolt" w:date="2021-04-10T17:04:00Z">
                  <w:rPr>
                    <w:ins w:id="1290" w:author="Edward Rogers" w:date="2021-03-15T10:24:00Z"/>
                    <w:rFonts w:ascii="Calibri" w:eastAsia="Times New Roman" w:hAnsi="Calibri" w:cs="Calibri"/>
                    <w:color w:val="FFFFFF"/>
                    <w:szCs w:val="18"/>
                    <w:lang w:eastAsia="en-GB"/>
                  </w:rPr>
                </w:rPrChange>
              </w:rPr>
            </w:pPr>
          </w:p>
        </w:tc>
        <w:tc>
          <w:tcPr>
            <w:tcW w:w="1420" w:type="dxa"/>
            <w:tcBorders>
              <w:top w:val="nil"/>
              <w:left w:val="nil"/>
              <w:bottom w:val="single" w:sz="4" w:space="0" w:color="auto"/>
              <w:right w:val="single" w:sz="4" w:space="0" w:color="auto"/>
            </w:tcBorders>
            <w:shd w:val="clear" w:color="auto" w:fill="auto"/>
            <w:vAlign w:val="center"/>
            <w:hideMark/>
          </w:tcPr>
          <w:p w14:paraId="5073AB3D" w14:textId="77777777" w:rsidR="00C84551" w:rsidRPr="00DD3D60" w:rsidRDefault="00C84551" w:rsidP="00C84551">
            <w:pPr>
              <w:spacing w:line="240" w:lineRule="auto"/>
              <w:jc w:val="center"/>
              <w:rPr>
                <w:ins w:id="1291" w:author="Edward Rogers" w:date="2021-03-15T10:24:00Z"/>
                <w:rFonts w:ascii="Arial Narrow" w:eastAsia="Times New Roman" w:hAnsi="Arial Narrow" w:cs="Calibri"/>
                <w:color w:val="000000"/>
                <w:szCs w:val="18"/>
                <w:lang w:eastAsia="en-GB"/>
                <w:rPrChange w:id="1292" w:author="ernst bolt" w:date="2021-04-10T17:04:00Z">
                  <w:rPr>
                    <w:ins w:id="1293" w:author="Edward Rogers" w:date="2021-03-15T10:24:00Z"/>
                    <w:rFonts w:ascii="Calibri" w:eastAsia="Times New Roman" w:hAnsi="Calibri" w:cs="Calibri"/>
                    <w:color w:val="000000"/>
                    <w:szCs w:val="18"/>
                    <w:lang w:eastAsia="en-GB"/>
                  </w:rPr>
                </w:rPrChange>
              </w:rPr>
            </w:pPr>
            <w:ins w:id="1294" w:author="Edward Rogers" w:date="2021-03-15T10:24:00Z">
              <w:r w:rsidRPr="00DD3D60">
                <w:rPr>
                  <w:rFonts w:ascii="Arial Narrow" w:eastAsia="Times New Roman" w:hAnsi="Arial Narrow" w:cs="Calibri"/>
                  <w:color w:val="000000"/>
                  <w:szCs w:val="18"/>
                  <w:lang w:eastAsia="en-GB"/>
                  <w:rPrChange w:id="1295" w:author="ernst bolt" w:date="2021-04-10T17:04:00Z">
                    <w:rPr>
                      <w:rFonts w:ascii="Calibri" w:eastAsia="Times New Roman" w:hAnsi="Calibri" w:cs="Calibri"/>
                      <w:color w:val="000000"/>
                      <w:szCs w:val="18"/>
                      <w:lang w:eastAsia="en-GB"/>
                    </w:rPr>
                  </w:rPrChange>
                </w:rPr>
                <w:t>1</w:t>
              </w:r>
            </w:ins>
          </w:p>
        </w:tc>
        <w:tc>
          <w:tcPr>
            <w:tcW w:w="1420" w:type="dxa"/>
            <w:tcBorders>
              <w:top w:val="nil"/>
              <w:left w:val="nil"/>
              <w:bottom w:val="single" w:sz="4" w:space="0" w:color="auto"/>
              <w:right w:val="single" w:sz="4" w:space="0" w:color="auto"/>
            </w:tcBorders>
            <w:shd w:val="clear" w:color="auto" w:fill="auto"/>
            <w:vAlign w:val="center"/>
            <w:hideMark/>
          </w:tcPr>
          <w:p w14:paraId="007D3308" w14:textId="77777777" w:rsidR="00C84551" w:rsidRPr="00DD3D60" w:rsidRDefault="00C84551" w:rsidP="00C84551">
            <w:pPr>
              <w:spacing w:line="240" w:lineRule="auto"/>
              <w:jc w:val="center"/>
              <w:rPr>
                <w:ins w:id="1296" w:author="Edward Rogers" w:date="2021-03-15T10:24:00Z"/>
                <w:rFonts w:ascii="Arial Narrow" w:eastAsia="Times New Roman" w:hAnsi="Arial Narrow" w:cs="Calibri"/>
                <w:color w:val="000000"/>
                <w:szCs w:val="18"/>
                <w:lang w:eastAsia="en-GB"/>
                <w:rPrChange w:id="1297" w:author="ernst bolt" w:date="2021-04-10T17:04:00Z">
                  <w:rPr>
                    <w:ins w:id="1298" w:author="Edward Rogers" w:date="2021-03-15T10:24:00Z"/>
                    <w:rFonts w:ascii="Calibri" w:eastAsia="Times New Roman" w:hAnsi="Calibri" w:cs="Calibri"/>
                    <w:color w:val="000000"/>
                    <w:szCs w:val="18"/>
                    <w:lang w:eastAsia="en-GB"/>
                  </w:rPr>
                </w:rPrChange>
              </w:rPr>
            </w:pPr>
            <w:ins w:id="1299" w:author="Edward Rogers" w:date="2021-03-15T10:24:00Z">
              <w:r w:rsidRPr="00DD3D60">
                <w:rPr>
                  <w:rFonts w:ascii="Arial Narrow" w:eastAsia="Times New Roman" w:hAnsi="Arial Narrow" w:cs="Calibri"/>
                  <w:color w:val="000000"/>
                  <w:szCs w:val="18"/>
                  <w:lang w:eastAsia="en-GB"/>
                  <w:rPrChange w:id="1300" w:author="ernst bolt" w:date="2021-04-10T17:04:00Z">
                    <w:rPr>
                      <w:rFonts w:ascii="Calibri" w:eastAsia="Times New Roman" w:hAnsi="Calibri" w:cs="Calibri"/>
                      <w:color w:val="000000"/>
                      <w:szCs w:val="18"/>
                      <w:lang w:eastAsia="en-GB"/>
                    </w:rPr>
                  </w:rPrChange>
                </w:rPr>
                <w:t>2</w:t>
              </w:r>
            </w:ins>
          </w:p>
        </w:tc>
        <w:tc>
          <w:tcPr>
            <w:tcW w:w="1420" w:type="dxa"/>
            <w:tcBorders>
              <w:top w:val="nil"/>
              <w:left w:val="nil"/>
              <w:bottom w:val="single" w:sz="4" w:space="0" w:color="auto"/>
              <w:right w:val="single" w:sz="4" w:space="0" w:color="auto"/>
            </w:tcBorders>
            <w:shd w:val="clear" w:color="auto" w:fill="auto"/>
            <w:vAlign w:val="center"/>
            <w:hideMark/>
          </w:tcPr>
          <w:p w14:paraId="5E1B74A6" w14:textId="77777777" w:rsidR="00C84551" w:rsidRPr="00DD3D60" w:rsidRDefault="00C84551" w:rsidP="00C84551">
            <w:pPr>
              <w:spacing w:line="240" w:lineRule="auto"/>
              <w:jc w:val="center"/>
              <w:rPr>
                <w:ins w:id="1301" w:author="Edward Rogers" w:date="2021-03-15T10:24:00Z"/>
                <w:rFonts w:ascii="Arial Narrow" w:eastAsia="Times New Roman" w:hAnsi="Arial Narrow" w:cs="Calibri"/>
                <w:color w:val="000000"/>
                <w:szCs w:val="18"/>
                <w:lang w:eastAsia="en-GB"/>
                <w:rPrChange w:id="1302" w:author="ernst bolt" w:date="2021-04-10T17:04:00Z">
                  <w:rPr>
                    <w:ins w:id="1303" w:author="Edward Rogers" w:date="2021-03-15T10:24:00Z"/>
                    <w:rFonts w:ascii="Calibri" w:eastAsia="Times New Roman" w:hAnsi="Calibri" w:cs="Calibri"/>
                    <w:color w:val="000000"/>
                    <w:szCs w:val="18"/>
                    <w:lang w:eastAsia="en-GB"/>
                  </w:rPr>
                </w:rPrChange>
              </w:rPr>
            </w:pPr>
            <w:ins w:id="1304" w:author="Edward Rogers" w:date="2021-03-15T10:24:00Z">
              <w:r w:rsidRPr="00DD3D60">
                <w:rPr>
                  <w:rFonts w:ascii="Arial Narrow" w:eastAsia="Times New Roman" w:hAnsi="Arial Narrow" w:cs="Calibri"/>
                  <w:color w:val="000000"/>
                  <w:szCs w:val="18"/>
                  <w:lang w:eastAsia="en-GB"/>
                  <w:rPrChange w:id="1305" w:author="ernst bolt" w:date="2021-04-10T17:04:00Z">
                    <w:rPr>
                      <w:rFonts w:ascii="Calibri" w:eastAsia="Times New Roman" w:hAnsi="Calibri" w:cs="Calibri"/>
                      <w:color w:val="000000"/>
                      <w:szCs w:val="18"/>
                      <w:lang w:eastAsia="en-GB"/>
                    </w:rPr>
                  </w:rPrChange>
                </w:rPr>
                <w:t>3</w:t>
              </w:r>
            </w:ins>
          </w:p>
        </w:tc>
        <w:tc>
          <w:tcPr>
            <w:tcW w:w="1420" w:type="dxa"/>
            <w:tcBorders>
              <w:top w:val="nil"/>
              <w:left w:val="nil"/>
              <w:bottom w:val="single" w:sz="4" w:space="0" w:color="auto"/>
              <w:right w:val="single" w:sz="4" w:space="0" w:color="auto"/>
            </w:tcBorders>
            <w:shd w:val="clear" w:color="auto" w:fill="auto"/>
            <w:vAlign w:val="center"/>
            <w:hideMark/>
          </w:tcPr>
          <w:p w14:paraId="5E56EDBA" w14:textId="77777777" w:rsidR="00C84551" w:rsidRPr="00DD3D60" w:rsidRDefault="00C84551" w:rsidP="00C84551">
            <w:pPr>
              <w:spacing w:line="240" w:lineRule="auto"/>
              <w:jc w:val="center"/>
              <w:rPr>
                <w:ins w:id="1306" w:author="Edward Rogers" w:date="2021-03-15T10:24:00Z"/>
                <w:rFonts w:ascii="Arial Narrow" w:eastAsia="Times New Roman" w:hAnsi="Arial Narrow" w:cs="Calibri"/>
                <w:color w:val="000000"/>
                <w:szCs w:val="18"/>
                <w:lang w:eastAsia="en-GB"/>
                <w:rPrChange w:id="1307" w:author="ernst bolt" w:date="2021-04-10T17:04:00Z">
                  <w:rPr>
                    <w:ins w:id="1308" w:author="Edward Rogers" w:date="2021-03-15T10:24:00Z"/>
                    <w:rFonts w:ascii="Calibri" w:eastAsia="Times New Roman" w:hAnsi="Calibri" w:cs="Calibri"/>
                    <w:color w:val="000000"/>
                    <w:szCs w:val="18"/>
                    <w:lang w:eastAsia="en-GB"/>
                  </w:rPr>
                </w:rPrChange>
              </w:rPr>
            </w:pPr>
            <w:ins w:id="1309" w:author="Edward Rogers" w:date="2021-03-15T10:24:00Z">
              <w:r w:rsidRPr="00DD3D60">
                <w:rPr>
                  <w:rFonts w:ascii="Arial Narrow" w:eastAsia="Times New Roman" w:hAnsi="Arial Narrow" w:cs="Calibri"/>
                  <w:color w:val="000000"/>
                  <w:szCs w:val="18"/>
                  <w:lang w:eastAsia="en-GB"/>
                  <w:rPrChange w:id="1310" w:author="ernst bolt" w:date="2021-04-10T17:04:00Z">
                    <w:rPr>
                      <w:rFonts w:ascii="Calibri" w:eastAsia="Times New Roman" w:hAnsi="Calibri" w:cs="Calibri"/>
                      <w:color w:val="000000"/>
                      <w:szCs w:val="18"/>
                      <w:lang w:eastAsia="en-GB"/>
                    </w:rPr>
                  </w:rPrChange>
                </w:rPr>
                <w:t>4</w:t>
              </w:r>
            </w:ins>
          </w:p>
        </w:tc>
        <w:tc>
          <w:tcPr>
            <w:tcW w:w="1420" w:type="dxa"/>
            <w:tcBorders>
              <w:top w:val="nil"/>
              <w:left w:val="nil"/>
              <w:bottom w:val="single" w:sz="4" w:space="0" w:color="auto"/>
              <w:right w:val="single" w:sz="4" w:space="0" w:color="auto"/>
            </w:tcBorders>
            <w:shd w:val="clear" w:color="auto" w:fill="auto"/>
            <w:vAlign w:val="center"/>
            <w:hideMark/>
          </w:tcPr>
          <w:p w14:paraId="47EAF3AD" w14:textId="77777777" w:rsidR="00C84551" w:rsidRPr="00DD3D60" w:rsidRDefault="00C84551" w:rsidP="00C84551">
            <w:pPr>
              <w:spacing w:line="240" w:lineRule="auto"/>
              <w:jc w:val="center"/>
              <w:rPr>
                <w:ins w:id="1311" w:author="Edward Rogers" w:date="2021-03-15T10:24:00Z"/>
                <w:rFonts w:ascii="Arial Narrow" w:eastAsia="Times New Roman" w:hAnsi="Arial Narrow" w:cs="Calibri"/>
                <w:color w:val="000000"/>
                <w:szCs w:val="18"/>
                <w:lang w:eastAsia="en-GB"/>
                <w:rPrChange w:id="1312" w:author="ernst bolt" w:date="2021-04-10T17:04:00Z">
                  <w:rPr>
                    <w:ins w:id="1313" w:author="Edward Rogers" w:date="2021-03-15T10:24:00Z"/>
                    <w:rFonts w:ascii="Calibri" w:eastAsia="Times New Roman" w:hAnsi="Calibri" w:cs="Calibri"/>
                    <w:color w:val="000000"/>
                    <w:szCs w:val="18"/>
                    <w:lang w:eastAsia="en-GB"/>
                  </w:rPr>
                </w:rPrChange>
              </w:rPr>
            </w:pPr>
            <w:ins w:id="1314" w:author="Edward Rogers" w:date="2021-03-15T10:24:00Z">
              <w:r w:rsidRPr="00DD3D60">
                <w:rPr>
                  <w:rFonts w:ascii="Arial Narrow" w:eastAsia="Times New Roman" w:hAnsi="Arial Narrow" w:cs="Calibri"/>
                  <w:color w:val="000000"/>
                  <w:szCs w:val="18"/>
                  <w:lang w:eastAsia="en-GB"/>
                  <w:rPrChange w:id="1315" w:author="ernst bolt" w:date="2021-04-10T17:04:00Z">
                    <w:rPr>
                      <w:rFonts w:ascii="Calibri" w:eastAsia="Times New Roman" w:hAnsi="Calibri" w:cs="Calibri"/>
                      <w:color w:val="000000"/>
                      <w:szCs w:val="18"/>
                      <w:lang w:eastAsia="en-GB"/>
                    </w:rPr>
                  </w:rPrChange>
                </w:rPr>
                <w:t>5</w:t>
              </w:r>
            </w:ins>
          </w:p>
        </w:tc>
      </w:tr>
      <w:tr w:rsidR="00C84551" w:rsidRPr="00DD3D60" w14:paraId="242F0D1B" w14:textId="77777777" w:rsidTr="00C84551">
        <w:trPr>
          <w:cantSplit/>
          <w:trHeight w:val="300"/>
          <w:ins w:id="1316" w:author="Edward Rogers" w:date="2021-03-15T10:24:00Z"/>
        </w:trPr>
        <w:tc>
          <w:tcPr>
            <w:tcW w:w="960" w:type="dxa"/>
            <w:vMerge w:val="restart"/>
            <w:tcBorders>
              <w:top w:val="nil"/>
              <w:left w:val="single" w:sz="4" w:space="0" w:color="auto"/>
              <w:bottom w:val="single" w:sz="4" w:space="0" w:color="auto"/>
              <w:right w:val="single" w:sz="4" w:space="0" w:color="auto"/>
            </w:tcBorders>
            <w:shd w:val="clear" w:color="000000" w:fill="0070C0"/>
            <w:textDirection w:val="btLr"/>
            <w:vAlign w:val="center"/>
            <w:hideMark/>
          </w:tcPr>
          <w:p w14:paraId="7601EDC4" w14:textId="77777777" w:rsidR="00C84551" w:rsidRPr="00DD3D60" w:rsidRDefault="00C84551" w:rsidP="00C84551">
            <w:pPr>
              <w:spacing w:line="240" w:lineRule="auto"/>
              <w:jc w:val="center"/>
              <w:rPr>
                <w:ins w:id="1317" w:author="Edward Rogers" w:date="2021-03-15T10:24:00Z"/>
                <w:rFonts w:ascii="Arial Narrow" w:eastAsia="Times New Roman" w:hAnsi="Arial Narrow" w:cs="Calibri"/>
                <w:color w:val="FFFFFF"/>
                <w:szCs w:val="18"/>
                <w:lang w:eastAsia="en-GB"/>
                <w:rPrChange w:id="1318" w:author="ernst bolt" w:date="2021-04-10T17:04:00Z">
                  <w:rPr>
                    <w:ins w:id="1319" w:author="Edward Rogers" w:date="2021-03-15T10:24:00Z"/>
                    <w:rFonts w:ascii="Calibri" w:eastAsia="Times New Roman" w:hAnsi="Calibri" w:cs="Calibri"/>
                    <w:color w:val="FFFFFF"/>
                    <w:szCs w:val="18"/>
                    <w:lang w:eastAsia="en-GB"/>
                  </w:rPr>
                </w:rPrChange>
              </w:rPr>
            </w:pPr>
            <w:ins w:id="1320" w:author="Edward Rogers" w:date="2021-03-15T10:24:00Z">
              <w:r w:rsidRPr="00DD3D60">
                <w:rPr>
                  <w:rFonts w:ascii="Arial Narrow" w:eastAsia="Times New Roman" w:hAnsi="Arial Narrow" w:cs="Calibri"/>
                  <w:color w:val="FFFFFF" w:themeColor="background1"/>
                  <w:szCs w:val="18"/>
                  <w:lang w:eastAsia="en-GB"/>
                  <w:rPrChange w:id="1321" w:author="ernst bolt" w:date="2021-04-10T17:04:00Z">
                    <w:rPr>
                      <w:rFonts w:ascii="Calibri" w:eastAsia="Times New Roman" w:hAnsi="Calibri" w:cs="Calibri"/>
                      <w:szCs w:val="18"/>
                      <w:lang w:eastAsia="en-GB"/>
                    </w:rPr>
                  </w:rPrChange>
                </w:rPr>
                <w:t>CONSEQUENCE</w:t>
              </w:r>
            </w:ins>
          </w:p>
        </w:tc>
        <w:tc>
          <w:tcPr>
            <w:tcW w:w="1420" w:type="dxa"/>
            <w:tcBorders>
              <w:top w:val="nil"/>
              <w:left w:val="nil"/>
              <w:bottom w:val="single" w:sz="4" w:space="0" w:color="auto"/>
              <w:right w:val="single" w:sz="4" w:space="0" w:color="auto"/>
            </w:tcBorders>
            <w:shd w:val="clear" w:color="auto" w:fill="auto"/>
            <w:vAlign w:val="center"/>
            <w:hideMark/>
          </w:tcPr>
          <w:p w14:paraId="430B79AE" w14:textId="77777777" w:rsidR="00C84551" w:rsidRPr="00DD3D60" w:rsidRDefault="00C84551" w:rsidP="00C84551">
            <w:pPr>
              <w:spacing w:line="240" w:lineRule="auto"/>
              <w:rPr>
                <w:ins w:id="1322" w:author="Edward Rogers" w:date="2021-03-15T10:24:00Z"/>
                <w:rFonts w:ascii="Arial Narrow" w:eastAsia="Times New Roman" w:hAnsi="Arial Narrow" w:cs="Calibri"/>
                <w:color w:val="000000"/>
                <w:szCs w:val="18"/>
                <w:lang w:eastAsia="en-GB"/>
                <w:rPrChange w:id="1323" w:author="ernst bolt" w:date="2021-04-10T17:04:00Z">
                  <w:rPr>
                    <w:ins w:id="1324" w:author="Edward Rogers" w:date="2021-03-15T10:24:00Z"/>
                    <w:rFonts w:ascii="Calibri" w:eastAsia="Times New Roman" w:hAnsi="Calibri" w:cs="Calibri"/>
                    <w:color w:val="000000"/>
                    <w:szCs w:val="18"/>
                    <w:lang w:eastAsia="en-GB"/>
                  </w:rPr>
                </w:rPrChange>
              </w:rPr>
            </w:pPr>
            <w:ins w:id="1325" w:author="Edward Rogers" w:date="2021-03-15T10:24:00Z">
              <w:r w:rsidRPr="00DD3D60">
                <w:rPr>
                  <w:rFonts w:ascii="Arial Narrow" w:eastAsia="Times New Roman" w:hAnsi="Arial Narrow" w:cs="Calibri"/>
                  <w:color w:val="000000"/>
                  <w:szCs w:val="18"/>
                  <w:lang w:eastAsia="en-GB"/>
                  <w:rPrChange w:id="1326" w:author="ernst bolt" w:date="2021-04-10T17:04:00Z">
                    <w:rPr>
                      <w:rFonts w:ascii="Calibri" w:eastAsia="Times New Roman" w:hAnsi="Calibri" w:cs="Calibri"/>
                      <w:color w:val="000000"/>
                      <w:szCs w:val="18"/>
                      <w:lang w:eastAsia="en-GB"/>
                    </w:rPr>
                  </w:rPrChange>
                </w:rPr>
                <w:t>Catastrophic - 5</w:t>
              </w:r>
            </w:ins>
          </w:p>
        </w:tc>
        <w:tc>
          <w:tcPr>
            <w:tcW w:w="1420" w:type="dxa"/>
            <w:tcBorders>
              <w:top w:val="nil"/>
              <w:left w:val="nil"/>
              <w:bottom w:val="single" w:sz="4" w:space="0" w:color="auto"/>
              <w:right w:val="single" w:sz="4" w:space="0" w:color="auto"/>
            </w:tcBorders>
            <w:shd w:val="clear" w:color="000000" w:fill="FFFF00"/>
            <w:vAlign w:val="center"/>
            <w:hideMark/>
          </w:tcPr>
          <w:p w14:paraId="2A47DD42" w14:textId="77777777" w:rsidR="00C84551" w:rsidRPr="00DD3D60" w:rsidRDefault="00C84551" w:rsidP="00C84551">
            <w:pPr>
              <w:spacing w:line="240" w:lineRule="auto"/>
              <w:jc w:val="center"/>
              <w:rPr>
                <w:ins w:id="1327" w:author="Edward Rogers" w:date="2021-03-15T10:24:00Z"/>
                <w:rFonts w:ascii="Arial Narrow" w:eastAsia="Times New Roman" w:hAnsi="Arial Narrow" w:cs="Calibri"/>
                <w:color w:val="000000"/>
                <w:szCs w:val="18"/>
                <w:lang w:eastAsia="en-GB"/>
                <w:rPrChange w:id="1328" w:author="ernst bolt" w:date="2021-04-10T17:04:00Z">
                  <w:rPr>
                    <w:ins w:id="1329" w:author="Edward Rogers" w:date="2021-03-15T10:24:00Z"/>
                    <w:rFonts w:ascii="Calibri" w:eastAsia="Times New Roman" w:hAnsi="Calibri" w:cs="Calibri"/>
                    <w:color w:val="000000"/>
                    <w:szCs w:val="18"/>
                    <w:lang w:eastAsia="en-GB"/>
                  </w:rPr>
                </w:rPrChange>
              </w:rPr>
            </w:pPr>
            <w:ins w:id="1330" w:author="Edward Rogers" w:date="2021-03-15T10:24:00Z">
              <w:r w:rsidRPr="00DD3D60">
                <w:rPr>
                  <w:rFonts w:ascii="Arial Narrow" w:eastAsia="Times New Roman" w:hAnsi="Arial Narrow" w:cs="Calibri"/>
                  <w:szCs w:val="18"/>
                  <w:lang w:eastAsia="en-GB"/>
                  <w:rPrChange w:id="1331" w:author="ernst bolt" w:date="2021-04-10T17:04:00Z">
                    <w:rPr>
                      <w:rFonts w:ascii="Calibri" w:eastAsia="Times New Roman" w:hAnsi="Calibri" w:cs="Calibri"/>
                      <w:szCs w:val="18"/>
                      <w:lang w:eastAsia="en-GB"/>
                    </w:rPr>
                  </w:rPrChange>
                </w:rPr>
                <w:t>5</w:t>
              </w:r>
            </w:ins>
          </w:p>
        </w:tc>
        <w:tc>
          <w:tcPr>
            <w:tcW w:w="1420" w:type="dxa"/>
            <w:tcBorders>
              <w:top w:val="nil"/>
              <w:left w:val="nil"/>
              <w:bottom w:val="single" w:sz="4" w:space="0" w:color="auto"/>
              <w:right w:val="single" w:sz="4" w:space="0" w:color="auto"/>
            </w:tcBorders>
            <w:shd w:val="clear" w:color="000000" w:fill="FFC000"/>
            <w:vAlign w:val="center"/>
            <w:hideMark/>
          </w:tcPr>
          <w:p w14:paraId="21FFE6AC" w14:textId="77777777" w:rsidR="00C84551" w:rsidRPr="00DD3D60" w:rsidRDefault="00C84551" w:rsidP="00C84551">
            <w:pPr>
              <w:spacing w:line="240" w:lineRule="auto"/>
              <w:jc w:val="center"/>
              <w:rPr>
                <w:ins w:id="1332" w:author="Edward Rogers" w:date="2021-03-15T10:24:00Z"/>
                <w:rFonts w:ascii="Arial Narrow" w:eastAsia="Times New Roman" w:hAnsi="Arial Narrow" w:cs="Calibri"/>
                <w:color w:val="000000"/>
                <w:szCs w:val="18"/>
                <w:lang w:eastAsia="en-GB"/>
                <w:rPrChange w:id="1333" w:author="ernst bolt" w:date="2021-04-10T17:04:00Z">
                  <w:rPr>
                    <w:ins w:id="1334" w:author="Edward Rogers" w:date="2021-03-15T10:24:00Z"/>
                    <w:rFonts w:ascii="Calibri" w:eastAsia="Times New Roman" w:hAnsi="Calibri" w:cs="Calibri"/>
                    <w:color w:val="000000"/>
                    <w:szCs w:val="18"/>
                    <w:lang w:eastAsia="en-GB"/>
                  </w:rPr>
                </w:rPrChange>
              </w:rPr>
            </w:pPr>
            <w:ins w:id="1335" w:author="Edward Rogers" w:date="2021-03-15T10:24:00Z">
              <w:r w:rsidRPr="00DD3D60">
                <w:rPr>
                  <w:rFonts w:ascii="Arial Narrow" w:eastAsia="Times New Roman" w:hAnsi="Arial Narrow" w:cs="Calibri"/>
                  <w:szCs w:val="18"/>
                  <w:lang w:eastAsia="en-GB"/>
                  <w:rPrChange w:id="1336" w:author="ernst bolt" w:date="2021-04-10T17:04:00Z">
                    <w:rPr>
                      <w:rFonts w:ascii="Calibri" w:eastAsia="Times New Roman" w:hAnsi="Calibri" w:cs="Calibri"/>
                      <w:szCs w:val="18"/>
                      <w:lang w:eastAsia="en-GB"/>
                    </w:rPr>
                  </w:rPrChange>
                </w:rPr>
                <w:t>10</w:t>
              </w:r>
            </w:ins>
          </w:p>
        </w:tc>
        <w:tc>
          <w:tcPr>
            <w:tcW w:w="1420" w:type="dxa"/>
            <w:tcBorders>
              <w:top w:val="nil"/>
              <w:left w:val="nil"/>
              <w:bottom w:val="single" w:sz="4" w:space="0" w:color="auto"/>
              <w:right w:val="single" w:sz="4" w:space="0" w:color="auto"/>
            </w:tcBorders>
            <w:shd w:val="clear" w:color="000000" w:fill="FF0000"/>
            <w:vAlign w:val="center"/>
            <w:hideMark/>
          </w:tcPr>
          <w:p w14:paraId="71412913" w14:textId="77777777" w:rsidR="00C84551" w:rsidRPr="00DD3D60" w:rsidRDefault="00C84551" w:rsidP="00C84551">
            <w:pPr>
              <w:spacing w:line="240" w:lineRule="auto"/>
              <w:jc w:val="center"/>
              <w:rPr>
                <w:ins w:id="1337" w:author="Edward Rogers" w:date="2021-03-15T10:24:00Z"/>
                <w:rFonts w:ascii="Arial Narrow" w:eastAsia="Times New Roman" w:hAnsi="Arial Narrow" w:cs="Calibri"/>
                <w:color w:val="000000"/>
                <w:szCs w:val="18"/>
                <w:lang w:eastAsia="en-GB"/>
                <w:rPrChange w:id="1338" w:author="ernst bolt" w:date="2021-04-10T17:04:00Z">
                  <w:rPr>
                    <w:ins w:id="1339" w:author="Edward Rogers" w:date="2021-03-15T10:24:00Z"/>
                    <w:rFonts w:ascii="Calibri" w:eastAsia="Times New Roman" w:hAnsi="Calibri" w:cs="Calibri"/>
                    <w:color w:val="000000"/>
                    <w:szCs w:val="18"/>
                    <w:lang w:eastAsia="en-GB"/>
                  </w:rPr>
                </w:rPrChange>
              </w:rPr>
            </w:pPr>
            <w:ins w:id="1340" w:author="Edward Rogers" w:date="2021-03-15T10:24:00Z">
              <w:r w:rsidRPr="00DD3D60">
                <w:rPr>
                  <w:rFonts w:ascii="Arial Narrow" w:eastAsia="Times New Roman" w:hAnsi="Arial Narrow" w:cs="Calibri"/>
                  <w:szCs w:val="18"/>
                  <w:lang w:eastAsia="en-GB"/>
                  <w:rPrChange w:id="1341" w:author="ernst bolt" w:date="2021-04-10T17:04:00Z">
                    <w:rPr>
                      <w:rFonts w:ascii="Calibri" w:eastAsia="Times New Roman" w:hAnsi="Calibri" w:cs="Calibri"/>
                      <w:szCs w:val="18"/>
                      <w:lang w:eastAsia="en-GB"/>
                    </w:rPr>
                  </w:rPrChange>
                </w:rPr>
                <w:t>15</w:t>
              </w:r>
            </w:ins>
          </w:p>
        </w:tc>
        <w:tc>
          <w:tcPr>
            <w:tcW w:w="1420" w:type="dxa"/>
            <w:tcBorders>
              <w:top w:val="nil"/>
              <w:left w:val="nil"/>
              <w:bottom w:val="single" w:sz="4" w:space="0" w:color="auto"/>
              <w:right w:val="single" w:sz="4" w:space="0" w:color="auto"/>
            </w:tcBorders>
            <w:shd w:val="clear" w:color="000000" w:fill="FF0000"/>
            <w:vAlign w:val="center"/>
            <w:hideMark/>
          </w:tcPr>
          <w:p w14:paraId="6BD1C0E0" w14:textId="77777777" w:rsidR="00C84551" w:rsidRPr="00DD3D60" w:rsidRDefault="00C84551" w:rsidP="00C84551">
            <w:pPr>
              <w:spacing w:line="240" w:lineRule="auto"/>
              <w:jc w:val="center"/>
              <w:rPr>
                <w:ins w:id="1342" w:author="Edward Rogers" w:date="2021-03-15T10:24:00Z"/>
                <w:rFonts w:ascii="Arial Narrow" w:eastAsia="Times New Roman" w:hAnsi="Arial Narrow" w:cs="Calibri"/>
                <w:color w:val="000000"/>
                <w:szCs w:val="18"/>
                <w:lang w:eastAsia="en-GB"/>
                <w:rPrChange w:id="1343" w:author="ernst bolt" w:date="2021-04-10T17:04:00Z">
                  <w:rPr>
                    <w:ins w:id="1344" w:author="Edward Rogers" w:date="2021-03-15T10:24:00Z"/>
                    <w:rFonts w:ascii="Calibri" w:eastAsia="Times New Roman" w:hAnsi="Calibri" w:cs="Calibri"/>
                    <w:color w:val="000000"/>
                    <w:szCs w:val="18"/>
                    <w:lang w:eastAsia="en-GB"/>
                  </w:rPr>
                </w:rPrChange>
              </w:rPr>
            </w:pPr>
            <w:ins w:id="1345" w:author="Edward Rogers" w:date="2021-03-15T10:24:00Z">
              <w:r w:rsidRPr="00DD3D60">
                <w:rPr>
                  <w:rFonts w:ascii="Arial Narrow" w:eastAsia="Times New Roman" w:hAnsi="Arial Narrow" w:cs="Calibri"/>
                  <w:szCs w:val="18"/>
                  <w:lang w:eastAsia="en-GB"/>
                  <w:rPrChange w:id="1346" w:author="ernst bolt" w:date="2021-04-10T17:04:00Z">
                    <w:rPr>
                      <w:rFonts w:ascii="Calibri" w:eastAsia="Times New Roman" w:hAnsi="Calibri" w:cs="Calibri"/>
                      <w:szCs w:val="18"/>
                      <w:lang w:eastAsia="en-GB"/>
                    </w:rPr>
                  </w:rPrChange>
                </w:rPr>
                <w:t>20</w:t>
              </w:r>
            </w:ins>
          </w:p>
        </w:tc>
        <w:tc>
          <w:tcPr>
            <w:tcW w:w="1420" w:type="dxa"/>
            <w:tcBorders>
              <w:top w:val="nil"/>
              <w:left w:val="nil"/>
              <w:bottom w:val="single" w:sz="4" w:space="0" w:color="auto"/>
              <w:right w:val="single" w:sz="4" w:space="0" w:color="auto"/>
            </w:tcBorders>
            <w:shd w:val="clear" w:color="000000" w:fill="FF0000"/>
            <w:vAlign w:val="center"/>
            <w:hideMark/>
          </w:tcPr>
          <w:p w14:paraId="68E13EB1" w14:textId="77777777" w:rsidR="00C84551" w:rsidRPr="00DD3D60" w:rsidRDefault="00C84551" w:rsidP="00C84551">
            <w:pPr>
              <w:spacing w:line="240" w:lineRule="auto"/>
              <w:jc w:val="center"/>
              <w:rPr>
                <w:ins w:id="1347" w:author="Edward Rogers" w:date="2021-03-15T10:24:00Z"/>
                <w:rFonts w:ascii="Arial Narrow" w:eastAsia="Times New Roman" w:hAnsi="Arial Narrow" w:cs="Calibri"/>
                <w:color w:val="000000"/>
                <w:szCs w:val="18"/>
                <w:lang w:eastAsia="en-GB"/>
                <w:rPrChange w:id="1348" w:author="ernst bolt" w:date="2021-04-10T17:04:00Z">
                  <w:rPr>
                    <w:ins w:id="1349" w:author="Edward Rogers" w:date="2021-03-15T10:24:00Z"/>
                    <w:rFonts w:ascii="Calibri" w:eastAsia="Times New Roman" w:hAnsi="Calibri" w:cs="Calibri"/>
                    <w:color w:val="000000"/>
                    <w:szCs w:val="18"/>
                    <w:lang w:eastAsia="en-GB"/>
                  </w:rPr>
                </w:rPrChange>
              </w:rPr>
            </w:pPr>
            <w:ins w:id="1350" w:author="Edward Rogers" w:date="2021-03-15T10:24:00Z">
              <w:r w:rsidRPr="00DD3D60">
                <w:rPr>
                  <w:rFonts w:ascii="Arial Narrow" w:eastAsia="Times New Roman" w:hAnsi="Arial Narrow" w:cs="Calibri"/>
                  <w:szCs w:val="18"/>
                  <w:lang w:eastAsia="en-GB"/>
                  <w:rPrChange w:id="1351" w:author="ernst bolt" w:date="2021-04-10T17:04:00Z">
                    <w:rPr>
                      <w:rFonts w:ascii="Calibri" w:eastAsia="Times New Roman" w:hAnsi="Calibri" w:cs="Calibri"/>
                      <w:szCs w:val="18"/>
                      <w:lang w:eastAsia="en-GB"/>
                    </w:rPr>
                  </w:rPrChange>
                </w:rPr>
                <w:t>25</w:t>
              </w:r>
            </w:ins>
          </w:p>
        </w:tc>
      </w:tr>
      <w:tr w:rsidR="00C84551" w:rsidRPr="00DD3D60" w14:paraId="1CF187CF" w14:textId="77777777" w:rsidTr="00C84551">
        <w:trPr>
          <w:trHeight w:val="300"/>
          <w:ins w:id="1352"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3C168180" w14:textId="77777777" w:rsidR="00C84551" w:rsidRPr="00DD3D60" w:rsidRDefault="00C84551" w:rsidP="00C84551">
            <w:pPr>
              <w:spacing w:line="240" w:lineRule="auto"/>
              <w:rPr>
                <w:ins w:id="1353" w:author="Edward Rogers" w:date="2021-03-15T10:24:00Z"/>
                <w:rFonts w:ascii="Arial Narrow" w:eastAsia="Times New Roman" w:hAnsi="Arial Narrow" w:cs="Calibri"/>
                <w:color w:val="FFFFFF"/>
                <w:szCs w:val="18"/>
                <w:lang w:eastAsia="en-GB"/>
                <w:rPrChange w:id="1354" w:author="ernst bolt" w:date="2021-04-10T17:04:00Z">
                  <w:rPr>
                    <w:ins w:id="1355" w:author="Edward Rogers" w:date="2021-03-15T10:24:00Z"/>
                    <w:rFonts w:ascii="Calibri" w:eastAsia="Times New Roman" w:hAnsi="Calibri" w:cs="Calibri"/>
                    <w:color w:val="FFFFFF"/>
                    <w:szCs w:val="18"/>
                    <w:lang w:eastAsia="en-GB"/>
                  </w:rPr>
                </w:rPrChange>
              </w:rPr>
            </w:pPr>
          </w:p>
        </w:tc>
        <w:tc>
          <w:tcPr>
            <w:tcW w:w="1420" w:type="dxa"/>
            <w:tcBorders>
              <w:top w:val="nil"/>
              <w:left w:val="nil"/>
              <w:bottom w:val="single" w:sz="4" w:space="0" w:color="auto"/>
              <w:right w:val="single" w:sz="4" w:space="0" w:color="auto"/>
            </w:tcBorders>
            <w:shd w:val="clear" w:color="auto" w:fill="auto"/>
            <w:vAlign w:val="center"/>
            <w:hideMark/>
          </w:tcPr>
          <w:p w14:paraId="4672EA49" w14:textId="77777777" w:rsidR="00C84551" w:rsidRPr="00DD3D60" w:rsidRDefault="00C84551" w:rsidP="00C84551">
            <w:pPr>
              <w:spacing w:line="240" w:lineRule="auto"/>
              <w:rPr>
                <w:ins w:id="1356" w:author="Edward Rogers" w:date="2021-03-15T10:24:00Z"/>
                <w:rFonts w:ascii="Arial Narrow" w:eastAsia="Times New Roman" w:hAnsi="Arial Narrow" w:cs="Calibri"/>
                <w:color w:val="000000"/>
                <w:szCs w:val="18"/>
                <w:lang w:eastAsia="en-GB"/>
                <w:rPrChange w:id="1357" w:author="ernst bolt" w:date="2021-04-10T17:04:00Z">
                  <w:rPr>
                    <w:ins w:id="1358" w:author="Edward Rogers" w:date="2021-03-15T10:24:00Z"/>
                    <w:rFonts w:ascii="Calibri" w:eastAsia="Times New Roman" w:hAnsi="Calibri" w:cs="Calibri"/>
                    <w:color w:val="000000"/>
                    <w:szCs w:val="18"/>
                    <w:lang w:eastAsia="en-GB"/>
                  </w:rPr>
                </w:rPrChange>
              </w:rPr>
            </w:pPr>
            <w:ins w:id="1359" w:author="Edward Rogers" w:date="2021-03-15T10:24:00Z">
              <w:r w:rsidRPr="00DD3D60">
                <w:rPr>
                  <w:rFonts w:ascii="Arial Narrow" w:eastAsia="Times New Roman" w:hAnsi="Arial Narrow" w:cs="Calibri"/>
                  <w:color w:val="000000"/>
                  <w:szCs w:val="18"/>
                  <w:lang w:eastAsia="en-GB"/>
                  <w:rPrChange w:id="1360" w:author="ernst bolt" w:date="2021-04-10T17:04:00Z">
                    <w:rPr>
                      <w:rFonts w:ascii="Calibri" w:eastAsia="Times New Roman" w:hAnsi="Calibri" w:cs="Calibri"/>
                      <w:color w:val="000000"/>
                      <w:szCs w:val="18"/>
                      <w:lang w:eastAsia="en-GB"/>
                    </w:rPr>
                  </w:rPrChange>
                </w:rPr>
                <w:t>Major - 4</w:t>
              </w:r>
            </w:ins>
          </w:p>
        </w:tc>
        <w:tc>
          <w:tcPr>
            <w:tcW w:w="1420" w:type="dxa"/>
            <w:tcBorders>
              <w:top w:val="nil"/>
              <w:left w:val="nil"/>
              <w:bottom w:val="single" w:sz="4" w:space="0" w:color="auto"/>
              <w:right w:val="single" w:sz="4" w:space="0" w:color="auto"/>
            </w:tcBorders>
            <w:shd w:val="clear" w:color="000000" w:fill="92D050"/>
            <w:vAlign w:val="center"/>
            <w:hideMark/>
          </w:tcPr>
          <w:p w14:paraId="4192C3BE" w14:textId="77777777" w:rsidR="00C84551" w:rsidRPr="00DD3D60" w:rsidRDefault="00C84551" w:rsidP="00C84551">
            <w:pPr>
              <w:spacing w:line="240" w:lineRule="auto"/>
              <w:jc w:val="center"/>
              <w:rPr>
                <w:ins w:id="1361" w:author="Edward Rogers" w:date="2021-03-15T10:24:00Z"/>
                <w:rFonts w:ascii="Arial Narrow" w:eastAsia="Times New Roman" w:hAnsi="Arial Narrow" w:cs="Calibri"/>
                <w:color w:val="000000"/>
                <w:szCs w:val="18"/>
                <w:lang w:eastAsia="en-GB"/>
                <w:rPrChange w:id="1362" w:author="ernst bolt" w:date="2021-04-10T17:04:00Z">
                  <w:rPr>
                    <w:ins w:id="1363" w:author="Edward Rogers" w:date="2021-03-15T10:24:00Z"/>
                    <w:rFonts w:ascii="Calibri" w:eastAsia="Times New Roman" w:hAnsi="Calibri" w:cs="Calibri"/>
                    <w:color w:val="000000"/>
                    <w:szCs w:val="18"/>
                    <w:lang w:eastAsia="en-GB"/>
                  </w:rPr>
                </w:rPrChange>
              </w:rPr>
            </w:pPr>
            <w:ins w:id="1364" w:author="Edward Rogers" w:date="2021-03-15T10:24:00Z">
              <w:r w:rsidRPr="00DD3D60">
                <w:rPr>
                  <w:rFonts w:ascii="Arial Narrow" w:eastAsia="Times New Roman" w:hAnsi="Arial Narrow" w:cs="Calibri"/>
                  <w:szCs w:val="18"/>
                  <w:lang w:eastAsia="en-GB"/>
                  <w:rPrChange w:id="1365" w:author="ernst bolt" w:date="2021-04-10T17:04:00Z">
                    <w:rPr>
                      <w:rFonts w:ascii="Calibri" w:eastAsia="Times New Roman" w:hAnsi="Calibri" w:cs="Calibri"/>
                      <w:szCs w:val="18"/>
                      <w:lang w:eastAsia="en-GB"/>
                    </w:rPr>
                  </w:rPrChange>
                </w:rPr>
                <w:t>4</w:t>
              </w:r>
            </w:ins>
          </w:p>
        </w:tc>
        <w:tc>
          <w:tcPr>
            <w:tcW w:w="1420" w:type="dxa"/>
            <w:tcBorders>
              <w:top w:val="nil"/>
              <w:left w:val="nil"/>
              <w:bottom w:val="single" w:sz="4" w:space="0" w:color="auto"/>
              <w:right w:val="single" w:sz="4" w:space="0" w:color="auto"/>
            </w:tcBorders>
            <w:shd w:val="clear" w:color="000000" w:fill="FFFF00"/>
            <w:vAlign w:val="center"/>
            <w:hideMark/>
          </w:tcPr>
          <w:p w14:paraId="366C25F8" w14:textId="77777777" w:rsidR="00C84551" w:rsidRPr="00DD3D60" w:rsidRDefault="00C84551" w:rsidP="00C84551">
            <w:pPr>
              <w:spacing w:line="240" w:lineRule="auto"/>
              <w:jc w:val="center"/>
              <w:rPr>
                <w:ins w:id="1366" w:author="Edward Rogers" w:date="2021-03-15T10:24:00Z"/>
                <w:rFonts w:ascii="Arial Narrow" w:eastAsia="Times New Roman" w:hAnsi="Arial Narrow" w:cs="Calibri"/>
                <w:color w:val="000000"/>
                <w:szCs w:val="18"/>
                <w:lang w:eastAsia="en-GB"/>
                <w:rPrChange w:id="1367" w:author="ernst bolt" w:date="2021-04-10T17:04:00Z">
                  <w:rPr>
                    <w:ins w:id="1368" w:author="Edward Rogers" w:date="2021-03-15T10:24:00Z"/>
                    <w:rFonts w:ascii="Calibri" w:eastAsia="Times New Roman" w:hAnsi="Calibri" w:cs="Calibri"/>
                    <w:color w:val="000000"/>
                    <w:szCs w:val="18"/>
                    <w:lang w:eastAsia="en-GB"/>
                  </w:rPr>
                </w:rPrChange>
              </w:rPr>
            </w:pPr>
            <w:ins w:id="1369" w:author="Edward Rogers" w:date="2021-03-15T10:24:00Z">
              <w:r w:rsidRPr="00DD3D60">
                <w:rPr>
                  <w:rFonts w:ascii="Arial Narrow" w:eastAsia="Times New Roman" w:hAnsi="Arial Narrow" w:cs="Calibri"/>
                  <w:szCs w:val="18"/>
                  <w:lang w:eastAsia="en-GB"/>
                  <w:rPrChange w:id="1370" w:author="ernst bolt" w:date="2021-04-10T17:04:00Z">
                    <w:rPr>
                      <w:rFonts w:ascii="Calibri" w:eastAsia="Times New Roman" w:hAnsi="Calibri" w:cs="Calibri"/>
                      <w:szCs w:val="18"/>
                      <w:lang w:eastAsia="en-GB"/>
                    </w:rPr>
                  </w:rPrChange>
                </w:rPr>
                <w:t>8</w:t>
              </w:r>
            </w:ins>
          </w:p>
        </w:tc>
        <w:tc>
          <w:tcPr>
            <w:tcW w:w="1420" w:type="dxa"/>
            <w:tcBorders>
              <w:top w:val="nil"/>
              <w:left w:val="nil"/>
              <w:bottom w:val="single" w:sz="4" w:space="0" w:color="auto"/>
              <w:right w:val="single" w:sz="4" w:space="0" w:color="auto"/>
            </w:tcBorders>
            <w:shd w:val="clear" w:color="000000" w:fill="FFC000"/>
            <w:vAlign w:val="center"/>
            <w:hideMark/>
          </w:tcPr>
          <w:p w14:paraId="6DF95BAE" w14:textId="77777777" w:rsidR="00C84551" w:rsidRPr="00DD3D60" w:rsidRDefault="00C84551" w:rsidP="00C84551">
            <w:pPr>
              <w:spacing w:line="240" w:lineRule="auto"/>
              <w:jc w:val="center"/>
              <w:rPr>
                <w:ins w:id="1371" w:author="Edward Rogers" w:date="2021-03-15T10:24:00Z"/>
                <w:rFonts w:ascii="Arial Narrow" w:eastAsia="Times New Roman" w:hAnsi="Arial Narrow" w:cs="Calibri"/>
                <w:color w:val="000000"/>
                <w:szCs w:val="18"/>
                <w:lang w:eastAsia="en-GB"/>
                <w:rPrChange w:id="1372" w:author="ernst bolt" w:date="2021-04-10T17:04:00Z">
                  <w:rPr>
                    <w:ins w:id="1373" w:author="Edward Rogers" w:date="2021-03-15T10:24:00Z"/>
                    <w:rFonts w:ascii="Calibri" w:eastAsia="Times New Roman" w:hAnsi="Calibri" w:cs="Calibri"/>
                    <w:color w:val="000000"/>
                    <w:szCs w:val="18"/>
                    <w:lang w:eastAsia="en-GB"/>
                  </w:rPr>
                </w:rPrChange>
              </w:rPr>
            </w:pPr>
            <w:ins w:id="1374" w:author="Edward Rogers" w:date="2021-03-15T10:24:00Z">
              <w:r w:rsidRPr="00DD3D60">
                <w:rPr>
                  <w:rFonts w:ascii="Arial Narrow" w:eastAsia="Times New Roman" w:hAnsi="Arial Narrow" w:cs="Calibri"/>
                  <w:szCs w:val="18"/>
                  <w:lang w:eastAsia="en-GB"/>
                  <w:rPrChange w:id="1375" w:author="ernst bolt" w:date="2021-04-10T17:04:00Z">
                    <w:rPr>
                      <w:rFonts w:ascii="Calibri" w:eastAsia="Times New Roman" w:hAnsi="Calibri" w:cs="Calibri"/>
                      <w:szCs w:val="18"/>
                      <w:lang w:eastAsia="en-GB"/>
                    </w:rPr>
                  </w:rPrChange>
                </w:rPr>
                <w:t>12</w:t>
              </w:r>
            </w:ins>
          </w:p>
        </w:tc>
        <w:tc>
          <w:tcPr>
            <w:tcW w:w="1420" w:type="dxa"/>
            <w:tcBorders>
              <w:top w:val="nil"/>
              <w:left w:val="nil"/>
              <w:bottom w:val="single" w:sz="4" w:space="0" w:color="auto"/>
              <w:right w:val="single" w:sz="4" w:space="0" w:color="auto"/>
            </w:tcBorders>
            <w:shd w:val="clear" w:color="000000" w:fill="FF0000"/>
            <w:vAlign w:val="center"/>
            <w:hideMark/>
          </w:tcPr>
          <w:p w14:paraId="123F1215" w14:textId="77777777" w:rsidR="00C84551" w:rsidRPr="00DD3D60" w:rsidRDefault="00C84551" w:rsidP="00C84551">
            <w:pPr>
              <w:spacing w:line="240" w:lineRule="auto"/>
              <w:jc w:val="center"/>
              <w:rPr>
                <w:ins w:id="1376" w:author="Edward Rogers" w:date="2021-03-15T10:24:00Z"/>
                <w:rFonts w:ascii="Arial Narrow" w:eastAsia="Times New Roman" w:hAnsi="Arial Narrow" w:cs="Calibri"/>
                <w:color w:val="000000"/>
                <w:szCs w:val="18"/>
                <w:lang w:eastAsia="en-GB"/>
                <w:rPrChange w:id="1377" w:author="ernst bolt" w:date="2021-04-10T17:04:00Z">
                  <w:rPr>
                    <w:ins w:id="1378" w:author="Edward Rogers" w:date="2021-03-15T10:24:00Z"/>
                    <w:rFonts w:ascii="Calibri" w:eastAsia="Times New Roman" w:hAnsi="Calibri" w:cs="Calibri"/>
                    <w:color w:val="000000"/>
                    <w:szCs w:val="18"/>
                    <w:lang w:eastAsia="en-GB"/>
                  </w:rPr>
                </w:rPrChange>
              </w:rPr>
            </w:pPr>
            <w:ins w:id="1379" w:author="Edward Rogers" w:date="2021-03-15T10:24:00Z">
              <w:r w:rsidRPr="00DD3D60">
                <w:rPr>
                  <w:rFonts w:ascii="Arial Narrow" w:eastAsia="Times New Roman" w:hAnsi="Arial Narrow" w:cs="Calibri"/>
                  <w:szCs w:val="18"/>
                  <w:lang w:eastAsia="en-GB"/>
                  <w:rPrChange w:id="1380" w:author="ernst bolt" w:date="2021-04-10T17:04:00Z">
                    <w:rPr>
                      <w:rFonts w:ascii="Calibri" w:eastAsia="Times New Roman" w:hAnsi="Calibri" w:cs="Calibri"/>
                      <w:szCs w:val="18"/>
                      <w:lang w:eastAsia="en-GB"/>
                    </w:rPr>
                  </w:rPrChange>
                </w:rPr>
                <w:t>16</w:t>
              </w:r>
            </w:ins>
          </w:p>
        </w:tc>
        <w:tc>
          <w:tcPr>
            <w:tcW w:w="1420" w:type="dxa"/>
            <w:tcBorders>
              <w:top w:val="nil"/>
              <w:left w:val="nil"/>
              <w:bottom w:val="single" w:sz="4" w:space="0" w:color="auto"/>
              <w:right w:val="single" w:sz="4" w:space="0" w:color="auto"/>
            </w:tcBorders>
            <w:shd w:val="clear" w:color="000000" w:fill="FF0000"/>
            <w:vAlign w:val="center"/>
            <w:hideMark/>
          </w:tcPr>
          <w:p w14:paraId="18A56A73" w14:textId="77777777" w:rsidR="00C84551" w:rsidRPr="00DD3D60" w:rsidRDefault="00C84551" w:rsidP="00C84551">
            <w:pPr>
              <w:spacing w:line="240" w:lineRule="auto"/>
              <w:jc w:val="center"/>
              <w:rPr>
                <w:ins w:id="1381" w:author="Edward Rogers" w:date="2021-03-15T10:24:00Z"/>
                <w:rFonts w:ascii="Arial Narrow" w:eastAsia="Times New Roman" w:hAnsi="Arial Narrow" w:cs="Calibri"/>
                <w:color w:val="000000"/>
                <w:szCs w:val="18"/>
                <w:lang w:eastAsia="en-GB"/>
                <w:rPrChange w:id="1382" w:author="ernst bolt" w:date="2021-04-10T17:04:00Z">
                  <w:rPr>
                    <w:ins w:id="1383" w:author="Edward Rogers" w:date="2021-03-15T10:24:00Z"/>
                    <w:rFonts w:ascii="Calibri" w:eastAsia="Times New Roman" w:hAnsi="Calibri" w:cs="Calibri"/>
                    <w:color w:val="000000"/>
                    <w:szCs w:val="18"/>
                    <w:lang w:eastAsia="en-GB"/>
                  </w:rPr>
                </w:rPrChange>
              </w:rPr>
            </w:pPr>
            <w:ins w:id="1384" w:author="Edward Rogers" w:date="2021-03-15T10:24:00Z">
              <w:r w:rsidRPr="00DD3D60">
                <w:rPr>
                  <w:rFonts w:ascii="Arial Narrow" w:eastAsia="Times New Roman" w:hAnsi="Arial Narrow" w:cs="Calibri"/>
                  <w:szCs w:val="18"/>
                  <w:lang w:eastAsia="en-GB"/>
                  <w:rPrChange w:id="1385" w:author="ernst bolt" w:date="2021-04-10T17:04:00Z">
                    <w:rPr>
                      <w:rFonts w:ascii="Calibri" w:eastAsia="Times New Roman" w:hAnsi="Calibri" w:cs="Calibri"/>
                      <w:szCs w:val="18"/>
                      <w:lang w:eastAsia="en-GB"/>
                    </w:rPr>
                  </w:rPrChange>
                </w:rPr>
                <w:t>20</w:t>
              </w:r>
            </w:ins>
          </w:p>
        </w:tc>
      </w:tr>
      <w:tr w:rsidR="00C84551" w:rsidRPr="00DD3D60" w14:paraId="4E118D43" w14:textId="77777777" w:rsidTr="00C84551">
        <w:trPr>
          <w:trHeight w:val="300"/>
          <w:ins w:id="1386"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78F3D55B" w14:textId="77777777" w:rsidR="00C84551" w:rsidRPr="00DD3D60" w:rsidRDefault="00C84551" w:rsidP="00C84551">
            <w:pPr>
              <w:spacing w:line="240" w:lineRule="auto"/>
              <w:rPr>
                <w:ins w:id="1387" w:author="Edward Rogers" w:date="2021-03-15T10:24:00Z"/>
                <w:rFonts w:ascii="Arial Narrow" w:eastAsia="Times New Roman" w:hAnsi="Arial Narrow" w:cs="Calibri"/>
                <w:color w:val="FFFFFF"/>
                <w:szCs w:val="18"/>
                <w:lang w:eastAsia="en-GB"/>
                <w:rPrChange w:id="1388" w:author="ernst bolt" w:date="2021-04-10T17:04:00Z">
                  <w:rPr>
                    <w:ins w:id="1389" w:author="Edward Rogers" w:date="2021-03-15T10:24:00Z"/>
                    <w:rFonts w:ascii="Calibri" w:eastAsia="Times New Roman" w:hAnsi="Calibri" w:cs="Calibri"/>
                    <w:color w:val="FFFFFF"/>
                    <w:szCs w:val="18"/>
                    <w:lang w:eastAsia="en-GB"/>
                  </w:rPr>
                </w:rPrChange>
              </w:rPr>
            </w:pPr>
          </w:p>
        </w:tc>
        <w:tc>
          <w:tcPr>
            <w:tcW w:w="1420" w:type="dxa"/>
            <w:tcBorders>
              <w:top w:val="nil"/>
              <w:left w:val="nil"/>
              <w:bottom w:val="single" w:sz="4" w:space="0" w:color="auto"/>
              <w:right w:val="single" w:sz="4" w:space="0" w:color="auto"/>
            </w:tcBorders>
            <w:shd w:val="clear" w:color="auto" w:fill="auto"/>
            <w:vAlign w:val="center"/>
            <w:hideMark/>
          </w:tcPr>
          <w:p w14:paraId="3D4CF700" w14:textId="77777777" w:rsidR="00C84551" w:rsidRPr="00DD3D60" w:rsidRDefault="00C84551" w:rsidP="00C84551">
            <w:pPr>
              <w:spacing w:line="240" w:lineRule="auto"/>
              <w:rPr>
                <w:ins w:id="1390" w:author="Edward Rogers" w:date="2021-03-15T10:24:00Z"/>
                <w:rFonts w:ascii="Arial Narrow" w:eastAsia="Times New Roman" w:hAnsi="Arial Narrow" w:cs="Calibri"/>
                <w:color w:val="000000"/>
                <w:szCs w:val="18"/>
                <w:lang w:eastAsia="en-GB"/>
                <w:rPrChange w:id="1391" w:author="ernst bolt" w:date="2021-04-10T17:04:00Z">
                  <w:rPr>
                    <w:ins w:id="1392" w:author="Edward Rogers" w:date="2021-03-15T10:24:00Z"/>
                    <w:rFonts w:ascii="Calibri" w:eastAsia="Times New Roman" w:hAnsi="Calibri" w:cs="Calibri"/>
                    <w:color w:val="000000"/>
                    <w:szCs w:val="18"/>
                    <w:lang w:eastAsia="en-GB"/>
                  </w:rPr>
                </w:rPrChange>
              </w:rPr>
            </w:pPr>
            <w:ins w:id="1393" w:author="Edward Rogers" w:date="2021-03-15T10:24:00Z">
              <w:r w:rsidRPr="00DD3D60">
                <w:rPr>
                  <w:rFonts w:ascii="Arial Narrow" w:eastAsia="Times New Roman" w:hAnsi="Arial Narrow" w:cs="Calibri"/>
                  <w:color w:val="000000"/>
                  <w:szCs w:val="18"/>
                  <w:lang w:eastAsia="en-GB"/>
                  <w:rPrChange w:id="1394" w:author="ernst bolt" w:date="2021-04-10T17:04:00Z">
                    <w:rPr>
                      <w:rFonts w:ascii="Calibri" w:eastAsia="Times New Roman" w:hAnsi="Calibri" w:cs="Calibri"/>
                      <w:color w:val="000000"/>
                      <w:szCs w:val="18"/>
                      <w:lang w:eastAsia="en-GB"/>
                    </w:rPr>
                  </w:rPrChange>
                </w:rPr>
                <w:t>Severe - 3</w:t>
              </w:r>
            </w:ins>
          </w:p>
        </w:tc>
        <w:tc>
          <w:tcPr>
            <w:tcW w:w="1420" w:type="dxa"/>
            <w:tcBorders>
              <w:top w:val="nil"/>
              <w:left w:val="nil"/>
              <w:bottom w:val="single" w:sz="4" w:space="0" w:color="auto"/>
              <w:right w:val="single" w:sz="4" w:space="0" w:color="auto"/>
            </w:tcBorders>
            <w:shd w:val="clear" w:color="000000" w:fill="92D050"/>
            <w:vAlign w:val="center"/>
            <w:hideMark/>
          </w:tcPr>
          <w:p w14:paraId="4CAC870D" w14:textId="77777777" w:rsidR="00C84551" w:rsidRPr="00DD3D60" w:rsidRDefault="00C84551" w:rsidP="00C84551">
            <w:pPr>
              <w:spacing w:line="240" w:lineRule="auto"/>
              <w:jc w:val="center"/>
              <w:rPr>
                <w:ins w:id="1395" w:author="Edward Rogers" w:date="2021-03-15T10:24:00Z"/>
                <w:rFonts w:ascii="Arial Narrow" w:eastAsia="Times New Roman" w:hAnsi="Arial Narrow" w:cs="Calibri"/>
                <w:color w:val="000000"/>
                <w:szCs w:val="18"/>
                <w:lang w:eastAsia="en-GB"/>
                <w:rPrChange w:id="1396" w:author="ernst bolt" w:date="2021-04-10T17:04:00Z">
                  <w:rPr>
                    <w:ins w:id="1397" w:author="Edward Rogers" w:date="2021-03-15T10:24:00Z"/>
                    <w:rFonts w:ascii="Calibri" w:eastAsia="Times New Roman" w:hAnsi="Calibri" w:cs="Calibri"/>
                    <w:color w:val="000000"/>
                    <w:szCs w:val="18"/>
                    <w:lang w:eastAsia="en-GB"/>
                  </w:rPr>
                </w:rPrChange>
              </w:rPr>
            </w:pPr>
            <w:ins w:id="1398" w:author="Edward Rogers" w:date="2021-03-15T10:24:00Z">
              <w:r w:rsidRPr="00DD3D60">
                <w:rPr>
                  <w:rFonts w:ascii="Arial Narrow" w:eastAsia="Times New Roman" w:hAnsi="Arial Narrow" w:cs="Calibri"/>
                  <w:szCs w:val="18"/>
                  <w:lang w:eastAsia="en-GB"/>
                  <w:rPrChange w:id="1399" w:author="ernst bolt" w:date="2021-04-10T17:04:00Z">
                    <w:rPr>
                      <w:rFonts w:ascii="Calibri" w:eastAsia="Times New Roman" w:hAnsi="Calibri" w:cs="Calibri"/>
                      <w:szCs w:val="18"/>
                      <w:lang w:eastAsia="en-GB"/>
                    </w:rPr>
                  </w:rPrChange>
                </w:rPr>
                <w:t>3</w:t>
              </w:r>
            </w:ins>
          </w:p>
        </w:tc>
        <w:tc>
          <w:tcPr>
            <w:tcW w:w="1420" w:type="dxa"/>
            <w:tcBorders>
              <w:top w:val="nil"/>
              <w:left w:val="nil"/>
              <w:bottom w:val="single" w:sz="4" w:space="0" w:color="auto"/>
              <w:right w:val="single" w:sz="4" w:space="0" w:color="auto"/>
            </w:tcBorders>
            <w:shd w:val="clear" w:color="000000" w:fill="FFFF00"/>
            <w:vAlign w:val="center"/>
            <w:hideMark/>
          </w:tcPr>
          <w:p w14:paraId="11C5E594" w14:textId="77777777" w:rsidR="00C84551" w:rsidRPr="00DD3D60" w:rsidRDefault="00C84551" w:rsidP="00C84551">
            <w:pPr>
              <w:spacing w:line="240" w:lineRule="auto"/>
              <w:jc w:val="center"/>
              <w:rPr>
                <w:ins w:id="1400" w:author="Edward Rogers" w:date="2021-03-15T10:24:00Z"/>
                <w:rFonts w:ascii="Arial Narrow" w:eastAsia="Times New Roman" w:hAnsi="Arial Narrow" w:cs="Calibri"/>
                <w:color w:val="000000"/>
                <w:szCs w:val="18"/>
                <w:lang w:eastAsia="en-GB"/>
                <w:rPrChange w:id="1401" w:author="ernst bolt" w:date="2021-04-10T17:04:00Z">
                  <w:rPr>
                    <w:ins w:id="1402" w:author="Edward Rogers" w:date="2021-03-15T10:24:00Z"/>
                    <w:rFonts w:ascii="Calibri" w:eastAsia="Times New Roman" w:hAnsi="Calibri" w:cs="Calibri"/>
                    <w:color w:val="000000"/>
                    <w:szCs w:val="18"/>
                    <w:lang w:eastAsia="en-GB"/>
                  </w:rPr>
                </w:rPrChange>
              </w:rPr>
            </w:pPr>
            <w:ins w:id="1403" w:author="Edward Rogers" w:date="2021-03-15T10:24:00Z">
              <w:r w:rsidRPr="00DD3D60">
                <w:rPr>
                  <w:rFonts w:ascii="Arial Narrow" w:eastAsia="Times New Roman" w:hAnsi="Arial Narrow" w:cs="Calibri"/>
                  <w:szCs w:val="18"/>
                  <w:lang w:eastAsia="en-GB"/>
                  <w:rPrChange w:id="1404" w:author="ernst bolt" w:date="2021-04-10T17:04:00Z">
                    <w:rPr>
                      <w:rFonts w:ascii="Calibri" w:eastAsia="Times New Roman" w:hAnsi="Calibri" w:cs="Calibri"/>
                      <w:szCs w:val="18"/>
                      <w:lang w:eastAsia="en-GB"/>
                    </w:rPr>
                  </w:rPrChange>
                </w:rPr>
                <w:t>6</w:t>
              </w:r>
            </w:ins>
          </w:p>
        </w:tc>
        <w:tc>
          <w:tcPr>
            <w:tcW w:w="1420" w:type="dxa"/>
            <w:tcBorders>
              <w:top w:val="nil"/>
              <w:left w:val="nil"/>
              <w:bottom w:val="single" w:sz="4" w:space="0" w:color="auto"/>
              <w:right w:val="single" w:sz="4" w:space="0" w:color="auto"/>
            </w:tcBorders>
            <w:shd w:val="clear" w:color="000000" w:fill="FFC000"/>
            <w:vAlign w:val="center"/>
            <w:hideMark/>
          </w:tcPr>
          <w:p w14:paraId="700508CC" w14:textId="77777777" w:rsidR="00C84551" w:rsidRPr="00DD3D60" w:rsidRDefault="00C84551" w:rsidP="00C84551">
            <w:pPr>
              <w:spacing w:line="240" w:lineRule="auto"/>
              <w:jc w:val="center"/>
              <w:rPr>
                <w:ins w:id="1405" w:author="Edward Rogers" w:date="2021-03-15T10:24:00Z"/>
                <w:rFonts w:ascii="Arial Narrow" w:eastAsia="Times New Roman" w:hAnsi="Arial Narrow" w:cs="Calibri"/>
                <w:color w:val="000000"/>
                <w:szCs w:val="18"/>
                <w:lang w:eastAsia="en-GB"/>
                <w:rPrChange w:id="1406" w:author="ernst bolt" w:date="2021-04-10T17:04:00Z">
                  <w:rPr>
                    <w:ins w:id="1407" w:author="Edward Rogers" w:date="2021-03-15T10:24:00Z"/>
                    <w:rFonts w:ascii="Calibri" w:eastAsia="Times New Roman" w:hAnsi="Calibri" w:cs="Calibri"/>
                    <w:color w:val="000000"/>
                    <w:szCs w:val="18"/>
                    <w:lang w:eastAsia="en-GB"/>
                  </w:rPr>
                </w:rPrChange>
              </w:rPr>
            </w:pPr>
            <w:ins w:id="1408" w:author="Edward Rogers" w:date="2021-03-15T10:24:00Z">
              <w:r w:rsidRPr="00DD3D60">
                <w:rPr>
                  <w:rFonts w:ascii="Arial Narrow" w:eastAsia="Times New Roman" w:hAnsi="Arial Narrow" w:cs="Calibri"/>
                  <w:szCs w:val="18"/>
                  <w:lang w:eastAsia="en-GB"/>
                  <w:rPrChange w:id="1409" w:author="ernst bolt" w:date="2021-04-10T17:04:00Z">
                    <w:rPr>
                      <w:rFonts w:ascii="Calibri" w:eastAsia="Times New Roman" w:hAnsi="Calibri" w:cs="Calibri"/>
                      <w:szCs w:val="18"/>
                      <w:lang w:eastAsia="en-GB"/>
                    </w:rPr>
                  </w:rPrChange>
                </w:rPr>
                <w:t>9</w:t>
              </w:r>
            </w:ins>
          </w:p>
        </w:tc>
        <w:tc>
          <w:tcPr>
            <w:tcW w:w="1420" w:type="dxa"/>
            <w:tcBorders>
              <w:top w:val="nil"/>
              <w:left w:val="nil"/>
              <w:bottom w:val="single" w:sz="4" w:space="0" w:color="auto"/>
              <w:right w:val="single" w:sz="4" w:space="0" w:color="auto"/>
            </w:tcBorders>
            <w:shd w:val="clear" w:color="000000" w:fill="FFC000"/>
            <w:vAlign w:val="center"/>
            <w:hideMark/>
          </w:tcPr>
          <w:p w14:paraId="0C2F767E" w14:textId="77777777" w:rsidR="00C84551" w:rsidRPr="00DD3D60" w:rsidRDefault="00C84551" w:rsidP="00C84551">
            <w:pPr>
              <w:spacing w:line="240" w:lineRule="auto"/>
              <w:jc w:val="center"/>
              <w:rPr>
                <w:ins w:id="1410" w:author="Edward Rogers" w:date="2021-03-15T10:24:00Z"/>
                <w:rFonts w:ascii="Arial Narrow" w:eastAsia="Times New Roman" w:hAnsi="Arial Narrow" w:cs="Calibri"/>
                <w:color w:val="000000"/>
                <w:szCs w:val="18"/>
                <w:lang w:eastAsia="en-GB"/>
                <w:rPrChange w:id="1411" w:author="ernst bolt" w:date="2021-04-10T17:04:00Z">
                  <w:rPr>
                    <w:ins w:id="1412" w:author="Edward Rogers" w:date="2021-03-15T10:24:00Z"/>
                    <w:rFonts w:ascii="Calibri" w:eastAsia="Times New Roman" w:hAnsi="Calibri" w:cs="Calibri"/>
                    <w:color w:val="000000"/>
                    <w:szCs w:val="18"/>
                    <w:lang w:eastAsia="en-GB"/>
                  </w:rPr>
                </w:rPrChange>
              </w:rPr>
            </w:pPr>
            <w:ins w:id="1413" w:author="Edward Rogers" w:date="2021-03-15T10:24:00Z">
              <w:r w:rsidRPr="00DD3D60">
                <w:rPr>
                  <w:rFonts w:ascii="Arial Narrow" w:eastAsia="Times New Roman" w:hAnsi="Arial Narrow" w:cs="Calibri"/>
                  <w:szCs w:val="18"/>
                  <w:lang w:eastAsia="en-GB"/>
                  <w:rPrChange w:id="1414" w:author="ernst bolt" w:date="2021-04-10T17:04:00Z">
                    <w:rPr>
                      <w:rFonts w:ascii="Calibri" w:eastAsia="Times New Roman" w:hAnsi="Calibri" w:cs="Calibri"/>
                      <w:szCs w:val="18"/>
                      <w:lang w:eastAsia="en-GB"/>
                    </w:rPr>
                  </w:rPrChange>
                </w:rPr>
                <w:t>12</w:t>
              </w:r>
            </w:ins>
          </w:p>
        </w:tc>
        <w:tc>
          <w:tcPr>
            <w:tcW w:w="1420" w:type="dxa"/>
            <w:tcBorders>
              <w:top w:val="nil"/>
              <w:left w:val="nil"/>
              <w:bottom w:val="single" w:sz="4" w:space="0" w:color="auto"/>
              <w:right w:val="single" w:sz="4" w:space="0" w:color="auto"/>
            </w:tcBorders>
            <w:shd w:val="clear" w:color="000000" w:fill="FF0000"/>
            <w:vAlign w:val="center"/>
            <w:hideMark/>
          </w:tcPr>
          <w:p w14:paraId="13E18755" w14:textId="77777777" w:rsidR="00C84551" w:rsidRPr="00DD3D60" w:rsidRDefault="00C84551" w:rsidP="00C84551">
            <w:pPr>
              <w:spacing w:line="240" w:lineRule="auto"/>
              <w:jc w:val="center"/>
              <w:rPr>
                <w:ins w:id="1415" w:author="Edward Rogers" w:date="2021-03-15T10:24:00Z"/>
                <w:rFonts w:ascii="Arial Narrow" w:eastAsia="Times New Roman" w:hAnsi="Arial Narrow" w:cs="Calibri"/>
                <w:color w:val="000000"/>
                <w:szCs w:val="18"/>
                <w:lang w:eastAsia="en-GB"/>
                <w:rPrChange w:id="1416" w:author="ernst bolt" w:date="2021-04-10T17:04:00Z">
                  <w:rPr>
                    <w:ins w:id="1417" w:author="Edward Rogers" w:date="2021-03-15T10:24:00Z"/>
                    <w:rFonts w:ascii="Calibri" w:eastAsia="Times New Roman" w:hAnsi="Calibri" w:cs="Calibri"/>
                    <w:color w:val="000000"/>
                    <w:szCs w:val="18"/>
                    <w:lang w:eastAsia="en-GB"/>
                  </w:rPr>
                </w:rPrChange>
              </w:rPr>
            </w:pPr>
            <w:ins w:id="1418" w:author="Edward Rogers" w:date="2021-03-15T10:24:00Z">
              <w:r w:rsidRPr="00DD3D60">
                <w:rPr>
                  <w:rFonts w:ascii="Arial Narrow" w:eastAsia="Times New Roman" w:hAnsi="Arial Narrow" w:cs="Calibri"/>
                  <w:szCs w:val="18"/>
                  <w:lang w:eastAsia="en-GB"/>
                  <w:rPrChange w:id="1419" w:author="ernst bolt" w:date="2021-04-10T17:04:00Z">
                    <w:rPr>
                      <w:rFonts w:ascii="Calibri" w:eastAsia="Times New Roman" w:hAnsi="Calibri" w:cs="Calibri"/>
                      <w:szCs w:val="18"/>
                      <w:lang w:eastAsia="en-GB"/>
                    </w:rPr>
                  </w:rPrChange>
                </w:rPr>
                <w:t>15</w:t>
              </w:r>
            </w:ins>
          </w:p>
        </w:tc>
      </w:tr>
      <w:tr w:rsidR="00C84551" w:rsidRPr="00DD3D60" w14:paraId="6D7BAA56" w14:textId="77777777" w:rsidTr="00C84551">
        <w:trPr>
          <w:trHeight w:val="300"/>
          <w:ins w:id="1420"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126524D3" w14:textId="77777777" w:rsidR="00C84551" w:rsidRPr="00DD3D60" w:rsidRDefault="00C84551" w:rsidP="00C84551">
            <w:pPr>
              <w:spacing w:line="240" w:lineRule="auto"/>
              <w:rPr>
                <w:ins w:id="1421" w:author="Edward Rogers" w:date="2021-03-15T10:24:00Z"/>
                <w:rFonts w:ascii="Arial Narrow" w:eastAsia="Times New Roman" w:hAnsi="Arial Narrow" w:cs="Calibri"/>
                <w:color w:val="FFFFFF"/>
                <w:szCs w:val="18"/>
                <w:lang w:eastAsia="en-GB"/>
                <w:rPrChange w:id="1422" w:author="ernst bolt" w:date="2021-04-10T17:04:00Z">
                  <w:rPr>
                    <w:ins w:id="1423" w:author="Edward Rogers" w:date="2021-03-15T10:24:00Z"/>
                    <w:rFonts w:ascii="Calibri" w:eastAsia="Times New Roman" w:hAnsi="Calibri" w:cs="Calibri"/>
                    <w:color w:val="FFFFFF"/>
                    <w:szCs w:val="18"/>
                    <w:lang w:eastAsia="en-GB"/>
                  </w:rPr>
                </w:rPrChange>
              </w:rPr>
            </w:pPr>
          </w:p>
        </w:tc>
        <w:tc>
          <w:tcPr>
            <w:tcW w:w="1420" w:type="dxa"/>
            <w:tcBorders>
              <w:top w:val="nil"/>
              <w:left w:val="nil"/>
              <w:bottom w:val="single" w:sz="4" w:space="0" w:color="auto"/>
              <w:right w:val="single" w:sz="4" w:space="0" w:color="auto"/>
            </w:tcBorders>
            <w:shd w:val="clear" w:color="auto" w:fill="auto"/>
            <w:vAlign w:val="center"/>
            <w:hideMark/>
          </w:tcPr>
          <w:p w14:paraId="4D427231" w14:textId="77777777" w:rsidR="00C84551" w:rsidRPr="00DD3D60" w:rsidRDefault="00C84551" w:rsidP="00C84551">
            <w:pPr>
              <w:spacing w:line="240" w:lineRule="auto"/>
              <w:rPr>
                <w:ins w:id="1424" w:author="Edward Rogers" w:date="2021-03-15T10:24:00Z"/>
                <w:rFonts w:ascii="Arial Narrow" w:eastAsia="Times New Roman" w:hAnsi="Arial Narrow" w:cs="Calibri"/>
                <w:color w:val="000000"/>
                <w:szCs w:val="18"/>
                <w:lang w:eastAsia="en-GB"/>
                <w:rPrChange w:id="1425" w:author="ernst bolt" w:date="2021-04-10T17:04:00Z">
                  <w:rPr>
                    <w:ins w:id="1426" w:author="Edward Rogers" w:date="2021-03-15T10:24:00Z"/>
                    <w:rFonts w:ascii="Calibri" w:eastAsia="Times New Roman" w:hAnsi="Calibri" w:cs="Calibri"/>
                    <w:color w:val="000000"/>
                    <w:szCs w:val="18"/>
                    <w:lang w:eastAsia="en-GB"/>
                  </w:rPr>
                </w:rPrChange>
              </w:rPr>
            </w:pPr>
            <w:ins w:id="1427" w:author="Edward Rogers" w:date="2021-03-15T10:24:00Z">
              <w:r w:rsidRPr="00DD3D60">
                <w:rPr>
                  <w:rFonts w:ascii="Arial Narrow" w:eastAsia="Times New Roman" w:hAnsi="Arial Narrow" w:cs="Calibri"/>
                  <w:color w:val="000000"/>
                  <w:szCs w:val="18"/>
                  <w:lang w:eastAsia="en-GB"/>
                  <w:rPrChange w:id="1428" w:author="ernst bolt" w:date="2021-04-10T17:04:00Z">
                    <w:rPr>
                      <w:rFonts w:ascii="Calibri" w:eastAsia="Times New Roman" w:hAnsi="Calibri" w:cs="Calibri"/>
                      <w:color w:val="000000"/>
                      <w:szCs w:val="18"/>
                      <w:lang w:eastAsia="en-GB"/>
                    </w:rPr>
                  </w:rPrChange>
                </w:rPr>
                <w:t>Minor - 2</w:t>
              </w:r>
            </w:ins>
          </w:p>
        </w:tc>
        <w:tc>
          <w:tcPr>
            <w:tcW w:w="1420" w:type="dxa"/>
            <w:tcBorders>
              <w:top w:val="nil"/>
              <w:left w:val="nil"/>
              <w:bottom w:val="single" w:sz="4" w:space="0" w:color="auto"/>
              <w:right w:val="single" w:sz="4" w:space="0" w:color="auto"/>
            </w:tcBorders>
            <w:shd w:val="clear" w:color="000000" w:fill="92D050"/>
            <w:vAlign w:val="center"/>
            <w:hideMark/>
          </w:tcPr>
          <w:p w14:paraId="09239CD8" w14:textId="77777777" w:rsidR="00C84551" w:rsidRPr="00DD3D60" w:rsidRDefault="00C84551" w:rsidP="00C84551">
            <w:pPr>
              <w:spacing w:line="240" w:lineRule="auto"/>
              <w:jc w:val="center"/>
              <w:rPr>
                <w:ins w:id="1429" w:author="Edward Rogers" w:date="2021-03-15T10:24:00Z"/>
                <w:rFonts w:ascii="Arial Narrow" w:eastAsia="Times New Roman" w:hAnsi="Arial Narrow" w:cs="Calibri"/>
                <w:color w:val="000000"/>
                <w:szCs w:val="18"/>
                <w:lang w:eastAsia="en-GB"/>
                <w:rPrChange w:id="1430" w:author="ernst bolt" w:date="2021-04-10T17:04:00Z">
                  <w:rPr>
                    <w:ins w:id="1431" w:author="Edward Rogers" w:date="2021-03-15T10:24:00Z"/>
                    <w:rFonts w:ascii="Calibri" w:eastAsia="Times New Roman" w:hAnsi="Calibri" w:cs="Calibri"/>
                    <w:color w:val="000000"/>
                    <w:szCs w:val="18"/>
                    <w:lang w:eastAsia="en-GB"/>
                  </w:rPr>
                </w:rPrChange>
              </w:rPr>
            </w:pPr>
            <w:ins w:id="1432" w:author="Edward Rogers" w:date="2021-03-15T10:24:00Z">
              <w:r w:rsidRPr="00DD3D60">
                <w:rPr>
                  <w:rFonts w:ascii="Arial Narrow" w:eastAsia="Times New Roman" w:hAnsi="Arial Narrow" w:cs="Calibri"/>
                  <w:szCs w:val="18"/>
                  <w:lang w:eastAsia="en-GB"/>
                  <w:rPrChange w:id="1433" w:author="ernst bolt" w:date="2021-04-10T17:04:00Z">
                    <w:rPr>
                      <w:rFonts w:ascii="Calibri" w:eastAsia="Times New Roman" w:hAnsi="Calibri" w:cs="Calibri"/>
                      <w:szCs w:val="18"/>
                      <w:lang w:eastAsia="en-GB"/>
                    </w:rPr>
                  </w:rPrChange>
                </w:rPr>
                <w:t>2</w:t>
              </w:r>
            </w:ins>
          </w:p>
        </w:tc>
        <w:tc>
          <w:tcPr>
            <w:tcW w:w="1420" w:type="dxa"/>
            <w:tcBorders>
              <w:top w:val="nil"/>
              <w:left w:val="nil"/>
              <w:bottom w:val="single" w:sz="4" w:space="0" w:color="auto"/>
              <w:right w:val="single" w:sz="4" w:space="0" w:color="auto"/>
            </w:tcBorders>
            <w:shd w:val="clear" w:color="000000" w:fill="92D050"/>
            <w:vAlign w:val="center"/>
            <w:hideMark/>
          </w:tcPr>
          <w:p w14:paraId="3644B22F" w14:textId="77777777" w:rsidR="00C84551" w:rsidRPr="00DD3D60" w:rsidRDefault="00C84551" w:rsidP="00C84551">
            <w:pPr>
              <w:spacing w:line="240" w:lineRule="auto"/>
              <w:jc w:val="center"/>
              <w:rPr>
                <w:ins w:id="1434" w:author="Edward Rogers" w:date="2021-03-15T10:24:00Z"/>
                <w:rFonts w:ascii="Arial Narrow" w:eastAsia="Times New Roman" w:hAnsi="Arial Narrow" w:cs="Calibri"/>
                <w:color w:val="000000"/>
                <w:szCs w:val="18"/>
                <w:lang w:eastAsia="en-GB"/>
                <w:rPrChange w:id="1435" w:author="ernst bolt" w:date="2021-04-10T17:04:00Z">
                  <w:rPr>
                    <w:ins w:id="1436" w:author="Edward Rogers" w:date="2021-03-15T10:24:00Z"/>
                    <w:rFonts w:ascii="Calibri" w:eastAsia="Times New Roman" w:hAnsi="Calibri" w:cs="Calibri"/>
                    <w:color w:val="000000"/>
                    <w:szCs w:val="18"/>
                    <w:lang w:eastAsia="en-GB"/>
                  </w:rPr>
                </w:rPrChange>
              </w:rPr>
            </w:pPr>
            <w:ins w:id="1437" w:author="Edward Rogers" w:date="2021-03-15T10:24:00Z">
              <w:r w:rsidRPr="00DD3D60">
                <w:rPr>
                  <w:rFonts w:ascii="Arial Narrow" w:eastAsia="Times New Roman" w:hAnsi="Arial Narrow" w:cs="Calibri"/>
                  <w:szCs w:val="18"/>
                  <w:lang w:eastAsia="en-GB"/>
                  <w:rPrChange w:id="1438" w:author="ernst bolt" w:date="2021-04-10T17:04:00Z">
                    <w:rPr>
                      <w:rFonts w:ascii="Calibri" w:eastAsia="Times New Roman" w:hAnsi="Calibri" w:cs="Calibri"/>
                      <w:szCs w:val="18"/>
                      <w:lang w:eastAsia="en-GB"/>
                    </w:rPr>
                  </w:rPrChange>
                </w:rPr>
                <w:t>4</w:t>
              </w:r>
            </w:ins>
          </w:p>
        </w:tc>
        <w:tc>
          <w:tcPr>
            <w:tcW w:w="1420" w:type="dxa"/>
            <w:tcBorders>
              <w:top w:val="nil"/>
              <w:left w:val="nil"/>
              <w:bottom w:val="single" w:sz="4" w:space="0" w:color="auto"/>
              <w:right w:val="single" w:sz="4" w:space="0" w:color="auto"/>
            </w:tcBorders>
            <w:shd w:val="clear" w:color="000000" w:fill="FFFF00"/>
            <w:vAlign w:val="center"/>
            <w:hideMark/>
          </w:tcPr>
          <w:p w14:paraId="047472E5" w14:textId="77777777" w:rsidR="00C84551" w:rsidRPr="00DD3D60" w:rsidRDefault="00C84551" w:rsidP="00C84551">
            <w:pPr>
              <w:spacing w:line="240" w:lineRule="auto"/>
              <w:jc w:val="center"/>
              <w:rPr>
                <w:ins w:id="1439" w:author="Edward Rogers" w:date="2021-03-15T10:24:00Z"/>
                <w:rFonts w:ascii="Arial Narrow" w:eastAsia="Times New Roman" w:hAnsi="Arial Narrow" w:cs="Calibri"/>
                <w:color w:val="000000"/>
                <w:szCs w:val="18"/>
                <w:lang w:eastAsia="en-GB"/>
                <w:rPrChange w:id="1440" w:author="ernst bolt" w:date="2021-04-10T17:04:00Z">
                  <w:rPr>
                    <w:ins w:id="1441" w:author="Edward Rogers" w:date="2021-03-15T10:24:00Z"/>
                    <w:rFonts w:ascii="Calibri" w:eastAsia="Times New Roman" w:hAnsi="Calibri" w:cs="Calibri"/>
                    <w:color w:val="000000"/>
                    <w:szCs w:val="18"/>
                    <w:lang w:eastAsia="en-GB"/>
                  </w:rPr>
                </w:rPrChange>
              </w:rPr>
            </w:pPr>
            <w:ins w:id="1442" w:author="Edward Rogers" w:date="2021-03-15T10:24:00Z">
              <w:r w:rsidRPr="00DD3D60">
                <w:rPr>
                  <w:rFonts w:ascii="Arial Narrow" w:eastAsia="Times New Roman" w:hAnsi="Arial Narrow" w:cs="Calibri"/>
                  <w:szCs w:val="18"/>
                  <w:lang w:eastAsia="en-GB"/>
                  <w:rPrChange w:id="1443" w:author="ernst bolt" w:date="2021-04-10T17:04:00Z">
                    <w:rPr>
                      <w:rFonts w:ascii="Calibri" w:eastAsia="Times New Roman" w:hAnsi="Calibri" w:cs="Calibri"/>
                      <w:szCs w:val="18"/>
                      <w:lang w:eastAsia="en-GB"/>
                    </w:rPr>
                  </w:rPrChange>
                </w:rPr>
                <w:t>6</w:t>
              </w:r>
            </w:ins>
          </w:p>
        </w:tc>
        <w:tc>
          <w:tcPr>
            <w:tcW w:w="1420" w:type="dxa"/>
            <w:tcBorders>
              <w:top w:val="nil"/>
              <w:left w:val="nil"/>
              <w:bottom w:val="single" w:sz="4" w:space="0" w:color="auto"/>
              <w:right w:val="single" w:sz="4" w:space="0" w:color="auto"/>
            </w:tcBorders>
            <w:shd w:val="clear" w:color="000000" w:fill="FFFF00"/>
            <w:vAlign w:val="center"/>
            <w:hideMark/>
          </w:tcPr>
          <w:p w14:paraId="0268690D" w14:textId="77777777" w:rsidR="00C84551" w:rsidRPr="00DD3D60" w:rsidRDefault="00C84551" w:rsidP="00C84551">
            <w:pPr>
              <w:spacing w:line="240" w:lineRule="auto"/>
              <w:jc w:val="center"/>
              <w:rPr>
                <w:ins w:id="1444" w:author="Edward Rogers" w:date="2021-03-15T10:24:00Z"/>
                <w:rFonts w:ascii="Arial Narrow" w:eastAsia="Times New Roman" w:hAnsi="Arial Narrow" w:cs="Calibri"/>
                <w:color w:val="000000"/>
                <w:szCs w:val="18"/>
                <w:lang w:eastAsia="en-GB"/>
                <w:rPrChange w:id="1445" w:author="ernst bolt" w:date="2021-04-10T17:04:00Z">
                  <w:rPr>
                    <w:ins w:id="1446" w:author="Edward Rogers" w:date="2021-03-15T10:24:00Z"/>
                    <w:rFonts w:ascii="Calibri" w:eastAsia="Times New Roman" w:hAnsi="Calibri" w:cs="Calibri"/>
                    <w:color w:val="000000"/>
                    <w:szCs w:val="18"/>
                    <w:lang w:eastAsia="en-GB"/>
                  </w:rPr>
                </w:rPrChange>
              </w:rPr>
            </w:pPr>
            <w:ins w:id="1447" w:author="Edward Rogers" w:date="2021-03-15T10:24:00Z">
              <w:r w:rsidRPr="00DD3D60">
                <w:rPr>
                  <w:rFonts w:ascii="Arial Narrow" w:eastAsia="Times New Roman" w:hAnsi="Arial Narrow" w:cs="Calibri"/>
                  <w:szCs w:val="18"/>
                  <w:lang w:eastAsia="en-GB"/>
                  <w:rPrChange w:id="1448" w:author="ernst bolt" w:date="2021-04-10T17:04:00Z">
                    <w:rPr>
                      <w:rFonts w:ascii="Calibri" w:eastAsia="Times New Roman" w:hAnsi="Calibri" w:cs="Calibri"/>
                      <w:szCs w:val="18"/>
                      <w:lang w:eastAsia="en-GB"/>
                    </w:rPr>
                  </w:rPrChange>
                </w:rPr>
                <w:t>8</w:t>
              </w:r>
            </w:ins>
          </w:p>
        </w:tc>
        <w:tc>
          <w:tcPr>
            <w:tcW w:w="1420" w:type="dxa"/>
            <w:tcBorders>
              <w:top w:val="nil"/>
              <w:left w:val="nil"/>
              <w:bottom w:val="single" w:sz="4" w:space="0" w:color="auto"/>
              <w:right w:val="single" w:sz="4" w:space="0" w:color="auto"/>
            </w:tcBorders>
            <w:shd w:val="clear" w:color="000000" w:fill="FFC000"/>
            <w:vAlign w:val="center"/>
            <w:hideMark/>
          </w:tcPr>
          <w:p w14:paraId="7A92D17D" w14:textId="77777777" w:rsidR="00C84551" w:rsidRPr="00DD3D60" w:rsidRDefault="00C84551" w:rsidP="00C84551">
            <w:pPr>
              <w:spacing w:line="240" w:lineRule="auto"/>
              <w:jc w:val="center"/>
              <w:rPr>
                <w:ins w:id="1449" w:author="Edward Rogers" w:date="2021-03-15T10:24:00Z"/>
                <w:rFonts w:ascii="Arial Narrow" w:eastAsia="Times New Roman" w:hAnsi="Arial Narrow" w:cs="Calibri"/>
                <w:color w:val="000000"/>
                <w:szCs w:val="18"/>
                <w:lang w:eastAsia="en-GB"/>
                <w:rPrChange w:id="1450" w:author="ernst bolt" w:date="2021-04-10T17:04:00Z">
                  <w:rPr>
                    <w:ins w:id="1451" w:author="Edward Rogers" w:date="2021-03-15T10:24:00Z"/>
                    <w:rFonts w:ascii="Calibri" w:eastAsia="Times New Roman" w:hAnsi="Calibri" w:cs="Calibri"/>
                    <w:color w:val="000000"/>
                    <w:szCs w:val="18"/>
                    <w:lang w:eastAsia="en-GB"/>
                  </w:rPr>
                </w:rPrChange>
              </w:rPr>
            </w:pPr>
            <w:ins w:id="1452" w:author="Edward Rogers" w:date="2021-03-15T10:24:00Z">
              <w:r w:rsidRPr="00DD3D60">
                <w:rPr>
                  <w:rFonts w:ascii="Arial Narrow" w:eastAsia="Times New Roman" w:hAnsi="Arial Narrow" w:cs="Calibri"/>
                  <w:szCs w:val="18"/>
                  <w:lang w:eastAsia="en-GB"/>
                  <w:rPrChange w:id="1453" w:author="ernst bolt" w:date="2021-04-10T17:04:00Z">
                    <w:rPr>
                      <w:rFonts w:ascii="Calibri" w:eastAsia="Times New Roman" w:hAnsi="Calibri" w:cs="Calibri"/>
                      <w:szCs w:val="18"/>
                      <w:lang w:eastAsia="en-GB"/>
                    </w:rPr>
                  </w:rPrChange>
                </w:rPr>
                <w:t>10</w:t>
              </w:r>
            </w:ins>
          </w:p>
        </w:tc>
      </w:tr>
      <w:tr w:rsidR="00C84551" w:rsidRPr="00DD3D60" w14:paraId="3AF598DB" w14:textId="77777777" w:rsidTr="00C84551">
        <w:trPr>
          <w:trHeight w:val="300"/>
          <w:ins w:id="1454"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3C4294D0" w14:textId="77777777" w:rsidR="00C84551" w:rsidRPr="00DD3D60" w:rsidRDefault="00C84551" w:rsidP="00C84551">
            <w:pPr>
              <w:spacing w:line="240" w:lineRule="auto"/>
              <w:rPr>
                <w:ins w:id="1455" w:author="Edward Rogers" w:date="2021-03-15T10:24:00Z"/>
                <w:rFonts w:ascii="Arial Narrow" w:eastAsia="Times New Roman" w:hAnsi="Arial Narrow" w:cs="Calibri"/>
                <w:color w:val="FFFFFF"/>
                <w:szCs w:val="18"/>
                <w:lang w:eastAsia="en-GB"/>
                <w:rPrChange w:id="1456" w:author="ernst bolt" w:date="2021-04-10T17:04:00Z">
                  <w:rPr>
                    <w:ins w:id="1457" w:author="Edward Rogers" w:date="2021-03-15T10:24:00Z"/>
                    <w:rFonts w:ascii="Calibri" w:eastAsia="Times New Roman" w:hAnsi="Calibri" w:cs="Calibri"/>
                    <w:color w:val="FFFFFF"/>
                    <w:szCs w:val="18"/>
                    <w:lang w:eastAsia="en-GB"/>
                  </w:rPr>
                </w:rPrChange>
              </w:rPr>
            </w:pPr>
          </w:p>
        </w:tc>
        <w:tc>
          <w:tcPr>
            <w:tcW w:w="1420" w:type="dxa"/>
            <w:tcBorders>
              <w:top w:val="nil"/>
              <w:left w:val="nil"/>
              <w:bottom w:val="single" w:sz="4" w:space="0" w:color="auto"/>
              <w:right w:val="single" w:sz="4" w:space="0" w:color="auto"/>
            </w:tcBorders>
            <w:shd w:val="clear" w:color="auto" w:fill="auto"/>
            <w:vAlign w:val="center"/>
            <w:hideMark/>
          </w:tcPr>
          <w:p w14:paraId="6153B4DF" w14:textId="77777777" w:rsidR="00C84551" w:rsidRPr="00DD3D60" w:rsidRDefault="00C84551" w:rsidP="00C84551">
            <w:pPr>
              <w:spacing w:line="240" w:lineRule="auto"/>
              <w:rPr>
                <w:ins w:id="1458" w:author="Edward Rogers" w:date="2021-03-15T10:24:00Z"/>
                <w:rFonts w:ascii="Arial Narrow" w:eastAsia="Times New Roman" w:hAnsi="Arial Narrow" w:cs="Calibri"/>
                <w:color w:val="000000"/>
                <w:szCs w:val="18"/>
                <w:lang w:eastAsia="en-GB"/>
                <w:rPrChange w:id="1459" w:author="ernst bolt" w:date="2021-04-10T17:04:00Z">
                  <w:rPr>
                    <w:ins w:id="1460" w:author="Edward Rogers" w:date="2021-03-15T10:24:00Z"/>
                    <w:rFonts w:ascii="Calibri" w:eastAsia="Times New Roman" w:hAnsi="Calibri" w:cs="Calibri"/>
                    <w:color w:val="000000"/>
                    <w:szCs w:val="18"/>
                    <w:lang w:eastAsia="en-GB"/>
                  </w:rPr>
                </w:rPrChange>
              </w:rPr>
            </w:pPr>
            <w:ins w:id="1461" w:author="Edward Rogers" w:date="2021-03-15T10:24:00Z">
              <w:r w:rsidRPr="00DD3D60">
                <w:rPr>
                  <w:rFonts w:ascii="Arial Narrow" w:eastAsia="Times New Roman" w:hAnsi="Arial Narrow" w:cs="Calibri"/>
                  <w:color w:val="000000"/>
                  <w:szCs w:val="18"/>
                  <w:lang w:eastAsia="en-GB"/>
                  <w:rPrChange w:id="1462" w:author="ernst bolt" w:date="2021-04-10T17:04:00Z">
                    <w:rPr>
                      <w:rFonts w:ascii="Calibri" w:eastAsia="Times New Roman" w:hAnsi="Calibri" w:cs="Calibri"/>
                      <w:color w:val="000000"/>
                      <w:szCs w:val="18"/>
                      <w:lang w:eastAsia="en-GB"/>
                    </w:rPr>
                  </w:rPrChange>
                </w:rPr>
                <w:t>Insignificant - 1</w:t>
              </w:r>
            </w:ins>
          </w:p>
        </w:tc>
        <w:tc>
          <w:tcPr>
            <w:tcW w:w="1420" w:type="dxa"/>
            <w:tcBorders>
              <w:top w:val="nil"/>
              <w:left w:val="nil"/>
              <w:bottom w:val="single" w:sz="4" w:space="0" w:color="auto"/>
              <w:right w:val="single" w:sz="4" w:space="0" w:color="auto"/>
            </w:tcBorders>
            <w:shd w:val="clear" w:color="000000" w:fill="92D050"/>
            <w:vAlign w:val="center"/>
            <w:hideMark/>
          </w:tcPr>
          <w:p w14:paraId="634EA986" w14:textId="77777777" w:rsidR="00C84551" w:rsidRPr="00DD3D60" w:rsidRDefault="00C84551" w:rsidP="00C84551">
            <w:pPr>
              <w:spacing w:line="240" w:lineRule="auto"/>
              <w:jc w:val="center"/>
              <w:rPr>
                <w:ins w:id="1463" w:author="Edward Rogers" w:date="2021-03-15T10:24:00Z"/>
                <w:rFonts w:ascii="Arial Narrow" w:eastAsia="Times New Roman" w:hAnsi="Arial Narrow" w:cs="Calibri"/>
                <w:color w:val="000000"/>
                <w:szCs w:val="18"/>
                <w:lang w:eastAsia="en-GB"/>
                <w:rPrChange w:id="1464" w:author="ernst bolt" w:date="2021-04-10T17:04:00Z">
                  <w:rPr>
                    <w:ins w:id="1465" w:author="Edward Rogers" w:date="2021-03-15T10:24:00Z"/>
                    <w:rFonts w:ascii="Calibri" w:eastAsia="Times New Roman" w:hAnsi="Calibri" w:cs="Calibri"/>
                    <w:color w:val="000000"/>
                    <w:szCs w:val="18"/>
                    <w:lang w:eastAsia="en-GB"/>
                  </w:rPr>
                </w:rPrChange>
              </w:rPr>
            </w:pPr>
            <w:ins w:id="1466" w:author="Edward Rogers" w:date="2021-03-15T10:24:00Z">
              <w:r w:rsidRPr="00DD3D60">
                <w:rPr>
                  <w:rFonts w:ascii="Arial Narrow" w:eastAsia="Times New Roman" w:hAnsi="Arial Narrow" w:cs="Calibri"/>
                  <w:szCs w:val="18"/>
                  <w:lang w:eastAsia="en-GB"/>
                  <w:rPrChange w:id="1467" w:author="ernst bolt" w:date="2021-04-10T17:04:00Z">
                    <w:rPr>
                      <w:rFonts w:ascii="Calibri" w:eastAsia="Times New Roman" w:hAnsi="Calibri" w:cs="Calibri"/>
                      <w:szCs w:val="18"/>
                      <w:lang w:eastAsia="en-GB"/>
                    </w:rPr>
                  </w:rPrChange>
                </w:rPr>
                <w:t>1</w:t>
              </w:r>
            </w:ins>
          </w:p>
        </w:tc>
        <w:tc>
          <w:tcPr>
            <w:tcW w:w="1420" w:type="dxa"/>
            <w:tcBorders>
              <w:top w:val="nil"/>
              <w:left w:val="nil"/>
              <w:bottom w:val="single" w:sz="4" w:space="0" w:color="auto"/>
              <w:right w:val="single" w:sz="4" w:space="0" w:color="auto"/>
            </w:tcBorders>
            <w:shd w:val="clear" w:color="000000" w:fill="92D050"/>
            <w:vAlign w:val="center"/>
            <w:hideMark/>
          </w:tcPr>
          <w:p w14:paraId="5BCA63B4" w14:textId="77777777" w:rsidR="00C84551" w:rsidRPr="00DD3D60" w:rsidRDefault="00C84551" w:rsidP="00C84551">
            <w:pPr>
              <w:spacing w:line="240" w:lineRule="auto"/>
              <w:jc w:val="center"/>
              <w:rPr>
                <w:ins w:id="1468" w:author="Edward Rogers" w:date="2021-03-15T10:24:00Z"/>
                <w:rFonts w:ascii="Arial Narrow" w:eastAsia="Times New Roman" w:hAnsi="Arial Narrow" w:cs="Calibri"/>
                <w:color w:val="000000"/>
                <w:szCs w:val="18"/>
                <w:lang w:eastAsia="en-GB"/>
                <w:rPrChange w:id="1469" w:author="ernst bolt" w:date="2021-04-10T17:04:00Z">
                  <w:rPr>
                    <w:ins w:id="1470" w:author="Edward Rogers" w:date="2021-03-15T10:24:00Z"/>
                    <w:rFonts w:ascii="Calibri" w:eastAsia="Times New Roman" w:hAnsi="Calibri" w:cs="Calibri"/>
                    <w:color w:val="000000"/>
                    <w:szCs w:val="18"/>
                    <w:lang w:eastAsia="en-GB"/>
                  </w:rPr>
                </w:rPrChange>
              </w:rPr>
            </w:pPr>
            <w:ins w:id="1471" w:author="Edward Rogers" w:date="2021-03-15T10:24:00Z">
              <w:r w:rsidRPr="00DD3D60">
                <w:rPr>
                  <w:rFonts w:ascii="Arial Narrow" w:eastAsia="Times New Roman" w:hAnsi="Arial Narrow" w:cs="Calibri"/>
                  <w:szCs w:val="18"/>
                  <w:lang w:eastAsia="en-GB"/>
                  <w:rPrChange w:id="1472" w:author="ernst bolt" w:date="2021-04-10T17:04:00Z">
                    <w:rPr>
                      <w:rFonts w:ascii="Calibri" w:eastAsia="Times New Roman" w:hAnsi="Calibri" w:cs="Calibri"/>
                      <w:szCs w:val="18"/>
                      <w:lang w:eastAsia="en-GB"/>
                    </w:rPr>
                  </w:rPrChange>
                </w:rPr>
                <w:t>2</w:t>
              </w:r>
            </w:ins>
          </w:p>
        </w:tc>
        <w:tc>
          <w:tcPr>
            <w:tcW w:w="1420" w:type="dxa"/>
            <w:tcBorders>
              <w:top w:val="nil"/>
              <w:left w:val="nil"/>
              <w:bottom w:val="single" w:sz="4" w:space="0" w:color="auto"/>
              <w:right w:val="single" w:sz="4" w:space="0" w:color="auto"/>
            </w:tcBorders>
            <w:shd w:val="clear" w:color="000000" w:fill="92D050"/>
            <w:vAlign w:val="center"/>
            <w:hideMark/>
          </w:tcPr>
          <w:p w14:paraId="7E5FCB0D" w14:textId="77777777" w:rsidR="00C84551" w:rsidRPr="00DD3D60" w:rsidRDefault="00C84551" w:rsidP="00C84551">
            <w:pPr>
              <w:spacing w:line="240" w:lineRule="auto"/>
              <w:jc w:val="center"/>
              <w:rPr>
                <w:ins w:id="1473" w:author="Edward Rogers" w:date="2021-03-15T10:24:00Z"/>
                <w:rFonts w:ascii="Arial Narrow" w:eastAsia="Times New Roman" w:hAnsi="Arial Narrow" w:cs="Calibri"/>
                <w:color w:val="000000"/>
                <w:szCs w:val="18"/>
                <w:lang w:eastAsia="en-GB"/>
                <w:rPrChange w:id="1474" w:author="ernst bolt" w:date="2021-04-10T17:04:00Z">
                  <w:rPr>
                    <w:ins w:id="1475" w:author="Edward Rogers" w:date="2021-03-15T10:24:00Z"/>
                    <w:rFonts w:ascii="Calibri" w:eastAsia="Times New Roman" w:hAnsi="Calibri" w:cs="Calibri"/>
                    <w:color w:val="000000"/>
                    <w:szCs w:val="18"/>
                    <w:lang w:eastAsia="en-GB"/>
                  </w:rPr>
                </w:rPrChange>
              </w:rPr>
            </w:pPr>
            <w:ins w:id="1476" w:author="Edward Rogers" w:date="2021-03-15T10:24:00Z">
              <w:r w:rsidRPr="00DD3D60">
                <w:rPr>
                  <w:rFonts w:ascii="Arial Narrow" w:eastAsia="Times New Roman" w:hAnsi="Arial Narrow" w:cs="Calibri"/>
                  <w:szCs w:val="18"/>
                  <w:lang w:eastAsia="en-GB"/>
                  <w:rPrChange w:id="1477" w:author="ernst bolt" w:date="2021-04-10T17:04:00Z">
                    <w:rPr>
                      <w:rFonts w:ascii="Calibri" w:eastAsia="Times New Roman" w:hAnsi="Calibri" w:cs="Calibri"/>
                      <w:szCs w:val="18"/>
                      <w:lang w:eastAsia="en-GB"/>
                    </w:rPr>
                  </w:rPrChange>
                </w:rPr>
                <w:t>3</w:t>
              </w:r>
            </w:ins>
          </w:p>
        </w:tc>
        <w:tc>
          <w:tcPr>
            <w:tcW w:w="1420" w:type="dxa"/>
            <w:tcBorders>
              <w:top w:val="nil"/>
              <w:left w:val="nil"/>
              <w:bottom w:val="single" w:sz="4" w:space="0" w:color="auto"/>
              <w:right w:val="single" w:sz="4" w:space="0" w:color="auto"/>
            </w:tcBorders>
            <w:shd w:val="clear" w:color="000000" w:fill="92D050"/>
            <w:vAlign w:val="center"/>
            <w:hideMark/>
          </w:tcPr>
          <w:p w14:paraId="3BFDA9AF" w14:textId="77777777" w:rsidR="00C84551" w:rsidRPr="00DD3D60" w:rsidRDefault="00C84551" w:rsidP="00C84551">
            <w:pPr>
              <w:spacing w:line="240" w:lineRule="auto"/>
              <w:jc w:val="center"/>
              <w:rPr>
                <w:ins w:id="1478" w:author="Edward Rogers" w:date="2021-03-15T10:24:00Z"/>
                <w:rFonts w:ascii="Arial Narrow" w:eastAsia="Times New Roman" w:hAnsi="Arial Narrow" w:cs="Calibri"/>
                <w:color w:val="000000"/>
                <w:szCs w:val="18"/>
                <w:lang w:eastAsia="en-GB"/>
                <w:rPrChange w:id="1479" w:author="ernst bolt" w:date="2021-04-10T17:04:00Z">
                  <w:rPr>
                    <w:ins w:id="1480" w:author="Edward Rogers" w:date="2021-03-15T10:24:00Z"/>
                    <w:rFonts w:ascii="Calibri" w:eastAsia="Times New Roman" w:hAnsi="Calibri" w:cs="Calibri"/>
                    <w:color w:val="000000"/>
                    <w:szCs w:val="18"/>
                    <w:lang w:eastAsia="en-GB"/>
                  </w:rPr>
                </w:rPrChange>
              </w:rPr>
            </w:pPr>
            <w:ins w:id="1481" w:author="Edward Rogers" w:date="2021-03-15T10:24:00Z">
              <w:r w:rsidRPr="00DD3D60">
                <w:rPr>
                  <w:rFonts w:ascii="Arial Narrow" w:eastAsia="Times New Roman" w:hAnsi="Arial Narrow" w:cs="Calibri"/>
                  <w:szCs w:val="18"/>
                  <w:lang w:eastAsia="en-GB"/>
                  <w:rPrChange w:id="1482" w:author="ernst bolt" w:date="2021-04-10T17:04:00Z">
                    <w:rPr>
                      <w:rFonts w:ascii="Calibri" w:eastAsia="Times New Roman" w:hAnsi="Calibri" w:cs="Calibri"/>
                      <w:szCs w:val="18"/>
                      <w:lang w:eastAsia="en-GB"/>
                    </w:rPr>
                  </w:rPrChange>
                </w:rPr>
                <w:t>4</w:t>
              </w:r>
            </w:ins>
          </w:p>
        </w:tc>
        <w:tc>
          <w:tcPr>
            <w:tcW w:w="1420" w:type="dxa"/>
            <w:tcBorders>
              <w:top w:val="nil"/>
              <w:left w:val="nil"/>
              <w:bottom w:val="single" w:sz="4" w:space="0" w:color="auto"/>
              <w:right w:val="single" w:sz="4" w:space="0" w:color="auto"/>
            </w:tcBorders>
            <w:shd w:val="clear" w:color="000000" w:fill="FFFF00"/>
            <w:vAlign w:val="center"/>
            <w:hideMark/>
          </w:tcPr>
          <w:p w14:paraId="0D637113" w14:textId="77777777" w:rsidR="00C84551" w:rsidRPr="00DD3D60" w:rsidRDefault="00C84551" w:rsidP="00C84551">
            <w:pPr>
              <w:spacing w:line="240" w:lineRule="auto"/>
              <w:jc w:val="center"/>
              <w:rPr>
                <w:ins w:id="1483" w:author="Edward Rogers" w:date="2021-03-15T10:24:00Z"/>
                <w:rFonts w:ascii="Arial Narrow" w:eastAsia="Times New Roman" w:hAnsi="Arial Narrow" w:cs="Calibri"/>
                <w:color w:val="000000"/>
                <w:szCs w:val="18"/>
                <w:lang w:eastAsia="en-GB"/>
                <w:rPrChange w:id="1484" w:author="ernst bolt" w:date="2021-04-10T17:04:00Z">
                  <w:rPr>
                    <w:ins w:id="1485" w:author="Edward Rogers" w:date="2021-03-15T10:24:00Z"/>
                    <w:rFonts w:ascii="Calibri" w:eastAsia="Times New Roman" w:hAnsi="Calibri" w:cs="Calibri"/>
                    <w:color w:val="000000"/>
                    <w:szCs w:val="18"/>
                    <w:lang w:eastAsia="en-GB"/>
                  </w:rPr>
                </w:rPrChange>
              </w:rPr>
            </w:pPr>
            <w:ins w:id="1486" w:author="Edward Rogers" w:date="2021-03-15T10:24:00Z">
              <w:r w:rsidRPr="00DD3D60">
                <w:rPr>
                  <w:rFonts w:ascii="Arial Narrow" w:eastAsia="Times New Roman" w:hAnsi="Arial Narrow" w:cs="Calibri"/>
                  <w:szCs w:val="18"/>
                  <w:lang w:eastAsia="en-GB"/>
                  <w:rPrChange w:id="1487" w:author="ernst bolt" w:date="2021-04-10T17:04:00Z">
                    <w:rPr>
                      <w:rFonts w:ascii="Calibri" w:eastAsia="Times New Roman" w:hAnsi="Calibri" w:cs="Calibri"/>
                      <w:szCs w:val="18"/>
                      <w:lang w:eastAsia="en-GB"/>
                    </w:rPr>
                  </w:rPrChange>
                </w:rPr>
                <w:t>5</w:t>
              </w:r>
            </w:ins>
          </w:p>
        </w:tc>
      </w:tr>
      <w:tr w:rsidR="00C84551" w:rsidRPr="00DD3D60" w14:paraId="59CC6A0C" w14:textId="77777777" w:rsidTr="00C84551">
        <w:trPr>
          <w:trHeight w:val="315"/>
          <w:ins w:id="1488" w:author="Edward Rogers" w:date="2021-03-15T10:24:00Z"/>
        </w:trPr>
        <w:tc>
          <w:tcPr>
            <w:tcW w:w="960" w:type="dxa"/>
            <w:vMerge w:val="restart"/>
            <w:tcBorders>
              <w:top w:val="nil"/>
              <w:left w:val="single" w:sz="4" w:space="0" w:color="auto"/>
              <w:bottom w:val="single" w:sz="4" w:space="0" w:color="auto"/>
              <w:right w:val="single" w:sz="4" w:space="0" w:color="auto"/>
            </w:tcBorders>
            <w:shd w:val="clear" w:color="000000" w:fill="0070C0"/>
            <w:textDirection w:val="btLr"/>
            <w:vAlign w:val="center"/>
            <w:hideMark/>
          </w:tcPr>
          <w:p w14:paraId="7AF5D0D0" w14:textId="77777777" w:rsidR="00C84551" w:rsidRPr="00DD3D60" w:rsidRDefault="00C84551" w:rsidP="00C84551">
            <w:pPr>
              <w:spacing w:line="240" w:lineRule="auto"/>
              <w:jc w:val="center"/>
              <w:rPr>
                <w:ins w:id="1489" w:author="Edward Rogers" w:date="2021-03-15T10:24:00Z"/>
                <w:rFonts w:ascii="Arial Narrow" w:eastAsia="Times New Roman" w:hAnsi="Arial Narrow" w:cs="Calibri"/>
                <w:color w:val="FFFFFF"/>
                <w:szCs w:val="18"/>
                <w:lang w:eastAsia="en-GB"/>
                <w:rPrChange w:id="1490" w:author="ernst bolt" w:date="2021-04-10T17:04:00Z">
                  <w:rPr>
                    <w:ins w:id="1491" w:author="Edward Rogers" w:date="2021-03-15T10:24:00Z"/>
                    <w:rFonts w:ascii="Calibri" w:eastAsia="Times New Roman" w:hAnsi="Calibri" w:cs="Calibri"/>
                    <w:color w:val="FFFFFF"/>
                    <w:szCs w:val="18"/>
                    <w:lang w:eastAsia="en-GB"/>
                  </w:rPr>
                </w:rPrChange>
              </w:rPr>
            </w:pPr>
            <w:ins w:id="1492" w:author="Edward Rogers" w:date="2021-03-15T10:24:00Z">
              <w:r w:rsidRPr="00DD3D60">
                <w:rPr>
                  <w:rFonts w:ascii="Arial Narrow" w:eastAsia="Times New Roman" w:hAnsi="Arial Narrow" w:cs="Calibri"/>
                  <w:color w:val="FFFFFF"/>
                  <w:szCs w:val="18"/>
                  <w:lang w:eastAsia="en-GB"/>
                  <w:rPrChange w:id="1493" w:author="ernst bolt" w:date="2021-04-10T17:04:00Z">
                    <w:rPr>
                      <w:rFonts w:ascii="Calibri" w:eastAsia="Times New Roman" w:hAnsi="Calibri" w:cs="Calibri"/>
                      <w:color w:val="FFFFFF"/>
                      <w:szCs w:val="18"/>
                      <w:lang w:eastAsia="en-GB"/>
                    </w:rPr>
                  </w:rPrChange>
                </w:rPr>
                <w:t>CLASSIFICATION SCORES</w:t>
              </w:r>
            </w:ins>
          </w:p>
        </w:tc>
        <w:tc>
          <w:tcPr>
            <w:tcW w:w="4260" w:type="dxa"/>
            <w:gridSpan w:val="3"/>
            <w:tcBorders>
              <w:top w:val="single" w:sz="4" w:space="0" w:color="auto"/>
              <w:left w:val="nil"/>
              <w:bottom w:val="single" w:sz="4" w:space="0" w:color="auto"/>
              <w:right w:val="single" w:sz="4" w:space="0" w:color="000000"/>
            </w:tcBorders>
            <w:shd w:val="clear" w:color="000000" w:fill="0070C0"/>
            <w:noWrap/>
            <w:vAlign w:val="center"/>
            <w:hideMark/>
          </w:tcPr>
          <w:p w14:paraId="4358B1CD" w14:textId="77777777" w:rsidR="00C84551" w:rsidRPr="00DD3D60" w:rsidRDefault="00C84551" w:rsidP="00C84551">
            <w:pPr>
              <w:spacing w:line="240" w:lineRule="auto"/>
              <w:jc w:val="center"/>
              <w:rPr>
                <w:ins w:id="1494" w:author="Edward Rogers" w:date="2021-03-15T10:24:00Z"/>
                <w:rFonts w:ascii="Arial Narrow" w:eastAsia="Times New Roman" w:hAnsi="Arial Narrow" w:cs="Calibri"/>
                <w:color w:val="FFFFFF" w:themeColor="background1"/>
                <w:szCs w:val="18"/>
                <w:lang w:eastAsia="en-GB"/>
                <w:rPrChange w:id="1495" w:author="ernst bolt" w:date="2021-04-10T17:04:00Z">
                  <w:rPr>
                    <w:ins w:id="1496" w:author="Edward Rogers" w:date="2021-03-15T10:24:00Z"/>
                    <w:rFonts w:ascii="Calibri" w:eastAsia="Times New Roman" w:hAnsi="Calibri" w:cs="Calibri"/>
                    <w:color w:val="FFFFFF"/>
                    <w:szCs w:val="18"/>
                    <w:lang w:eastAsia="en-GB"/>
                  </w:rPr>
                </w:rPrChange>
              </w:rPr>
            </w:pPr>
            <w:ins w:id="1497" w:author="Edward Rogers" w:date="2021-03-15T10:24:00Z">
              <w:r w:rsidRPr="00DD3D60">
                <w:rPr>
                  <w:rFonts w:ascii="Arial Narrow" w:eastAsia="Times New Roman" w:hAnsi="Arial Narrow" w:cs="Calibri"/>
                  <w:color w:val="FFFFFF" w:themeColor="background1"/>
                  <w:szCs w:val="18"/>
                  <w:lang w:eastAsia="en-GB"/>
                  <w:rPrChange w:id="1498" w:author="ernst bolt" w:date="2021-04-10T17:04:00Z">
                    <w:rPr>
                      <w:rFonts w:ascii="Calibri" w:eastAsia="Times New Roman" w:hAnsi="Calibri" w:cs="Calibri"/>
                      <w:szCs w:val="18"/>
                      <w:lang w:eastAsia="en-GB"/>
                    </w:rPr>
                  </w:rPrChange>
                </w:rPr>
                <w:t>Likelihood</w:t>
              </w:r>
            </w:ins>
          </w:p>
        </w:tc>
        <w:tc>
          <w:tcPr>
            <w:tcW w:w="4260" w:type="dxa"/>
            <w:gridSpan w:val="3"/>
            <w:tcBorders>
              <w:top w:val="single" w:sz="4" w:space="0" w:color="auto"/>
              <w:left w:val="nil"/>
              <w:bottom w:val="single" w:sz="4" w:space="0" w:color="auto"/>
              <w:right w:val="single" w:sz="4" w:space="0" w:color="auto"/>
            </w:tcBorders>
            <w:shd w:val="clear" w:color="000000" w:fill="0070C0"/>
            <w:vAlign w:val="center"/>
            <w:hideMark/>
          </w:tcPr>
          <w:p w14:paraId="3CA9D13A" w14:textId="77777777" w:rsidR="00C84551" w:rsidRPr="00DD3D60" w:rsidRDefault="00C84551" w:rsidP="00C84551">
            <w:pPr>
              <w:spacing w:line="240" w:lineRule="auto"/>
              <w:jc w:val="center"/>
              <w:rPr>
                <w:ins w:id="1499" w:author="Edward Rogers" w:date="2021-03-15T10:24:00Z"/>
                <w:rFonts w:ascii="Arial Narrow" w:eastAsia="Times New Roman" w:hAnsi="Arial Narrow" w:cs="Calibri"/>
                <w:color w:val="FFFFFF" w:themeColor="background1"/>
                <w:szCs w:val="18"/>
                <w:lang w:eastAsia="en-GB"/>
                <w:rPrChange w:id="1500" w:author="ernst bolt" w:date="2021-04-10T17:04:00Z">
                  <w:rPr>
                    <w:ins w:id="1501" w:author="Edward Rogers" w:date="2021-03-15T10:24:00Z"/>
                    <w:rFonts w:ascii="Calibri" w:eastAsia="Times New Roman" w:hAnsi="Calibri" w:cs="Calibri"/>
                    <w:color w:val="FFFFFF"/>
                    <w:szCs w:val="18"/>
                    <w:lang w:eastAsia="en-GB"/>
                  </w:rPr>
                </w:rPrChange>
              </w:rPr>
            </w:pPr>
            <w:ins w:id="1502" w:author="Edward Rogers" w:date="2021-03-15T10:24:00Z">
              <w:r w:rsidRPr="00DD3D60">
                <w:rPr>
                  <w:rFonts w:ascii="Arial Narrow" w:eastAsia="Times New Roman" w:hAnsi="Arial Narrow" w:cs="Calibri"/>
                  <w:color w:val="FFFFFF" w:themeColor="background1"/>
                  <w:szCs w:val="18"/>
                  <w:lang w:eastAsia="en-GB"/>
                  <w:rPrChange w:id="1503" w:author="ernst bolt" w:date="2021-04-10T17:04:00Z">
                    <w:rPr>
                      <w:rFonts w:ascii="Calibri" w:eastAsia="Times New Roman" w:hAnsi="Calibri" w:cs="Calibri"/>
                      <w:szCs w:val="18"/>
                      <w:lang w:eastAsia="en-GB"/>
                    </w:rPr>
                  </w:rPrChange>
                </w:rPr>
                <w:t>Consequence</w:t>
              </w:r>
            </w:ins>
          </w:p>
        </w:tc>
      </w:tr>
      <w:tr w:rsidR="00C84551" w:rsidRPr="00DD3D60" w14:paraId="33E54FA8" w14:textId="77777777" w:rsidTr="00C84551">
        <w:trPr>
          <w:trHeight w:val="315"/>
          <w:ins w:id="1504"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120D2F3F" w14:textId="77777777" w:rsidR="00C84551" w:rsidRPr="00DD3D60" w:rsidRDefault="00C84551" w:rsidP="00C84551">
            <w:pPr>
              <w:spacing w:line="240" w:lineRule="auto"/>
              <w:rPr>
                <w:ins w:id="1505" w:author="Edward Rogers" w:date="2021-03-15T10:24:00Z"/>
                <w:rFonts w:ascii="Arial Narrow" w:eastAsia="Times New Roman" w:hAnsi="Arial Narrow" w:cs="Calibri"/>
                <w:color w:val="FFFFFF"/>
                <w:szCs w:val="18"/>
                <w:lang w:eastAsia="en-GB"/>
                <w:rPrChange w:id="1506" w:author="ernst bolt" w:date="2021-04-10T17:04:00Z">
                  <w:rPr>
                    <w:ins w:id="1507" w:author="Edward Rogers" w:date="2021-03-15T10:24:00Z"/>
                    <w:rFonts w:ascii="Calibri" w:eastAsia="Times New Roman" w:hAnsi="Calibri" w:cs="Calibri"/>
                    <w:color w:val="FFFFFF"/>
                    <w:szCs w:val="18"/>
                    <w:lang w:eastAsia="en-GB"/>
                  </w:rPr>
                </w:rPrChange>
              </w:rPr>
            </w:pPr>
          </w:p>
        </w:tc>
        <w:tc>
          <w:tcPr>
            <w:tcW w:w="4260" w:type="dxa"/>
            <w:gridSpan w:val="3"/>
            <w:tcBorders>
              <w:top w:val="single" w:sz="4" w:space="0" w:color="auto"/>
              <w:left w:val="nil"/>
              <w:bottom w:val="single" w:sz="4" w:space="0" w:color="auto"/>
              <w:right w:val="single" w:sz="4" w:space="0" w:color="auto"/>
            </w:tcBorders>
            <w:shd w:val="clear" w:color="000000" w:fill="00B050"/>
            <w:noWrap/>
            <w:vAlign w:val="center"/>
            <w:hideMark/>
          </w:tcPr>
          <w:p w14:paraId="1EDA320B" w14:textId="77777777" w:rsidR="00C84551" w:rsidRPr="00DD3D60" w:rsidRDefault="00C84551" w:rsidP="00C84551">
            <w:pPr>
              <w:spacing w:line="240" w:lineRule="auto"/>
              <w:jc w:val="center"/>
              <w:rPr>
                <w:ins w:id="1508" w:author="Edward Rogers" w:date="2021-03-15T10:24:00Z"/>
                <w:rFonts w:ascii="Arial Narrow" w:eastAsia="Times New Roman" w:hAnsi="Arial Narrow" w:cs="Calibri"/>
                <w:color w:val="000000"/>
                <w:szCs w:val="18"/>
                <w:lang w:eastAsia="en-GB"/>
                <w:rPrChange w:id="1509" w:author="ernst bolt" w:date="2021-04-10T17:04:00Z">
                  <w:rPr>
                    <w:ins w:id="1510" w:author="Edward Rogers" w:date="2021-03-15T10:24:00Z"/>
                    <w:rFonts w:ascii="Calibri" w:eastAsia="Times New Roman" w:hAnsi="Calibri" w:cs="Calibri"/>
                    <w:color w:val="000000"/>
                    <w:szCs w:val="18"/>
                    <w:lang w:eastAsia="en-GB"/>
                  </w:rPr>
                </w:rPrChange>
              </w:rPr>
            </w:pPr>
            <w:ins w:id="1511" w:author="Edward Rogers" w:date="2021-03-15T10:24:00Z">
              <w:r w:rsidRPr="00DD3D60">
                <w:rPr>
                  <w:rFonts w:ascii="Arial Narrow" w:eastAsia="Times New Roman" w:hAnsi="Arial Narrow" w:cs="Calibri"/>
                  <w:szCs w:val="18"/>
                  <w:lang w:eastAsia="en-GB"/>
                  <w:rPrChange w:id="1512" w:author="ernst bolt" w:date="2021-04-10T17:04:00Z">
                    <w:rPr>
                      <w:rFonts w:ascii="Calibri" w:eastAsia="Times New Roman" w:hAnsi="Calibri" w:cs="Calibri"/>
                      <w:szCs w:val="18"/>
                      <w:lang w:eastAsia="en-GB"/>
                    </w:rPr>
                  </w:rPrChange>
                </w:rPr>
                <w:t>Very Rare = 1</w:t>
              </w:r>
            </w:ins>
          </w:p>
        </w:tc>
        <w:tc>
          <w:tcPr>
            <w:tcW w:w="4260" w:type="dxa"/>
            <w:gridSpan w:val="3"/>
            <w:tcBorders>
              <w:top w:val="single" w:sz="4" w:space="0" w:color="auto"/>
              <w:left w:val="nil"/>
              <w:bottom w:val="single" w:sz="4" w:space="0" w:color="auto"/>
              <w:right w:val="single" w:sz="4" w:space="0" w:color="auto"/>
            </w:tcBorders>
            <w:shd w:val="clear" w:color="000000" w:fill="00B050"/>
            <w:vAlign w:val="center"/>
            <w:hideMark/>
          </w:tcPr>
          <w:p w14:paraId="33BEA5A4" w14:textId="77777777" w:rsidR="00C84551" w:rsidRPr="00DD3D60" w:rsidRDefault="00C84551" w:rsidP="00C84551">
            <w:pPr>
              <w:spacing w:line="240" w:lineRule="auto"/>
              <w:jc w:val="center"/>
              <w:rPr>
                <w:ins w:id="1513" w:author="Edward Rogers" w:date="2021-03-15T10:24:00Z"/>
                <w:rFonts w:ascii="Arial Narrow" w:eastAsia="Times New Roman" w:hAnsi="Arial Narrow" w:cs="Calibri"/>
                <w:color w:val="000000"/>
                <w:szCs w:val="18"/>
                <w:lang w:eastAsia="en-GB"/>
                <w:rPrChange w:id="1514" w:author="ernst bolt" w:date="2021-04-10T17:04:00Z">
                  <w:rPr>
                    <w:ins w:id="1515" w:author="Edward Rogers" w:date="2021-03-15T10:24:00Z"/>
                    <w:rFonts w:ascii="Calibri" w:eastAsia="Times New Roman" w:hAnsi="Calibri" w:cs="Calibri"/>
                    <w:color w:val="000000"/>
                    <w:szCs w:val="18"/>
                    <w:lang w:eastAsia="en-GB"/>
                  </w:rPr>
                </w:rPrChange>
              </w:rPr>
            </w:pPr>
            <w:ins w:id="1516" w:author="Edward Rogers" w:date="2021-03-15T10:24:00Z">
              <w:r w:rsidRPr="00DD3D60">
                <w:rPr>
                  <w:rFonts w:ascii="Arial Narrow" w:eastAsia="Times New Roman" w:hAnsi="Arial Narrow" w:cs="Calibri"/>
                  <w:szCs w:val="18"/>
                  <w:lang w:eastAsia="en-GB"/>
                  <w:rPrChange w:id="1517" w:author="ernst bolt" w:date="2021-04-10T17:04:00Z">
                    <w:rPr>
                      <w:rFonts w:ascii="Calibri" w:eastAsia="Times New Roman" w:hAnsi="Calibri" w:cs="Calibri"/>
                      <w:szCs w:val="18"/>
                      <w:lang w:eastAsia="en-GB"/>
                    </w:rPr>
                  </w:rPrChange>
                </w:rPr>
                <w:t>Insignificant = 1</w:t>
              </w:r>
            </w:ins>
          </w:p>
        </w:tc>
      </w:tr>
      <w:tr w:rsidR="00C84551" w:rsidRPr="00DD3D60" w14:paraId="38ADB55D" w14:textId="77777777" w:rsidTr="00C84551">
        <w:trPr>
          <w:trHeight w:val="300"/>
          <w:ins w:id="1518"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7F2DBA04" w14:textId="77777777" w:rsidR="00C84551" w:rsidRPr="00DD3D60" w:rsidRDefault="00C84551" w:rsidP="00C84551">
            <w:pPr>
              <w:spacing w:line="240" w:lineRule="auto"/>
              <w:rPr>
                <w:ins w:id="1519" w:author="Edward Rogers" w:date="2021-03-15T10:24:00Z"/>
                <w:rFonts w:ascii="Arial Narrow" w:eastAsia="Times New Roman" w:hAnsi="Arial Narrow" w:cs="Calibri"/>
                <w:color w:val="FFFFFF"/>
                <w:szCs w:val="18"/>
                <w:lang w:eastAsia="en-GB"/>
                <w:rPrChange w:id="1520" w:author="ernst bolt" w:date="2021-04-10T17:04:00Z">
                  <w:rPr>
                    <w:ins w:id="1521" w:author="Edward Rogers" w:date="2021-03-15T10:24:00Z"/>
                    <w:rFonts w:ascii="Calibri" w:eastAsia="Times New Roman" w:hAnsi="Calibri" w:cs="Calibri"/>
                    <w:color w:val="FFFFFF"/>
                    <w:szCs w:val="18"/>
                    <w:lang w:eastAsia="en-GB"/>
                  </w:rPr>
                </w:rPrChange>
              </w:rPr>
            </w:pPr>
          </w:p>
        </w:tc>
        <w:tc>
          <w:tcPr>
            <w:tcW w:w="4260" w:type="dxa"/>
            <w:gridSpan w:val="3"/>
            <w:tcBorders>
              <w:top w:val="single" w:sz="4" w:space="0" w:color="auto"/>
              <w:left w:val="nil"/>
              <w:bottom w:val="single" w:sz="4" w:space="0" w:color="auto"/>
              <w:right w:val="single" w:sz="4" w:space="0" w:color="auto"/>
            </w:tcBorders>
            <w:shd w:val="clear" w:color="000000" w:fill="FCD5B4"/>
            <w:noWrap/>
            <w:vAlign w:val="center"/>
            <w:hideMark/>
          </w:tcPr>
          <w:p w14:paraId="1846316D" w14:textId="77777777" w:rsidR="00C84551" w:rsidRPr="00DD3D60" w:rsidRDefault="00C84551" w:rsidP="00C84551">
            <w:pPr>
              <w:spacing w:line="240" w:lineRule="auto"/>
              <w:jc w:val="center"/>
              <w:rPr>
                <w:ins w:id="1522" w:author="Edward Rogers" w:date="2021-03-15T10:24:00Z"/>
                <w:rFonts w:ascii="Arial Narrow" w:eastAsia="Times New Roman" w:hAnsi="Arial Narrow" w:cs="Calibri"/>
                <w:color w:val="000000"/>
                <w:szCs w:val="18"/>
                <w:lang w:eastAsia="en-GB"/>
                <w:rPrChange w:id="1523" w:author="ernst bolt" w:date="2021-04-10T17:04:00Z">
                  <w:rPr>
                    <w:ins w:id="1524" w:author="Edward Rogers" w:date="2021-03-15T10:24:00Z"/>
                    <w:rFonts w:ascii="Calibri" w:eastAsia="Times New Roman" w:hAnsi="Calibri" w:cs="Calibri"/>
                    <w:color w:val="000000"/>
                    <w:szCs w:val="18"/>
                    <w:lang w:eastAsia="en-GB"/>
                  </w:rPr>
                </w:rPrChange>
              </w:rPr>
            </w:pPr>
            <w:ins w:id="1525" w:author="Edward Rogers" w:date="2021-03-15T10:24:00Z">
              <w:r w:rsidRPr="00DD3D60">
                <w:rPr>
                  <w:rFonts w:ascii="Arial Narrow" w:eastAsia="Times New Roman" w:hAnsi="Arial Narrow" w:cs="Calibri"/>
                  <w:szCs w:val="18"/>
                  <w:lang w:eastAsia="en-GB"/>
                  <w:rPrChange w:id="1526" w:author="ernst bolt" w:date="2021-04-10T17:04:00Z">
                    <w:rPr>
                      <w:rFonts w:ascii="Calibri" w:eastAsia="Times New Roman" w:hAnsi="Calibri" w:cs="Calibri"/>
                      <w:szCs w:val="18"/>
                      <w:lang w:eastAsia="en-GB"/>
                    </w:rPr>
                  </w:rPrChange>
                </w:rPr>
                <w:t>Rare = 2</w:t>
              </w:r>
            </w:ins>
          </w:p>
        </w:tc>
        <w:tc>
          <w:tcPr>
            <w:tcW w:w="4260" w:type="dxa"/>
            <w:gridSpan w:val="3"/>
            <w:tcBorders>
              <w:top w:val="single" w:sz="4" w:space="0" w:color="auto"/>
              <w:left w:val="nil"/>
              <w:bottom w:val="single" w:sz="4" w:space="0" w:color="auto"/>
              <w:right w:val="single" w:sz="4" w:space="0" w:color="auto"/>
            </w:tcBorders>
            <w:shd w:val="clear" w:color="000000" w:fill="FABF8F"/>
            <w:vAlign w:val="center"/>
            <w:hideMark/>
          </w:tcPr>
          <w:p w14:paraId="57E2F3BE" w14:textId="77777777" w:rsidR="00C84551" w:rsidRPr="00DD3D60" w:rsidRDefault="00C84551" w:rsidP="00C84551">
            <w:pPr>
              <w:spacing w:line="240" w:lineRule="auto"/>
              <w:jc w:val="center"/>
              <w:rPr>
                <w:ins w:id="1527" w:author="Edward Rogers" w:date="2021-03-15T10:24:00Z"/>
                <w:rFonts w:ascii="Arial Narrow" w:eastAsia="Times New Roman" w:hAnsi="Arial Narrow" w:cs="Calibri"/>
                <w:color w:val="000000"/>
                <w:szCs w:val="18"/>
                <w:lang w:eastAsia="en-GB"/>
                <w:rPrChange w:id="1528" w:author="ernst bolt" w:date="2021-04-10T17:04:00Z">
                  <w:rPr>
                    <w:ins w:id="1529" w:author="Edward Rogers" w:date="2021-03-15T10:24:00Z"/>
                    <w:rFonts w:ascii="Calibri" w:eastAsia="Times New Roman" w:hAnsi="Calibri" w:cs="Calibri"/>
                    <w:color w:val="000000"/>
                    <w:szCs w:val="18"/>
                    <w:lang w:eastAsia="en-GB"/>
                  </w:rPr>
                </w:rPrChange>
              </w:rPr>
            </w:pPr>
            <w:ins w:id="1530" w:author="Edward Rogers" w:date="2021-03-15T10:24:00Z">
              <w:r w:rsidRPr="00DD3D60">
                <w:rPr>
                  <w:rFonts w:ascii="Arial Narrow" w:eastAsia="Times New Roman" w:hAnsi="Arial Narrow" w:cs="Calibri"/>
                  <w:szCs w:val="18"/>
                  <w:lang w:eastAsia="en-GB"/>
                  <w:rPrChange w:id="1531" w:author="ernst bolt" w:date="2021-04-10T17:04:00Z">
                    <w:rPr>
                      <w:rFonts w:ascii="Calibri" w:eastAsia="Times New Roman" w:hAnsi="Calibri" w:cs="Calibri"/>
                      <w:szCs w:val="18"/>
                      <w:lang w:eastAsia="en-GB"/>
                    </w:rPr>
                  </w:rPrChange>
                </w:rPr>
                <w:t>Minor = 2</w:t>
              </w:r>
            </w:ins>
          </w:p>
        </w:tc>
      </w:tr>
      <w:tr w:rsidR="00C84551" w:rsidRPr="00DD3D60" w14:paraId="21AB978C" w14:textId="77777777" w:rsidTr="00C84551">
        <w:trPr>
          <w:trHeight w:val="300"/>
          <w:ins w:id="1532"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7B13757E" w14:textId="77777777" w:rsidR="00C84551" w:rsidRPr="00DD3D60" w:rsidRDefault="00C84551" w:rsidP="00C84551">
            <w:pPr>
              <w:spacing w:line="240" w:lineRule="auto"/>
              <w:rPr>
                <w:ins w:id="1533" w:author="Edward Rogers" w:date="2021-03-15T10:24:00Z"/>
                <w:rFonts w:ascii="Arial Narrow" w:eastAsia="Times New Roman" w:hAnsi="Arial Narrow" w:cs="Calibri"/>
                <w:color w:val="FFFFFF"/>
                <w:szCs w:val="18"/>
                <w:lang w:eastAsia="en-GB"/>
                <w:rPrChange w:id="1534" w:author="ernst bolt" w:date="2021-04-10T17:04:00Z">
                  <w:rPr>
                    <w:ins w:id="1535" w:author="Edward Rogers" w:date="2021-03-15T10:24:00Z"/>
                    <w:rFonts w:ascii="Calibri" w:eastAsia="Times New Roman" w:hAnsi="Calibri" w:cs="Calibri"/>
                    <w:color w:val="FFFFFF"/>
                    <w:szCs w:val="18"/>
                    <w:lang w:eastAsia="en-GB"/>
                  </w:rPr>
                </w:rPrChange>
              </w:rPr>
            </w:pPr>
          </w:p>
        </w:tc>
        <w:tc>
          <w:tcPr>
            <w:tcW w:w="426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348F5245" w14:textId="77777777" w:rsidR="00C84551" w:rsidRPr="00DD3D60" w:rsidRDefault="00C84551" w:rsidP="00C84551">
            <w:pPr>
              <w:spacing w:line="240" w:lineRule="auto"/>
              <w:jc w:val="center"/>
              <w:rPr>
                <w:ins w:id="1536" w:author="Edward Rogers" w:date="2021-03-15T10:24:00Z"/>
                <w:rFonts w:ascii="Arial Narrow" w:eastAsia="Times New Roman" w:hAnsi="Arial Narrow" w:cs="Calibri"/>
                <w:color w:val="000000"/>
                <w:szCs w:val="18"/>
                <w:lang w:eastAsia="en-GB"/>
                <w:rPrChange w:id="1537" w:author="ernst bolt" w:date="2021-04-10T17:04:00Z">
                  <w:rPr>
                    <w:ins w:id="1538" w:author="Edward Rogers" w:date="2021-03-15T10:24:00Z"/>
                    <w:rFonts w:ascii="Calibri" w:eastAsia="Times New Roman" w:hAnsi="Calibri" w:cs="Calibri"/>
                    <w:color w:val="000000"/>
                    <w:szCs w:val="18"/>
                    <w:lang w:eastAsia="en-GB"/>
                  </w:rPr>
                </w:rPrChange>
              </w:rPr>
            </w:pPr>
            <w:ins w:id="1539" w:author="Edward Rogers" w:date="2021-03-15T10:24:00Z">
              <w:r w:rsidRPr="00DD3D60">
                <w:rPr>
                  <w:rFonts w:ascii="Arial Narrow" w:eastAsia="Times New Roman" w:hAnsi="Arial Narrow" w:cs="Calibri"/>
                  <w:szCs w:val="18"/>
                  <w:lang w:eastAsia="en-GB"/>
                  <w:rPrChange w:id="1540" w:author="ernst bolt" w:date="2021-04-10T17:04:00Z">
                    <w:rPr>
                      <w:rFonts w:ascii="Calibri" w:eastAsia="Times New Roman" w:hAnsi="Calibri" w:cs="Calibri"/>
                      <w:szCs w:val="18"/>
                      <w:lang w:eastAsia="en-GB"/>
                    </w:rPr>
                  </w:rPrChange>
                </w:rPr>
                <w:t>Occasional = 3</w:t>
              </w:r>
            </w:ins>
          </w:p>
        </w:tc>
        <w:tc>
          <w:tcPr>
            <w:tcW w:w="4260" w:type="dxa"/>
            <w:gridSpan w:val="3"/>
            <w:tcBorders>
              <w:top w:val="single" w:sz="4" w:space="0" w:color="auto"/>
              <w:left w:val="nil"/>
              <w:bottom w:val="single" w:sz="4" w:space="0" w:color="auto"/>
              <w:right w:val="single" w:sz="4" w:space="0" w:color="auto"/>
            </w:tcBorders>
            <w:shd w:val="clear" w:color="000000" w:fill="FFFF00"/>
            <w:vAlign w:val="center"/>
            <w:hideMark/>
          </w:tcPr>
          <w:p w14:paraId="7953DF54" w14:textId="77777777" w:rsidR="00C84551" w:rsidRPr="00DD3D60" w:rsidRDefault="00C84551" w:rsidP="00C84551">
            <w:pPr>
              <w:spacing w:line="240" w:lineRule="auto"/>
              <w:jc w:val="center"/>
              <w:rPr>
                <w:ins w:id="1541" w:author="Edward Rogers" w:date="2021-03-15T10:24:00Z"/>
                <w:rFonts w:ascii="Arial Narrow" w:eastAsia="Times New Roman" w:hAnsi="Arial Narrow" w:cs="Calibri"/>
                <w:color w:val="000000"/>
                <w:szCs w:val="18"/>
                <w:lang w:eastAsia="en-GB"/>
                <w:rPrChange w:id="1542" w:author="ernst bolt" w:date="2021-04-10T17:04:00Z">
                  <w:rPr>
                    <w:ins w:id="1543" w:author="Edward Rogers" w:date="2021-03-15T10:24:00Z"/>
                    <w:rFonts w:ascii="Calibri" w:eastAsia="Times New Roman" w:hAnsi="Calibri" w:cs="Calibri"/>
                    <w:color w:val="000000"/>
                    <w:szCs w:val="18"/>
                    <w:lang w:eastAsia="en-GB"/>
                  </w:rPr>
                </w:rPrChange>
              </w:rPr>
            </w:pPr>
            <w:ins w:id="1544" w:author="Edward Rogers" w:date="2021-03-15T10:24:00Z">
              <w:r w:rsidRPr="00DD3D60">
                <w:rPr>
                  <w:rFonts w:ascii="Arial Narrow" w:eastAsia="Times New Roman" w:hAnsi="Arial Narrow" w:cs="Calibri"/>
                  <w:szCs w:val="18"/>
                  <w:lang w:eastAsia="en-GB"/>
                  <w:rPrChange w:id="1545" w:author="ernst bolt" w:date="2021-04-10T17:04:00Z">
                    <w:rPr>
                      <w:rFonts w:ascii="Calibri" w:eastAsia="Times New Roman" w:hAnsi="Calibri" w:cs="Calibri"/>
                      <w:szCs w:val="18"/>
                      <w:lang w:eastAsia="en-GB"/>
                    </w:rPr>
                  </w:rPrChange>
                </w:rPr>
                <w:t>Severe = 3</w:t>
              </w:r>
            </w:ins>
          </w:p>
        </w:tc>
      </w:tr>
      <w:tr w:rsidR="00C84551" w:rsidRPr="00DD3D60" w14:paraId="41A6109F" w14:textId="77777777" w:rsidTr="00C84551">
        <w:trPr>
          <w:trHeight w:val="300"/>
          <w:ins w:id="1546"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4EE19D6A" w14:textId="77777777" w:rsidR="00C84551" w:rsidRPr="00DD3D60" w:rsidRDefault="00C84551" w:rsidP="00C84551">
            <w:pPr>
              <w:spacing w:line="240" w:lineRule="auto"/>
              <w:rPr>
                <w:ins w:id="1547" w:author="Edward Rogers" w:date="2021-03-15T10:24:00Z"/>
                <w:rFonts w:ascii="Arial Narrow" w:eastAsia="Times New Roman" w:hAnsi="Arial Narrow" w:cs="Calibri"/>
                <w:color w:val="FFFFFF"/>
                <w:szCs w:val="18"/>
                <w:lang w:eastAsia="en-GB"/>
                <w:rPrChange w:id="1548" w:author="ernst bolt" w:date="2021-04-10T17:04:00Z">
                  <w:rPr>
                    <w:ins w:id="1549" w:author="Edward Rogers" w:date="2021-03-15T10:24:00Z"/>
                    <w:rFonts w:ascii="Calibri" w:eastAsia="Times New Roman" w:hAnsi="Calibri" w:cs="Calibri"/>
                    <w:color w:val="FFFFFF"/>
                    <w:szCs w:val="18"/>
                    <w:lang w:eastAsia="en-GB"/>
                  </w:rPr>
                </w:rPrChange>
              </w:rPr>
            </w:pPr>
          </w:p>
        </w:tc>
        <w:tc>
          <w:tcPr>
            <w:tcW w:w="4260" w:type="dxa"/>
            <w:gridSpan w:val="3"/>
            <w:tcBorders>
              <w:top w:val="single" w:sz="4" w:space="0" w:color="auto"/>
              <w:left w:val="nil"/>
              <w:bottom w:val="single" w:sz="4" w:space="0" w:color="auto"/>
              <w:right w:val="single" w:sz="4" w:space="0" w:color="auto"/>
            </w:tcBorders>
            <w:shd w:val="clear" w:color="000000" w:fill="FFC000"/>
            <w:noWrap/>
            <w:vAlign w:val="center"/>
            <w:hideMark/>
          </w:tcPr>
          <w:p w14:paraId="4060D741" w14:textId="77777777" w:rsidR="00C84551" w:rsidRPr="00DD3D60" w:rsidRDefault="00C84551" w:rsidP="00C84551">
            <w:pPr>
              <w:spacing w:line="240" w:lineRule="auto"/>
              <w:jc w:val="center"/>
              <w:rPr>
                <w:ins w:id="1550" w:author="Edward Rogers" w:date="2021-03-15T10:24:00Z"/>
                <w:rFonts w:ascii="Arial Narrow" w:eastAsia="Times New Roman" w:hAnsi="Arial Narrow" w:cs="Calibri"/>
                <w:color w:val="000000"/>
                <w:szCs w:val="18"/>
                <w:lang w:eastAsia="en-GB"/>
                <w:rPrChange w:id="1551" w:author="ernst bolt" w:date="2021-04-10T17:04:00Z">
                  <w:rPr>
                    <w:ins w:id="1552" w:author="Edward Rogers" w:date="2021-03-15T10:24:00Z"/>
                    <w:rFonts w:ascii="Calibri" w:eastAsia="Times New Roman" w:hAnsi="Calibri" w:cs="Calibri"/>
                    <w:color w:val="000000"/>
                    <w:szCs w:val="18"/>
                    <w:lang w:eastAsia="en-GB"/>
                  </w:rPr>
                </w:rPrChange>
              </w:rPr>
            </w:pPr>
            <w:ins w:id="1553" w:author="Edward Rogers" w:date="2021-03-15T10:24:00Z">
              <w:r w:rsidRPr="00DD3D60">
                <w:rPr>
                  <w:rFonts w:ascii="Arial Narrow" w:eastAsia="Times New Roman" w:hAnsi="Arial Narrow" w:cs="Calibri"/>
                  <w:szCs w:val="18"/>
                  <w:lang w:eastAsia="en-GB"/>
                  <w:rPrChange w:id="1554" w:author="ernst bolt" w:date="2021-04-10T17:04:00Z">
                    <w:rPr>
                      <w:rFonts w:ascii="Calibri" w:eastAsia="Times New Roman" w:hAnsi="Calibri" w:cs="Calibri"/>
                      <w:szCs w:val="18"/>
                      <w:lang w:eastAsia="en-GB"/>
                    </w:rPr>
                  </w:rPrChange>
                </w:rPr>
                <w:t>Frequent = 4</w:t>
              </w:r>
            </w:ins>
          </w:p>
        </w:tc>
        <w:tc>
          <w:tcPr>
            <w:tcW w:w="4260" w:type="dxa"/>
            <w:gridSpan w:val="3"/>
            <w:tcBorders>
              <w:top w:val="single" w:sz="4" w:space="0" w:color="auto"/>
              <w:left w:val="nil"/>
              <w:bottom w:val="single" w:sz="4" w:space="0" w:color="auto"/>
              <w:right w:val="single" w:sz="4" w:space="0" w:color="auto"/>
            </w:tcBorders>
            <w:shd w:val="clear" w:color="000000" w:fill="FFC000"/>
            <w:vAlign w:val="center"/>
            <w:hideMark/>
          </w:tcPr>
          <w:p w14:paraId="5E2EBA18" w14:textId="77777777" w:rsidR="00C84551" w:rsidRPr="00DD3D60" w:rsidRDefault="00C84551" w:rsidP="00C84551">
            <w:pPr>
              <w:spacing w:line="240" w:lineRule="auto"/>
              <w:jc w:val="center"/>
              <w:rPr>
                <w:ins w:id="1555" w:author="Edward Rogers" w:date="2021-03-15T10:24:00Z"/>
                <w:rFonts w:ascii="Arial Narrow" w:eastAsia="Times New Roman" w:hAnsi="Arial Narrow" w:cs="Calibri"/>
                <w:color w:val="000000"/>
                <w:szCs w:val="18"/>
                <w:lang w:eastAsia="en-GB"/>
                <w:rPrChange w:id="1556" w:author="ernst bolt" w:date="2021-04-10T17:04:00Z">
                  <w:rPr>
                    <w:ins w:id="1557" w:author="Edward Rogers" w:date="2021-03-15T10:24:00Z"/>
                    <w:rFonts w:ascii="Calibri" w:eastAsia="Times New Roman" w:hAnsi="Calibri" w:cs="Calibri"/>
                    <w:color w:val="000000"/>
                    <w:szCs w:val="18"/>
                    <w:lang w:eastAsia="en-GB"/>
                  </w:rPr>
                </w:rPrChange>
              </w:rPr>
            </w:pPr>
            <w:ins w:id="1558" w:author="Edward Rogers" w:date="2021-03-15T10:24:00Z">
              <w:r w:rsidRPr="00DD3D60">
                <w:rPr>
                  <w:rFonts w:ascii="Arial Narrow" w:eastAsia="Times New Roman" w:hAnsi="Arial Narrow" w:cs="Calibri"/>
                  <w:szCs w:val="18"/>
                  <w:lang w:eastAsia="en-GB"/>
                  <w:rPrChange w:id="1559" w:author="ernst bolt" w:date="2021-04-10T17:04:00Z">
                    <w:rPr>
                      <w:rFonts w:ascii="Calibri" w:eastAsia="Times New Roman" w:hAnsi="Calibri" w:cs="Calibri"/>
                      <w:szCs w:val="18"/>
                      <w:lang w:eastAsia="en-GB"/>
                    </w:rPr>
                  </w:rPrChange>
                </w:rPr>
                <w:t>Major = 4</w:t>
              </w:r>
            </w:ins>
          </w:p>
        </w:tc>
      </w:tr>
      <w:tr w:rsidR="00C84551" w:rsidRPr="00DD3D60" w14:paraId="713B02ED" w14:textId="77777777" w:rsidTr="00C84551">
        <w:trPr>
          <w:trHeight w:val="315"/>
          <w:ins w:id="1560" w:author="Edward Rogers" w:date="2021-03-15T10:24:00Z"/>
        </w:trPr>
        <w:tc>
          <w:tcPr>
            <w:tcW w:w="960" w:type="dxa"/>
            <w:vMerge/>
            <w:tcBorders>
              <w:top w:val="nil"/>
              <w:left w:val="single" w:sz="4" w:space="0" w:color="auto"/>
              <w:bottom w:val="single" w:sz="4" w:space="0" w:color="auto"/>
              <w:right w:val="single" w:sz="4" w:space="0" w:color="auto"/>
            </w:tcBorders>
            <w:vAlign w:val="center"/>
            <w:hideMark/>
          </w:tcPr>
          <w:p w14:paraId="1AD87ECD" w14:textId="77777777" w:rsidR="00C84551" w:rsidRPr="00DD3D60" w:rsidRDefault="00C84551" w:rsidP="00C84551">
            <w:pPr>
              <w:spacing w:line="240" w:lineRule="auto"/>
              <w:rPr>
                <w:ins w:id="1561" w:author="Edward Rogers" w:date="2021-03-15T10:24:00Z"/>
                <w:rFonts w:ascii="Arial Narrow" w:eastAsia="Times New Roman" w:hAnsi="Arial Narrow" w:cs="Calibri"/>
                <w:color w:val="FFFFFF"/>
                <w:szCs w:val="18"/>
                <w:lang w:eastAsia="en-GB"/>
                <w:rPrChange w:id="1562" w:author="ernst bolt" w:date="2021-04-10T17:04:00Z">
                  <w:rPr>
                    <w:ins w:id="1563" w:author="Edward Rogers" w:date="2021-03-15T10:24:00Z"/>
                    <w:rFonts w:ascii="Calibri" w:eastAsia="Times New Roman" w:hAnsi="Calibri" w:cs="Calibri"/>
                    <w:color w:val="FFFFFF"/>
                    <w:szCs w:val="18"/>
                    <w:lang w:eastAsia="en-GB"/>
                  </w:rPr>
                </w:rPrChange>
              </w:rPr>
            </w:pPr>
          </w:p>
        </w:tc>
        <w:tc>
          <w:tcPr>
            <w:tcW w:w="4260" w:type="dxa"/>
            <w:gridSpan w:val="3"/>
            <w:tcBorders>
              <w:top w:val="single" w:sz="4" w:space="0" w:color="auto"/>
              <w:left w:val="nil"/>
              <w:bottom w:val="single" w:sz="4" w:space="0" w:color="auto"/>
              <w:right w:val="single" w:sz="4" w:space="0" w:color="auto"/>
            </w:tcBorders>
            <w:shd w:val="clear" w:color="000000" w:fill="FF0000"/>
            <w:noWrap/>
            <w:vAlign w:val="center"/>
            <w:hideMark/>
          </w:tcPr>
          <w:p w14:paraId="7E854C8B" w14:textId="77777777" w:rsidR="00C84551" w:rsidRPr="00DD3D60" w:rsidRDefault="00C84551" w:rsidP="00C84551">
            <w:pPr>
              <w:spacing w:line="240" w:lineRule="auto"/>
              <w:jc w:val="center"/>
              <w:rPr>
                <w:ins w:id="1564" w:author="Edward Rogers" w:date="2021-03-15T10:24:00Z"/>
                <w:rFonts w:ascii="Arial Narrow" w:eastAsia="Times New Roman" w:hAnsi="Arial Narrow" w:cs="Calibri"/>
                <w:color w:val="000000"/>
                <w:szCs w:val="18"/>
                <w:lang w:eastAsia="en-GB"/>
                <w:rPrChange w:id="1565" w:author="ernst bolt" w:date="2021-04-10T17:04:00Z">
                  <w:rPr>
                    <w:ins w:id="1566" w:author="Edward Rogers" w:date="2021-03-15T10:24:00Z"/>
                    <w:rFonts w:ascii="Calibri" w:eastAsia="Times New Roman" w:hAnsi="Calibri" w:cs="Calibri"/>
                    <w:color w:val="000000"/>
                    <w:szCs w:val="18"/>
                    <w:lang w:eastAsia="en-GB"/>
                  </w:rPr>
                </w:rPrChange>
              </w:rPr>
            </w:pPr>
            <w:ins w:id="1567" w:author="Edward Rogers" w:date="2021-03-15T10:24:00Z">
              <w:r w:rsidRPr="00DD3D60">
                <w:rPr>
                  <w:rFonts w:ascii="Arial Narrow" w:eastAsia="Times New Roman" w:hAnsi="Arial Narrow" w:cs="Calibri"/>
                  <w:szCs w:val="18"/>
                  <w:lang w:eastAsia="en-GB"/>
                  <w:rPrChange w:id="1568" w:author="ernst bolt" w:date="2021-04-10T17:04:00Z">
                    <w:rPr>
                      <w:rFonts w:ascii="Calibri" w:eastAsia="Times New Roman" w:hAnsi="Calibri" w:cs="Calibri"/>
                      <w:szCs w:val="18"/>
                      <w:lang w:eastAsia="en-GB"/>
                    </w:rPr>
                  </w:rPrChange>
                </w:rPr>
                <w:t>Very Frequent = 5</w:t>
              </w:r>
            </w:ins>
          </w:p>
        </w:tc>
        <w:tc>
          <w:tcPr>
            <w:tcW w:w="4260" w:type="dxa"/>
            <w:gridSpan w:val="3"/>
            <w:tcBorders>
              <w:top w:val="single" w:sz="4" w:space="0" w:color="auto"/>
              <w:left w:val="nil"/>
              <w:bottom w:val="single" w:sz="4" w:space="0" w:color="auto"/>
              <w:right w:val="single" w:sz="4" w:space="0" w:color="auto"/>
            </w:tcBorders>
            <w:shd w:val="clear" w:color="000000" w:fill="FF0000"/>
            <w:vAlign w:val="center"/>
            <w:hideMark/>
          </w:tcPr>
          <w:p w14:paraId="5AD67B0A" w14:textId="77777777" w:rsidR="00C84551" w:rsidRPr="00DD3D60" w:rsidRDefault="00C84551" w:rsidP="00C84551">
            <w:pPr>
              <w:spacing w:line="240" w:lineRule="auto"/>
              <w:jc w:val="center"/>
              <w:rPr>
                <w:ins w:id="1569" w:author="Edward Rogers" w:date="2021-03-15T10:24:00Z"/>
                <w:rFonts w:ascii="Arial Narrow" w:eastAsia="Times New Roman" w:hAnsi="Arial Narrow" w:cs="Calibri"/>
                <w:color w:val="000000"/>
                <w:szCs w:val="18"/>
                <w:lang w:eastAsia="en-GB"/>
                <w:rPrChange w:id="1570" w:author="ernst bolt" w:date="2021-04-10T17:04:00Z">
                  <w:rPr>
                    <w:ins w:id="1571" w:author="Edward Rogers" w:date="2021-03-15T10:24:00Z"/>
                    <w:rFonts w:ascii="Calibri" w:eastAsia="Times New Roman" w:hAnsi="Calibri" w:cs="Calibri"/>
                    <w:color w:val="000000"/>
                    <w:szCs w:val="18"/>
                    <w:lang w:eastAsia="en-GB"/>
                  </w:rPr>
                </w:rPrChange>
              </w:rPr>
            </w:pPr>
            <w:ins w:id="1572" w:author="Edward Rogers" w:date="2021-03-15T10:24:00Z">
              <w:r w:rsidRPr="00DD3D60">
                <w:rPr>
                  <w:rFonts w:ascii="Arial Narrow" w:eastAsia="Times New Roman" w:hAnsi="Arial Narrow" w:cs="Calibri"/>
                  <w:szCs w:val="18"/>
                  <w:lang w:eastAsia="en-GB"/>
                  <w:rPrChange w:id="1573" w:author="ernst bolt" w:date="2021-04-10T17:04:00Z">
                    <w:rPr>
                      <w:rFonts w:ascii="Calibri" w:eastAsia="Times New Roman" w:hAnsi="Calibri" w:cs="Calibri"/>
                      <w:szCs w:val="18"/>
                      <w:lang w:eastAsia="en-GB"/>
                    </w:rPr>
                  </w:rPrChange>
                </w:rPr>
                <w:t>Catastrophic = 5</w:t>
              </w:r>
            </w:ins>
          </w:p>
        </w:tc>
      </w:tr>
    </w:tbl>
    <w:p w14:paraId="67063D34" w14:textId="77777777" w:rsidR="000D6D99" w:rsidRPr="00DD3D60" w:rsidRDefault="000D6D99">
      <w:pPr>
        <w:rPr>
          <w:ins w:id="1574" w:author="Edward Rogers" w:date="2021-03-15T10:14:00Z"/>
        </w:rPr>
        <w:pPrChange w:id="1575" w:author="Edward Rogers" w:date="2021-03-15T10:28:00Z">
          <w:pPr>
            <w:numPr>
              <w:numId w:val="83"/>
            </w:numPr>
            <w:spacing w:after="120"/>
            <w:ind w:left="720" w:hanging="360"/>
          </w:pPr>
        </w:pPrChange>
      </w:pPr>
    </w:p>
    <w:p w14:paraId="60E45D5E" w14:textId="457C16E3" w:rsidR="00B877EB" w:rsidRPr="00DD3D60" w:rsidRDefault="00B877EB" w:rsidP="00B877EB">
      <w:pPr>
        <w:numPr>
          <w:ilvl w:val="0"/>
          <w:numId w:val="83"/>
        </w:numPr>
        <w:spacing w:after="120"/>
        <w:rPr>
          <w:ins w:id="1576" w:author="Edward Rogers" w:date="2021-03-15T10:14:00Z"/>
          <w:rFonts w:ascii="Calibri" w:eastAsia="Calibri" w:hAnsi="Calibri" w:cs="Times New Roman"/>
          <w:sz w:val="22"/>
        </w:rPr>
      </w:pPr>
      <w:ins w:id="1577" w:author="Edward Rogers" w:date="2021-03-11T12:40:00Z">
        <w:r w:rsidRPr="00DD3D60">
          <w:rPr>
            <w:rFonts w:ascii="Calibri" w:eastAsia="Calibri" w:hAnsi="Calibri" w:cs="Times New Roman"/>
            <w:b/>
            <w:bCs/>
            <w:sz w:val="22"/>
            <w:rPrChange w:id="1578" w:author="ernst bolt" w:date="2021-04-10T17:04:00Z">
              <w:rPr>
                <w:rFonts w:ascii="Calibri" w:eastAsia="Calibri" w:hAnsi="Calibri" w:cs="Times New Roman"/>
                <w:sz w:val="22"/>
              </w:rPr>
            </w:rPrChange>
          </w:rPr>
          <w:t>Step 3:</w:t>
        </w:r>
        <w:r w:rsidRPr="00DD3D60">
          <w:rPr>
            <w:rFonts w:ascii="Calibri" w:eastAsia="Calibri" w:hAnsi="Calibri" w:cs="Times New Roman"/>
            <w:sz w:val="22"/>
          </w:rPr>
          <w:t xml:space="preserve"> Determine</w:t>
        </w:r>
      </w:ins>
      <w:ins w:id="1579" w:author="Edward Rogers" w:date="2021-03-15T10:24:00Z">
        <w:r w:rsidR="004A14AE" w:rsidRPr="00DD3D60">
          <w:rPr>
            <w:rFonts w:ascii="Calibri" w:eastAsia="Calibri" w:hAnsi="Calibri" w:cs="Times New Roman"/>
            <w:sz w:val="22"/>
          </w:rPr>
          <w:t xml:space="preserve"> the</w:t>
        </w:r>
      </w:ins>
      <w:ins w:id="1580" w:author="Edward Rogers" w:date="2021-03-11T12:40:00Z">
        <w:r w:rsidRPr="00DD3D60">
          <w:rPr>
            <w:rFonts w:ascii="Calibri" w:eastAsia="Calibri" w:hAnsi="Calibri" w:cs="Times New Roman"/>
            <w:sz w:val="22"/>
          </w:rPr>
          <w:t xml:space="preserve"> need for risk mitigation measures based on the </w:t>
        </w:r>
      </w:ins>
      <w:ins w:id="1581" w:author="Edward Rogers" w:date="2021-03-15T10:25:00Z">
        <w:r w:rsidR="004A14AE" w:rsidRPr="00DD3D60">
          <w:rPr>
            <w:rFonts w:ascii="Calibri" w:eastAsia="Calibri" w:hAnsi="Calibri" w:cs="Times New Roman"/>
            <w:sz w:val="22"/>
          </w:rPr>
          <w:t>OPRA A</w:t>
        </w:r>
      </w:ins>
      <w:ins w:id="1582" w:author="Edward Rogers" w:date="2021-03-11T12:40:00Z">
        <w:r w:rsidRPr="00DD3D60">
          <w:rPr>
            <w:rFonts w:ascii="Calibri" w:eastAsia="Calibri" w:hAnsi="Calibri" w:cs="Times New Roman"/>
            <w:sz w:val="22"/>
          </w:rPr>
          <w:t xml:space="preserve">ction </w:t>
        </w:r>
      </w:ins>
      <w:ins w:id="1583" w:author="Edward Rogers" w:date="2021-03-15T10:25:00Z">
        <w:r w:rsidR="004A14AE" w:rsidRPr="00DD3D60">
          <w:rPr>
            <w:rFonts w:ascii="Calibri" w:eastAsia="Calibri" w:hAnsi="Calibri" w:cs="Times New Roman"/>
            <w:sz w:val="22"/>
          </w:rPr>
          <w:t>T</w:t>
        </w:r>
      </w:ins>
      <w:ins w:id="1584" w:author="Edward Rogers" w:date="2021-03-11T12:40:00Z">
        <w:r w:rsidRPr="00DD3D60">
          <w:rPr>
            <w:rFonts w:ascii="Calibri" w:eastAsia="Calibri" w:hAnsi="Calibri" w:cs="Times New Roman"/>
            <w:sz w:val="22"/>
          </w:rPr>
          <w:t>able as identified below.  If risk mitigation measures are necessary</w:t>
        </w:r>
      </w:ins>
      <w:ins w:id="1585" w:author="Edward Rogers" w:date="2021-03-15T10:25:00Z">
        <w:r w:rsidR="004A14AE" w:rsidRPr="00DD3D60">
          <w:rPr>
            <w:rFonts w:ascii="Calibri" w:eastAsia="Calibri" w:hAnsi="Calibri" w:cs="Times New Roman"/>
            <w:sz w:val="22"/>
          </w:rPr>
          <w:t xml:space="preserve"> then apply to hazard and </w:t>
        </w:r>
      </w:ins>
      <w:ins w:id="1586" w:author="Edward Rogers" w:date="2021-03-11T12:40:00Z">
        <w:r w:rsidRPr="00DD3D60">
          <w:rPr>
            <w:rFonts w:ascii="Calibri" w:eastAsia="Calibri" w:hAnsi="Calibri" w:cs="Times New Roman"/>
            <w:sz w:val="22"/>
          </w:rPr>
          <w:t>re-assess the risk score with it in place.</w:t>
        </w:r>
      </w:ins>
    </w:p>
    <w:p w14:paraId="5758D34A" w14:textId="77777777" w:rsidR="000D6D99" w:rsidRPr="00DD3D60" w:rsidRDefault="000D6D99">
      <w:pPr>
        <w:rPr>
          <w:ins w:id="1587" w:author="Edward Rogers" w:date="2021-03-11T12:51:00Z"/>
        </w:rPr>
        <w:pPrChange w:id="1588" w:author="Edward Rogers" w:date="2021-03-15T10:27:00Z">
          <w:pPr>
            <w:numPr>
              <w:numId w:val="83"/>
            </w:numPr>
            <w:spacing w:after="120"/>
            <w:ind w:left="720" w:hanging="360"/>
          </w:pPr>
        </w:pPrChange>
      </w:pPr>
    </w:p>
    <w:p w14:paraId="6858A58F" w14:textId="0D995649" w:rsidR="00A70761" w:rsidRPr="00DD3D60" w:rsidRDefault="00A70761">
      <w:pPr>
        <w:pStyle w:val="Tablecaption"/>
        <w:rPr>
          <w:ins w:id="1589" w:author="Edward Rogers" w:date="2021-03-11T12:40:00Z"/>
        </w:rPr>
        <w:pPrChange w:id="1590" w:author="Edward Rogers" w:date="2021-03-11T12:51:00Z">
          <w:pPr>
            <w:numPr>
              <w:numId w:val="83"/>
            </w:numPr>
            <w:spacing w:after="120"/>
            <w:ind w:left="720" w:hanging="360"/>
          </w:pPr>
        </w:pPrChange>
      </w:pPr>
      <w:ins w:id="1591" w:author="Edward Rogers" w:date="2021-03-11T12:51:00Z">
        <w:r w:rsidRPr="00DD3D60">
          <w:t>OPRA Action Table</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1794"/>
        <w:gridCol w:w="1240"/>
        <w:gridCol w:w="6337"/>
      </w:tblGrid>
      <w:tr w:rsidR="00B877EB" w:rsidRPr="00DD3D60" w14:paraId="3BB21B15" w14:textId="77777777" w:rsidTr="00B877EB">
        <w:trPr>
          <w:cantSplit/>
          <w:trHeight w:val="340"/>
          <w:ins w:id="1592" w:author="Edward Rogers" w:date="2021-03-11T12:40:00Z"/>
        </w:trPr>
        <w:tc>
          <w:tcPr>
            <w:tcW w:w="404" w:type="pct"/>
            <w:vMerge w:val="restart"/>
            <w:tcBorders>
              <w:top w:val="single" w:sz="4" w:space="0" w:color="auto"/>
              <w:left w:val="single" w:sz="4" w:space="0" w:color="auto"/>
              <w:bottom w:val="single" w:sz="4" w:space="0" w:color="auto"/>
              <w:right w:val="single" w:sz="4" w:space="0" w:color="auto"/>
            </w:tcBorders>
            <w:shd w:val="clear" w:color="auto" w:fill="0070C0"/>
            <w:textDirection w:val="btLr"/>
          </w:tcPr>
          <w:p w14:paraId="33DEBE3C" w14:textId="77777777" w:rsidR="00B877EB" w:rsidRPr="00DD3D60" w:rsidRDefault="00B877EB" w:rsidP="00B877EB">
            <w:pPr>
              <w:spacing w:line="240" w:lineRule="auto"/>
              <w:ind w:left="113" w:right="113"/>
              <w:jc w:val="center"/>
              <w:rPr>
                <w:ins w:id="1593" w:author="Edward Rogers" w:date="2021-03-11T12:40:00Z"/>
                <w:rFonts w:ascii="Arial Narrow" w:eastAsia="Calibri" w:hAnsi="Arial Narrow" w:cs="Arial"/>
                <w:b/>
                <w:bCs/>
                <w:szCs w:val="18"/>
              </w:rPr>
            </w:pPr>
            <w:ins w:id="1594" w:author="Edward Rogers" w:date="2021-03-11T12:40:00Z">
              <w:r w:rsidRPr="00DD3D60">
                <w:rPr>
                  <w:rFonts w:ascii="Arial Narrow" w:eastAsia="Calibri" w:hAnsi="Arial Narrow" w:cs="Arial"/>
                  <w:b/>
                  <w:bCs/>
                  <w:color w:val="FFFFFF"/>
                  <w:szCs w:val="18"/>
                </w:rPr>
                <w:t>Action Tables</w:t>
              </w:r>
            </w:ins>
          </w:p>
        </w:tc>
        <w:tc>
          <w:tcPr>
            <w:tcW w:w="880" w:type="pct"/>
            <w:tcBorders>
              <w:top w:val="single" w:sz="4" w:space="0" w:color="auto"/>
              <w:left w:val="single" w:sz="4" w:space="0" w:color="auto"/>
              <w:bottom w:val="single" w:sz="4" w:space="0" w:color="auto"/>
              <w:right w:val="single" w:sz="4" w:space="0" w:color="auto"/>
            </w:tcBorders>
            <w:shd w:val="clear" w:color="auto" w:fill="0070C0"/>
            <w:noWrap/>
            <w:vAlign w:val="center"/>
          </w:tcPr>
          <w:p w14:paraId="0334CA89" w14:textId="77777777" w:rsidR="00B877EB" w:rsidRPr="00DD3D60" w:rsidRDefault="00B877EB" w:rsidP="00B877EB">
            <w:pPr>
              <w:spacing w:line="240" w:lineRule="auto"/>
              <w:rPr>
                <w:ins w:id="1595" w:author="Edward Rogers" w:date="2021-03-11T12:40:00Z"/>
                <w:rFonts w:ascii="Arial Narrow" w:eastAsia="Times New Roman" w:hAnsi="Arial Narrow" w:cs="Arial"/>
                <w:b/>
                <w:bCs/>
                <w:color w:val="FFFFFF"/>
                <w:szCs w:val="18"/>
              </w:rPr>
            </w:pPr>
            <w:ins w:id="1596" w:author="Edward Rogers" w:date="2021-03-11T12:40:00Z">
              <w:r w:rsidRPr="00DD3D60">
                <w:rPr>
                  <w:rFonts w:ascii="Arial Narrow" w:eastAsia="Calibri" w:hAnsi="Arial Narrow" w:cs="Arial"/>
                  <w:b/>
                  <w:bCs/>
                  <w:color w:val="FFFFFF"/>
                  <w:szCs w:val="18"/>
                </w:rPr>
                <w:t>Risk Value</w:t>
              </w:r>
            </w:ins>
          </w:p>
        </w:tc>
        <w:tc>
          <w:tcPr>
            <w:tcW w:w="608" w:type="pct"/>
            <w:tcBorders>
              <w:top w:val="single" w:sz="4" w:space="0" w:color="auto"/>
              <w:left w:val="single" w:sz="4" w:space="0" w:color="auto"/>
              <w:bottom w:val="single" w:sz="4" w:space="0" w:color="auto"/>
              <w:right w:val="single" w:sz="4" w:space="0" w:color="auto"/>
            </w:tcBorders>
            <w:shd w:val="clear" w:color="auto" w:fill="0070C0"/>
            <w:noWrap/>
            <w:vAlign w:val="center"/>
          </w:tcPr>
          <w:p w14:paraId="1B4A88DE" w14:textId="77777777" w:rsidR="00B877EB" w:rsidRPr="00DD3D60" w:rsidRDefault="00B877EB" w:rsidP="00B877EB">
            <w:pPr>
              <w:spacing w:line="240" w:lineRule="auto"/>
              <w:rPr>
                <w:ins w:id="1597" w:author="Edward Rogers" w:date="2021-03-11T12:40:00Z"/>
                <w:rFonts w:ascii="Arial Narrow" w:eastAsia="Times New Roman" w:hAnsi="Arial Narrow" w:cs="Arial"/>
                <w:b/>
                <w:bCs/>
                <w:color w:val="FFFFFF"/>
                <w:szCs w:val="18"/>
              </w:rPr>
            </w:pPr>
            <w:ins w:id="1598" w:author="Edward Rogers" w:date="2021-03-11T12:40:00Z">
              <w:r w:rsidRPr="00DD3D60">
                <w:rPr>
                  <w:rFonts w:ascii="Arial Narrow" w:eastAsia="Calibri" w:hAnsi="Arial Narrow" w:cs="Arial"/>
                  <w:b/>
                  <w:bCs/>
                  <w:color w:val="FFFFFF"/>
                  <w:szCs w:val="18"/>
                </w:rPr>
                <w:t>Risk.</w:t>
              </w:r>
            </w:ins>
          </w:p>
        </w:tc>
        <w:tc>
          <w:tcPr>
            <w:tcW w:w="310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5716EBE" w14:textId="77777777" w:rsidR="00B877EB" w:rsidRPr="00DD3D60" w:rsidRDefault="00B877EB" w:rsidP="00B877EB">
            <w:pPr>
              <w:spacing w:line="240" w:lineRule="auto"/>
              <w:rPr>
                <w:ins w:id="1599" w:author="Edward Rogers" w:date="2021-03-11T12:40:00Z"/>
                <w:rFonts w:ascii="Arial Narrow" w:eastAsia="Times New Roman" w:hAnsi="Arial Narrow" w:cs="Arial"/>
                <w:b/>
                <w:bCs/>
                <w:color w:val="FFFFFF"/>
                <w:szCs w:val="18"/>
              </w:rPr>
            </w:pPr>
            <w:ins w:id="1600" w:author="Edward Rogers" w:date="2021-03-11T12:40:00Z">
              <w:r w:rsidRPr="00DD3D60">
                <w:rPr>
                  <w:rFonts w:ascii="Arial Narrow" w:eastAsia="Calibri" w:hAnsi="Arial Narrow" w:cs="Arial"/>
                  <w:b/>
                  <w:bCs/>
                  <w:color w:val="FFFFFF"/>
                  <w:szCs w:val="18"/>
                </w:rPr>
                <w:t>Risk Score Actions Required</w:t>
              </w:r>
            </w:ins>
          </w:p>
        </w:tc>
      </w:tr>
      <w:tr w:rsidR="00B877EB" w:rsidRPr="00DD3D60" w14:paraId="661005C4" w14:textId="77777777" w:rsidTr="00B877EB">
        <w:trPr>
          <w:cantSplit/>
          <w:trHeight w:val="340"/>
          <w:ins w:id="1601" w:author="Edward Rogers" w:date="2021-03-11T12:40:00Z"/>
        </w:trPr>
        <w:tc>
          <w:tcPr>
            <w:tcW w:w="404" w:type="pct"/>
            <w:vMerge/>
            <w:shd w:val="clear" w:color="auto" w:fill="0070C0"/>
            <w:textDirection w:val="btLr"/>
          </w:tcPr>
          <w:p w14:paraId="3AC5C6FA" w14:textId="77777777" w:rsidR="00B877EB" w:rsidRPr="00DD3D60" w:rsidRDefault="00B877EB" w:rsidP="00B877EB">
            <w:pPr>
              <w:spacing w:line="240" w:lineRule="auto"/>
              <w:ind w:left="113" w:right="113"/>
              <w:jc w:val="center"/>
              <w:rPr>
                <w:ins w:id="1602" w:author="Edward Rogers" w:date="2021-03-11T12:40:00Z"/>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06F3033" w14:textId="77777777" w:rsidR="00B877EB" w:rsidRPr="00DD3D60" w:rsidRDefault="00B877EB" w:rsidP="00B877EB">
            <w:pPr>
              <w:spacing w:line="240" w:lineRule="auto"/>
              <w:jc w:val="center"/>
              <w:rPr>
                <w:ins w:id="1603" w:author="Edward Rogers" w:date="2021-03-11T12:40:00Z"/>
                <w:rFonts w:ascii="Arial Narrow" w:eastAsia="Times New Roman" w:hAnsi="Arial Narrow" w:cs="Arial"/>
                <w:szCs w:val="18"/>
              </w:rPr>
            </w:pPr>
            <w:ins w:id="1604" w:author="Edward Rogers" w:date="2021-03-11T12:40:00Z">
              <w:r w:rsidRPr="00DD3D60">
                <w:rPr>
                  <w:rFonts w:ascii="Arial Narrow" w:eastAsia="Calibri" w:hAnsi="Arial Narrow" w:cs="Arial"/>
                  <w:szCs w:val="18"/>
                </w:rPr>
                <w:t>01 to 04</w:t>
              </w:r>
            </w:ins>
          </w:p>
        </w:tc>
        <w:tc>
          <w:tcPr>
            <w:tcW w:w="608" w:type="pct"/>
            <w:tcBorders>
              <w:top w:val="single" w:sz="4" w:space="0" w:color="auto"/>
              <w:left w:val="single" w:sz="4" w:space="0" w:color="auto"/>
              <w:bottom w:val="single" w:sz="4" w:space="0" w:color="auto"/>
              <w:right w:val="single" w:sz="4" w:space="0" w:color="auto"/>
            </w:tcBorders>
            <w:shd w:val="clear" w:color="auto" w:fill="92D050"/>
            <w:noWrap/>
            <w:vAlign w:val="center"/>
          </w:tcPr>
          <w:p w14:paraId="5498E406" w14:textId="77777777" w:rsidR="00B877EB" w:rsidRPr="00DD3D60" w:rsidRDefault="00B877EB" w:rsidP="00B877EB">
            <w:pPr>
              <w:spacing w:line="240" w:lineRule="auto"/>
              <w:rPr>
                <w:ins w:id="1605" w:author="Edward Rogers" w:date="2021-03-11T12:40:00Z"/>
                <w:rFonts w:ascii="Arial Narrow" w:eastAsia="Times New Roman" w:hAnsi="Arial Narrow" w:cs="Arial"/>
                <w:szCs w:val="18"/>
              </w:rPr>
            </w:pPr>
            <w:ins w:id="1606" w:author="Edward Rogers" w:date="2021-03-11T12:40:00Z">
              <w:r w:rsidRPr="00DD3D60">
                <w:rPr>
                  <w:rFonts w:ascii="Arial Narrow" w:eastAsia="Calibri" w:hAnsi="Arial Narrow" w:cs="Arial"/>
                  <w:szCs w:val="18"/>
                </w:rPr>
                <w:t>Green</w:t>
              </w:r>
            </w:ins>
          </w:p>
        </w:tc>
        <w:tc>
          <w:tcPr>
            <w:tcW w:w="31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70AFAC" w14:textId="77777777" w:rsidR="00B877EB" w:rsidRPr="00DD3D60" w:rsidRDefault="00B877EB" w:rsidP="00B877EB">
            <w:pPr>
              <w:spacing w:line="240" w:lineRule="auto"/>
              <w:rPr>
                <w:ins w:id="1607" w:author="Edward Rogers" w:date="2021-03-11T12:40:00Z"/>
                <w:rFonts w:ascii="Arial Narrow" w:eastAsia="Times New Roman" w:hAnsi="Arial Narrow" w:cs="Arial"/>
                <w:szCs w:val="18"/>
              </w:rPr>
            </w:pPr>
            <w:ins w:id="1608" w:author="Edward Rogers" w:date="2021-03-11T12:40:00Z">
              <w:r w:rsidRPr="00DD3D60">
                <w:rPr>
                  <w:rFonts w:ascii="Arial Narrow" w:eastAsia="Calibri" w:hAnsi="Arial Narrow" w:cs="Arial"/>
                  <w:szCs w:val="18"/>
                </w:rPr>
                <w:t xml:space="preserve">Low Risk: Hazard acceptable / No mitigation </w:t>
              </w:r>
            </w:ins>
          </w:p>
        </w:tc>
      </w:tr>
      <w:tr w:rsidR="00B877EB" w:rsidRPr="00DD3D60" w14:paraId="429785BB" w14:textId="77777777" w:rsidTr="00B877EB">
        <w:trPr>
          <w:cantSplit/>
          <w:trHeight w:val="340"/>
          <w:ins w:id="1609" w:author="Edward Rogers" w:date="2021-03-11T12:40:00Z"/>
        </w:trPr>
        <w:tc>
          <w:tcPr>
            <w:tcW w:w="404" w:type="pct"/>
            <w:vMerge/>
            <w:shd w:val="clear" w:color="auto" w:fill="0070C0"/>
          </w:tcPr>
          <w:p w14:paraId="0FBA1775" w14:textId="77777777" w:rsidR="00B877EB" w:rsidRPr="00DD3D60" w:rsidRDefault="00B877EB" w:rsidP="00B877EB">
            <w:pPr>
              <w:spacing w:line="240" w:lineRule="auto"/>
              <w:jc w:val="center"/>
              <w:rPr>
                <w:ins w:id="1610" w:author="Edward Rogers" w:date="2021-03-11T12:40:00Z"/>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122A284" w14:textId="77777777" w:rsidR="00B877EB" w:rsidRPr="00DD3D60" w:rsidRDefault="00B877EB" w:rsidP="00B877EB">
            <w:pPr>
              <w:spacing w:line="240" w:lineRule="auto"/>
              <w:jc w:val="center"/>
              <w:rPr>
                <w:ins w:id="1611" w:author="Edward Rogers" w:date="2021-03-11T12:40:00Z"/>
                <w:rFonts w:ascii="Arial Narrow" w:eastAsia="Times New Roman" w:hAnsi="Arial Narrow" w:cs="Arial"/>
                <w:szCs w:val="18"/>
              </w:rPr>
            </w:pPr>
            <w:ins w:id="1612" w:author="Edward Rogers" w:date="2021-03-11T12:40:00Z">
              <w:r w:rsidRPr="00DD3D60">
                <w:rPr>
                  <w:rFonts w:ascii="Arial Narrow" w:eastAsia="Calibri" w:hAnsi="Arial Narrow" w:cs="Arial"/>
                  <w:szCs w:val="18"/>
                </w:rPr>
                <w:t>05 to 08</w:t>
              </w:r>
            </w:ins>
          </w:p>
        </w:tc>
        <w:tc>
          <w:tcPr>
            <w:tcW w:w="608" w:type="pct"/>
            <w:tcBorders>
              <w:top w:val="single" w:sz="4" w:space="0" w:color="auto"/>
              <w:left w:val="single" w:sz="4" w:space="0" w:color="auto"/>
              <w:bottom w:val="single" w:sz="4" w:space="0" w:color="auto"/>
              <w:right w:val="single" w:sz="4" w:space="0" w:color="auto"/>
            </w:tcBorders>
            <w:shd w:val="clear" w:color="auto" w:fill="FFFF00"/>
            <w:noWrap/>
            <w:vAlign w:val="center"/>
          </w:tcPr>
          <w:p w14:paraId="58C198F0" w14:textId="77777777" w:rsidR="00B877EB" w:rsidRPr="00DD3D60" w:rsidRDefault="00B877EB" w:rsidP="00B877EB">
            <w:pPr>
              <w:spacing w:line="240" w:lineRule="auto"/>
              <w:rPr>
                <w:ins w:id="1613" w:author="Edward Rogers" w:date="2021-03-11T12:40:00Z"/>
                <w:rFonts w:ascii="Arial Narrow" w:eastAsia="Times New Roman" w:hAnsi="Arial Narrow" w:cs="Arial"/>
                <w:szCs w:val="18"/>
              </w:rPr>
            </w:pPr>
            <w:ins w:id="1614" w:author="Edward Rogers" w:date="2021-03-11T12:40:00Z">
              <w:r w:rsidRPr="00DD3D60">
                <w:rPr>
                  <w:rFonts w:ascii="Arial Narrow" w:eastAsia="Calibri" w:hAnsi="Arial Narrow" w:cs="Arial"/>
                  <w:szCs w:val="18"/>
                </w:rPr>
                <w:t>Yellow</w:t>
              </w:r>
            </w:ins>
          </w:p>
        </w:tc>
        <w:tc>
          <w:tcPr>
            <w:tcW w:w="31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151A1D" w14:textId="77777777" w:rsidR="00B877EB" w:rsidRPr="00DD3D60" w:rsidRDefault="00B877EB" w:rsidP="00B877EB">
            <w:pPr>
              <w:spacing w:line="240" w:lineRule="auto"/>
              <w:rPr>
                <w:ins w:id="1615" w:author="Edward Rogers" w:date="2021-03-11T12:40:00Z"/>
                <w:rFonts w:ascii="Arial Narrow" w:eastAsia="Times New Roman" w:hAnsi="Arial Narrow" w:cs="Arial"/>
                <w:szCs w:val="18"/>
              </w:rPr>
            </w:pPr>
            <w:ins w:id="1616" w:author="Edward Rogers" w:date="2021-03-11T12:40:00Z">
              <w:r w:rsidRPr="00DD3D60">
                <w:rPr>
                  <w:rFonts w:ascii="Arial Narrow" w:eastAsia="Calibri" w:hAnsi="Arial Narrow" w:cs="Arial"/>
                  <w:szCs w:val="18"/>
                </w:rPr>
                <w:t>Moderate risk: Reduce to ALARP with mitigation</w:t>
              </w:r>
            </w:ins>
          </w:p>
        </w:tc>
      </w:tr>
      <w:tr w:rsidR="00B877EB" w:rsidRPr="00DD3D60" w14:paraId="4E54BD25" w14:textId="77777777" w:rsidTr="00B877EB">
        <w:trPr>
          <w:cantSplit/>
          <w:trHeight w:val="340"/>
          <w:ins w:id="1617" w:author="Edward Rogers" w:date="2021-03-11T12:40:00Z"/>
        </w:trPr>
        <w:tc>
          <w:tcPr>
            <w:tcW w:w="404" w:type="pct"/>
            <w:vMerge/>
            <w:shd w:val="clear" w:color="auto" w:fill="0070C0"/>
          </w:tcPr>
          <w:p w14:paraId="49F21D71" w14:textId="77777777" w:rsidR="00B877EB" w:rsidRPr="00DD3D60" w:rsidRDefault="00B877EB" w:rsidP="00B877EB">
            <w:pPr>
              <w:spacing w:line="240" w:lineRule="auto"/>
              <w:jc w:val="center"/>
              <w:rPr>
                <w:ins w:id="1618" w:author="Edward Rogers" w:date="2021-03-11T12:40:00Z"/>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8604EF7" w14:textId="77777777" w:rsidR="00B877EB" w:rsidRPr="00DD3D60" w:rsidRDefault="00B877EB" w:rsidP="00B877EB">
            <w:pPr>
              <w:spacing w:line="240" w:lineRule="auto"/>
              <w:jc w:val="center"/>
              <w:rPr>
                <w:ins w:id="1619" w:author="Edward Rogers" w:date="2021-03-11T12:40:00Z"/>
                <w:rFonts w:ascii="Arial Narrow" w:eastAsia="Times New Roman" w:hAnsi="Arial Narrow" w:cs="Arial"/>
                <w:szCs w:val="18"/>
              </w:rPr>
            </w:pPr>
            <w:ins w:id="1620" w:author="Edward Rogers" w:date="2021-03-11T12:40:00Z">
              <w:r w:rsidRPr="00DD3D60">
                <w:rPr>
                  <w:rFonts w:ascii="Arial Narrow" w:eastAsia="Calibri" w:hAnsi="Arial Narrow" w:cs="Arial"/>
                  <w:szCs w:val="18"/>
                </w:rPr>
                <w:t>09 to 12</w:t>
              </w:r>
            </w:ins>
          </w:p>
        </w:tc>
        <w:tc>
          <w:tcPr>
            <w:tcW w:w="608"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51C24E8B" w14:textId="77777777" w:rsidR="00B877EB" w:rsidRPr="00DD3D60" w:rsidRDefault="00B877EB" w:rsidP="00B877EB">
            <w:pPr>
              <w:spacing w:line="240" w:lineRule="auto"/>
              <w:rPr>
                <w:ins w:id="1621" w:author="Edward Rogers" w:date="2021-03-11T12:40:00Z"/>
                <w:rFonts w:ascii="Arial Narrow" w:eastAsia="Times New Roman" w:hAnsi="Arial Narrow" w:cs="Arial"/>
                <w:szCs w:val="18"/>
              </w:rPr>
            </w:pPr>
            <w:ins w:id="1622" w:author="Edward Rogers" w:date="2021-03-11T12:40:00Z">
              <w:r w:rsidRPr="00DD3D60">
                <w:rPr>
                  <w:rFonts w:ascii="Arial Narrow" w:eastAsia="Calibri" w:hAnsi="Arial Narrow" w:cs="Arial"/>
                  <w:szCs w:val="18"/>
                </w:rPr>
                <w:t>Amber</w:t>
              </w:r>
            </w:ins>
          </w:p>
        </w:tc>
        <w:tc>
          <w:tcPr>
            <w:tcW w:w="31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4C0B28" w14:textId="77777777" w:rsidR="00B877EB" w:rsidRPr="00DD3D60" w:rsidRDefault="00B877EB" w:rsidP="00B877EB">
            <w:pPr>
              <w:spacing w:line="240" w:lineRule="auto"/>
              <w:rPr>
                <w:ins w:id="1623" w:author="Edward Rogers" w:date="2021-03-11T12:40:00Z"/>
                <w:rFonts w:ascii="Arial Narrow" w:eastAsia="Times New Roman" w:hAnsi="Arial Narrow" w:cs="Arial"/>
                <w:szCs w:val="18"/>
              </w:rPr>
            </w:pPr>
            <w:ins w:id="1624" w:author="Edward Rogers" w:date="2021-03-11T12:40:00Z">
              <w:r w:rsidRPr="00DD3D60">
                <w:rPr>
                  <w:rFonts w:ascii="Arial Narrow" w:eastAsia="Calibri" w:hAnsi="Arial Narrow" w:cs="Arial"/>
                  <w:szCs w:val="18"/>
                </w:rPr>
                <w:t>High Risk: Significant mitigation needed / stop activity</w:t>
              </w:r>
            </w:ins>
          </w:p>
        </w:tc>
      </w:tr>
      <w:tr w:rsidR="00B877EB" w:rsidRPr="00DD3D60" w14:paraId="35D3A2B3" w14:textId="77777777" w:rsidTr="00B877EB">
        <w:trPr>
          <w:cantSplit/>
          <w:trHeight w:val="340"/>
          <w:ins w:id="1625" w:author="Edward Rogers" w:date="2021-03-11T12:40:00Z"/>
        </w:trPr>
        <w:tc>
          <w:tcPr>
            <w:tcW w:w="404" w:type="pct"/>
            <w:vMerge/>
            <w:shd w:val="clear" w:color="auto" w:fill="0070C0"/>
          </w:tcPr>
          <w:p w14:paraId="23E91673" w14:textId="77777777" w:rsidR="00B877EB" w:rsidRPr="00DD3D60" w:rsidRDefault="00B877EB" w:rsidP="00B877EB">
            <w:pPr>
              <w:spacing w:line="240" w:lineRule="auto"/>
              <w:jc w:val="center"/>
              <w:rPr>
                <w:ins w:id="1626" w:author="Edward Rogers" w:date="2021-03-11T12:40:00Z"/>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0F03BB" w14:textId="77777777" w:rsidR="00B877EB" w:rsidRPr="00DD3D60" w:rsidRDefault="00B877EB" w:rsidP="00B877EB">
            <w:pPr>
              <w:spacing w:line="240" w:lineRule="auto"/>
              <w:jc w:val="center"/>
              <w:rPr>
                <w:ins w:id="1627" w:author="Edward Rogers" w:date="2021-03-11T12:40:00Z"/>
                <w:rFonts w:ascii="Arial Narrow" w:eastAsia="Times New Roman" w:hAnsi="Arial Narrow" w:cs="Arial"/>
                <w:szCs w:val="18"/>
              </w:rPr>
            </w:pPr>
            <w:ins w:id="1628" w:author="Edward Rogers" w:date="2021-03-11T12:40:00Z">
              <w:r w:rsidRPr="00DD3D60">
                <w:rPr>
                  <w:rFonts w:ascii="Arial Narrow" w:eastAsia="Calibri" w:hAnsi="Arial Narrow" w:cs="Arial"/>
                  <w:szCs w:val="18"/>
                </w:rPr>
                <w:t>15 to 25</w:t>
              </w:r>
            </w:ins>
          </w:p>
        </w:tc>
        <w:tc>
          <w:tcPr>
            <w:tcW w:w="608" w:type="pct"/>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1B0F017D" w14:textId="77777777" w:rsidR="00B877EB" w:rsidRPr="00DD3D60" w:rsidRDefault="00B877EB" w:rsidP="00B877EB">
            <w:pPr>
              <w:spacing w:line="240" w:lineRule="auto"/>
              <w:rPr>
                <w:ins w:id="1629" w:author="Edward Rogers" w:date="2021-03-11T12:40:00Z"/>
                <w:rFonts w:ascii="Arial Narrow" w:eastAsia="Times New Roman" w:hAnsi="Arial Narrow" w:cs="Arial"/>
                <w:szCs w:val="18"/>
              </w:rPr>
            </w:pPr>
            <w:ins w:id="1630" w:author="Edward Rogers" w:date="2021-03-11T12:40:00Z">
              <w:r w:rsidRPr="00DD3D60">
                <w:rPr>
                  <w:rFonts w:ascii="Arial Narrow" w:eastAsia="Calibri" w:hAnsi="Arial Narrow" w:cs="Arial"/>
                  <w:szCs w:val="18"/>
                </w:rPr>
                <w:t>Red</w:t>
              </w:r>
            </w:ins>
          </w:p>
        </w:tc>
        <w:tc>
          <w:tcPr>
            <w:tcW w:w="31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9B8E91C" w14:textId="77777777" w:rsidR="00B877EB" w:rsidRPr="00DD3D60" w:rsidRDefault="00B877EB" w:rsidP="00B877EB">
            <w:pPr>
              <w:spacing w:line="240" w:lineRule="auto"/>
              <w:rPr>
                <w:ins w:id="1631" w:author="Edward Rogers" w:date="2021-03-11T12:40:00Z"/>
                <w:rFonts w:ascii="Arial Narrow" w:eastAsia="Times New Roman" w:hAnsi="Arial Narrow" w:cs="Arial"/>
                <w:szCs w:val="18"/>
              </w:rPr>
            </w:pPr>
            <w:ins w:id="1632" w:author="Edward Rogers" w:date="2021-03-11T12:40:00Z">
              <w:r w:rsidRPr="00DD3D60">
                <w:rPr>
                  <w:rFonts w:ascii="Arial Narrow" w:eastAsia="Calibri" w:hAnsi="Arial Narrow" w:cs="Arial"/>
                  <w:szCs w:val="18"/>
                </w:rPr>
                <w:t xml:space="preserve">Very High Risk: Immediate action to stop required </w:t>
              </w:r>
            </w:ins>
          </w:p>
        </w:tc>
      </w:tr>
    </w:tbl>
    <w:p w14:paraId="13158A77" w14:textId="77777777" w:rsidR="00B877EB" w:rsidRPr="00DD3D60" w:rsidRDefault="00B877EB">
      <w:pPr>
        <w:rPr>
          <w:ins w:id="1633" w:author="Edward Rogers" w:date="2021-03-11T12:40:00Z"/>
        </w:rPr>
      </w:pPr>
    </w:p>
    <w:p w14:paraId="3C6DBE1D" w14:textId="77777777" w:rsidR="00B877EB" w:rsidRPr="00DD3D60" w:rsidRDefault="00B877EB" w:rsidP="00B877EB">
      <w:pPr>
        <w:keepNext/>
        <w:keepLines/>
        <w:numPr>
          <w:ilvl w:val="1"/>
          <w:numId w:val="29"/>
        </w:numPr>
        <w:tabs>
          <w:tab w:val="num" w:pos="360"/>
        </w:tabs>
        <w:spacing w:before="120" w:after="120"/>
        <w:ind w:left="851" w:hanging="851"/>
        <w:outlineLvl w:val="1"/>
        <w:rPr>
          <w:ins w:id="1634" w:author="Edward Rogers" w:date="2021-03-11T12:40:00Z"/>
          <w:rFonts w:ascii="Calibri Light" w:eastAsia="Times New Roman" w:hAnsi="Calibri Light" w:cs="Times New Roman"/>
          <w:b/>
          <w:bCs/>
          <w:caps/>
          <w:color w:val="407EC9"/>
          <w:sz w:val="24"/>
          <w:szCs w:val="24"/>
        </w:rPr>
      </w:pPr>
      <w:bookmarkStart w:id="1635" w:name="_Toc66271640"/>
      <w:ins w:id="1636" w:author="Edward Rogers" w:date="2021-03-11T12:40:00Z">
        <w:r w:rsidRPr="00DD3D60">
          <w:rPr>
            <w:rFonts w:ascii="Calibri Light" w:eastAsia="Times New Roman" w:hAnsi="Calibri Light" w:cs="Times New Roman"/>
            <w:b/>
            <w:bCs/>
            <w:caps/>
            <w:color w:val="407EC9"/>
            <w:sz w:val="24"/>
            <w:szCs w:val="24"/>
          </w:rPr>
          <w:t>Section 4: ACtions / Documentation</w:t>
        </w:r>
        <w:bookmarkEnd w:id="1635"/>
      </w:ins>
    </w:p>
    <w:p w14:paraId="592331EE" w14:textId="03A6B6B7" w:rsidR="00A70761" w:rsidRPr="00DD3D60" w:rsidRDefault="00B877EB">
      <w:pPr>
        <w:rPr>
          <w:ins w:id="1637" w:author="Edward Rogers" w:date="2021-03-11T12:52:00Z"/>
        </w:rPr>
      </w:pPr>
      <w:ins w:id="1638" w:author="Edward Rogers" w:date="2021-03-11T12:40:00Z">
        <w:r w:rsidRPr="00DD3D60">
          <w:t xml:space="preserve">Section 4 provides a list of actions from the risk assessment (whether </w:t>
        </w:r>
      </w:ins>
      <w:ins w:id="1639" w:author="Edward Rogers" w:date="2021-03-15T10:26:00Z">
        <w:r w:rsidR="00A57F36" w:rsidRPr="00DD3D60">
          <w:t>as a</w:t>
        </w:r>
      </w:ins>
      <w:ins w:id="1640" w:author="Edward Rogers" w:date="2021-03-11T12:40:00Z">
        <w:r w:rsidRPr="00DD3D60">
          <w:t xml:space="preserve"> result of a detailed assessment using the IALA risk tools, or as part of a small-scale assessment based on the OPRA</w:t>
        </w:r>
      </w:ins>
      <w:ins w:id="1641" w:author="Edward Rogers" w:date="2021-03-15T10:26:00Z">
        <w:r w:rsidR="00A57F36" w:rsidRPr="00DD3D60">
          <w:t>)</w:t>
        </w:r>
      </w:ins>
      <w:ins w:id="1642" w:author="Edward Rogers" w:date="2021-03-11T12:40:00Z">
        <w:r w:rsidRPr="00DD3D60">
          <w:t>.  It is intended that the form provides a repository for documented and periodically review of actions to ensure they are completed, and an accurate record is kept.</w:t>
        </w:r>
      </w:ins>
    </w:p>
    <w:p w14:paraId="61EF7E8E" w14:textId="77777777" w:rsidR="00A70761" w:rsidRPr="00DD3D60" w:rsidRDefault="00A70761">
      <w:pPr>
        <w:spacing w:after="200" w:line="276" w:lineRule="auto"/>
        <w:rPr>
          <w:ins w:id="1643" w:author="Edward Rogers" w:date="2021-03-11T12:52:00Z"/>
          <w:rFonts w:ascii="Calibri" w:eastAsia="Calibri" w:hAnsi="Calibri" w:cs="Times New Roman"/>
        </w:rPr>
      </w:pPr>
      <w:ins w:id="1644" w:author="Edward Rogers" w:date="2021-03-11T12:52:00Z">
        <w:r w:rsidRPr="00DD3D60">
          <w:rPr>
            <w:rFonts w:ascii="Calibri" w:eastAsia="Calibri" w:hAnsi="Calibri" w:cs="Times New Roman"/>
          </w:rPr>
          <w:br w:type="page"/>
        </w:r>
      </w:ins>
    </w:p>
    <w:p w14:paraId="363F57AB" w14:textId="272991C2" w:rsidR="00B877EB" w:rsidRPr="00DD3D60" w:rsidRDefault="00A70761">
      <w:pPr>
        <w:pStyle w:val="Tablecaption"/>
        <w:rPr>
          <w:ins w:id="1645" w:author="Edward Rogers" w:date="2021-03-11T12:40:00Z"/>
        </w:rPr>
        <w:pPrChange w:id="1646" w:author="Edward Rogers" w:date="2021-03-11T12:52:00Z">
          <w:pPr>
            <w:spacing w:after="160" w:line="259" w:lineRule="auto"/>
          </w:pPr>
        </w:pPrChange>
      </w:pPr>
      <w:ins w:id="1647" w:author="Edward Rogers" w:date="2021-03-11T12:52:00Z">
        <w:r w:rsidRPr="00DD3D60">
          <w:lastRenderedPageBreak/>
          <w:t>IRMAS / OPRA Form</w:t>
        </w:r>
      </w:ins>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523"/>
        <w:gridCol w:w="329"/>
        <w:gridCol w:w="325"/>
        <w:gridCol w:w="483"/>
        <w:gridCol w:w="462"/>
        <w:gridCol w:w="644"/>
        <w:gridCol w:w="194"/>
        <w:gridCol w:w="854"/>
        <w:gridCol w:w="884"/>
        <w:gridCol w:w="26"/>
        <w:gridCol w:w="168"/>
        <w:gridCol w:w="1080"/>
        <w:gridCol w:w="8"/>
        <w:gridCol w:w="1276"/>
        <w:gridCol w:w="16"/>
        <w:gridCol w:w="164"/>
        <w:gridCol w:w="658"/>
        <w:gridCol w:w="301"/>
        <w:gridCol w:w="141"/>
        <w:gridCol w:w="1125"/>
        <w:tblGridChange w:id="1648">
          <w:tblGrid>
            <w:gridCol w:w="434"/>
            <w:gridCol w:w="523"/>
            <w:gridCol w:w="329"/>
            <w:gridCol w:w="325"/>
            <w:gridCol w:w="483"/>
            <w:gridCol w:w="462"/>
            <w:gridCol w:w="644"/>
            <w:gridCol w:w="194"/>
            <w:gridCol w:w="854"/>
            <w:gridCol w:w="884"/>
            <w:gridCol w:w="26"/>
            <w:gridCol w:w="168"/>
            <w:gridCol w:w="1080"/>
            <w:gridCol w:w="8"/>
            <w:gridCol w:w="1276"/>
            <w:gridCol w:w="16"/>
            <w:gridCol w:w="164"/>
            <w:gridCol w:w="658"/>
            <w:gridCol w:w="301"/>
            <w:gridCol w:w="141"/>
            <w:gridCol w:w="1125"/>
          </w:tblGrid>
        </w:tblGridChange>
      </w:tblGrid>
      <w:tr w:rsidR="00B877EB" w:rsidRPr="00DD3D60" w14:paraId="13BB9B58" w14:textId="77777777" w:rsidTr="00B877EB">
        <w:trPr>
          <w:trHeight w:val="284"/>
          <w:ins w:id="1649" w:author="Edward Rogers" w:date="2021-03-11T12:40:00Z"/>
        </w:trPr>
        <w:tc>
          <w:tcPr>
            <w:tcW w:w="5000" w:type="pct"/>
            <w:gridSpan w:val="21"/>
            <w:tcBorders>
              <w:top w:val="single" w:sz="4" w:space="0" w:color="auto"/>
            </w:tcBorders>
            <w:shd w:val="clear" w:color="auto" w:fill="8EAADB"/>
            <w:noWrap/>
            <w:vAlign w:val="center"/>
          </w:tcPr>
          <w:p w14:paraId="73656409" w14:textId="77777777" w:rsidR="00B877EB" w:rsidRPr="00DD3D60" w:rsidRDefault="00B877EB" w:rsidP="00B877EB">
            <w:pPr>
              <w:spacing w:line="240" w:lineRule="auto"/>
              <w:jc w:val="center"/>
              <w:rPr>
                <w:ins w:id="1650" w:author="Edward Rogers" w:date="2021-03-11T12:40:00Z"/>
                <w:rFonts w:ascii="Arial Narrow" w:eastAsia="Times New Roman" w:hAnsi="Arial Narrow" w:cs="Arial"/>
                <w:b/>
                <w:bCs/>
                <w:color w:val="000000"/>
                <w:szCs w:val="18"/>
              </w:rPr>
            </w:pPr>
            <w:ins w:id="1651" w:author="Edward Rogers" w:date="2021-03-11T12:40:00Z">
              <w:r w:rsidRPr="00DD3D60">
                <w:rPr>
                  <w:rFonts w:ascii="Calibri" w:eastAsia="Calibri" w:hAnsi="Calibri" w:cs="Times New Roman"/>
                  <w:b/>
                  <w:bCs/>
                  <w:szCs w:val="18"/>
                </w:rPr>
                <w:t>IRMAS / OPRA</w:t>
              </w:r>
            </w:ins>
          </w:p>
        </w:tc>
      </w:tr>
      <w:tr w:rsidR="00B877EB" w:rsidRPr="00DD3D60" w14:paraId="6EFBDC35" w14:textId="77777777" w:rsidTr="00B877EB">
        <w:trPr>
          <w:trHeight w:val="284"/>
          <w:ins w:id="1652" w:author="Edward Rogers" w:date="2021-03-11T12:40:00Z"/>
        </w:trPr>
        <w:tc>
          <w:tcPr>
            <w:tcW w:w="5000" w:type="pct"/>
            <w:gridSpan w:val="21"/>
            <w:tcBorders>
              <w:top w:val="single" w:sz="4" w:space="0" w:color="auto"/>
            </w:tcBorders>
            <w:shd w:val="clear" w:color="auto" w:fill="8EAADB"/>
            <w:noWrap/>
            <w:vAlign w:val="center"/>
          </w:tcPr>
          <w:p w14:paraId="1F432C01" w14:textId="77777777" w:rsidR="00B877EB" w:rsidRPr="00DD3D60" w:rsidRDefault="00B877EB" w:rsidP="00B877EB">
            <w:pPr>
              <w:spacing w:line="240" w:lineRule="auto"/>
              <w:jc w:val="center"/>
              <w:rPr>
                <w:ins w:id="1653" w:author="Edward Rogers" w:date="2021-03-11T12:40:00Z"/>
                <w:rFonts w:ascii="Arial Narrow" w:eastAsia="Times New Roman" w:hAnsi="Arial Narrow" w:cs="Arial"/>
                <w:b/>
                <w:bCs/>
                <w:color w:val="000000"/>
                <w:szCs w:val="18"/>
              </w:rPr>
            </w:pPr>
            <w:ins w:id="1654" w:author="Edward Rogers" w:date="2021-03-11T12:40:00Z">
              <w:r w:rsidRPr="00DD3D60">
                <w:rPr>
                  <w:rFonts w:ascii="Arial Narrow" w:eastAsia="Times New Roman" w:hAnsi="Arial Narrow" w:cs="Arial"/>
                  <w:b/>
                  <w:bCs/>
                  <w:color w:val="000000"/>
                  <w:szCs w:val="18"/>
                </w:rPr>
                <w:t>Section 1: Risk Assessment Details</w:t>
              </w:r>
            </w:ins>
          </w:p>
        </w:tc>
      </w:tr>
      <w:tr w:rsidR="00B877EB" w:rsidRPr="00DD3D60" w14:paraId="09ED584D"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55"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40"/>
          <w:ins w:id="1656" w:author="Edward Rogers" w:date="2021-03-11T12:40:00Z"/>
          <w:trPrChange w:id="1657" w:author="Edward Rogers" w:date="2021-03-11T12:40:00Z">
            <w:trPr>
              <w:trHeight w:val="340"/>
            </w:trPr>
          </w:trPrChange>
        </w:trPr>
        <w:tc>
          <w:tcPr>
            <w:tcW w:w="1266" w:type="pct"/>
            <w:gridSpan w:val="6"/>
            <w:shd w:val="clear" w:color="auto" w:fill="E7E6E6"/>
            <w:noWrap/>
            <w:vAlign w:val="center"/>
            <w:tcPrChange w:id="1658" w:author="Edward Rogers" w:date="2021-03-11T12:40:00Z">
              <w:tcPr>
                <w:tcW w:w="1266" w:type="pct"/>
                <w:gridSpan w:val="6"/>
                <w:shd w:val="clear" w:color="auto" w:fill="E7E6E6"/>
                <w:noWrap/>
                <w:vAlign w:val="center"/>
              </w:tcPr>
            </w:tcPrChange>
          </w:tcPr>
          <w:p w14:paraId="4F3BBFC9" w14:textId="77777777" w:rsidR="00B877EB" w:rsidRPr="00DD3D60" w:rsidRDefault="00B877EB" w:rsidP="00B877EB">
            <w:pPr>
              <w:spacing w:line="240" w:lineRule="auto"/>
              <w:rPr>
                <w:ins w:id="1659" w:author="Edward Rogers" w:date="2021-03-11T12:40:00Z"/>
                <w:rFonts w:ascii="Arial Narrow" w:eastAsia="Times New Roman" w:hAnsi="Arial Narrow" w:cs="Arial"/>
                <w:color w:val="000000"/>
                <w:szCs w:val="18"/>
              </w:rPr>
            </w:pPr>
            <w:ins w:id="1660" w:author="Edward Rogers" w:date="2021-03-11T12:40:00Z">
              <w:r w:rsidRPr="00DD3D60">
                <w:rPr>
                  <w:rFonts w:ascii="Arial Narrow" w:eastAsia="Times New Roman" w:hAnsi="Arial Narrow" w:cs="Arial"/>
                  <w:color w:val="000000"/>
                  <w:szCs w:val="18"/>
                </w:rPr>
                <w:t>Assessor Name:</w:t>
              </w:r>
            </w:ins>
          </w:p>
        </w:tc>
        <w:tc>
          <w:tcPr>
            <w:tcW w:w="1911" w:type="pct"/>
            <w:gridSpan w:val="8"/>
            <w:shd w:val="clear" w:color="auto" w:fill="auto"/>
            <w:noWrap/>
            <w:vAlign w:val="center"/>
            <w:tcPrChange w:id="1661" w:author="Edward Rogers" w:date="2021-03-11T12:40:00Z">
              <w:tcPr>
                <w:tcW w:w="1910" w:type="pct"/>
                <w:gridSpan w:val="8"/>
                <w:shd w:val="clear" w:color="auto" w:fill="auto"/>
                <w:noWrap/>
                <w:vAlign w:val="center"/>
              </w:tcPr>
            </w:tcPrChange>
          </w:tcPr>
          <w:p w14:paraId="42395677" w14:textId="77777777" w:rsidR="00B877EB" w:rsidRPr="00DD3D60" w:rsidRDefault="00B877EB" w:rsidP="00B877EB">
            <w:pPr>
              <w:spacing w:line="240" w:lineRule="auto"/>
              <w:rPr>
                <w:ins w:id="1662" w:author="Edward Rogers" w:date="2021-03-11T12:40:00Z"/>
                <w:rFonts w:ascii="Arial Narrow" w:eastAsia="Times New Roman" w:hAnsi="Arial Narrow" w:cs="Arial"/>
                <w:color w:val="000000"/>
                <w:szCs w:val="18"/>
              </w:rPr>
            </w:pPr>
          </w:p>
        </w:tc>
        <w:tc>
          <w:tcPr>
            <w:tcW w:w="721" w:type="pct"/>
            <w:gridSpan w:val="3"/>
            <w:shd w:val="clear" w:color="auto" w:fill="E7E6E6"/>
            <w:vAlign w:val="center"/>
            <w:tcPrChange w:id="1663" w:author="Edward Rogers" w:date="2021-03-11T12:40:00Z">
              <w:tcPr>
                <w:tcW w:w="721" w:type="pct"/>
                <w:gridSpan w:val="3"/>
                <w:shd w:val="clear" w:color="auto" w:fill="E7E6E6"/>
                <w:vAlign w:val="center"/>
              </w:tcPr>
            </w:tcPrChange>
          </w:tcPr>
          <w:p w14:paraId="2CB6E1E8" w14:textId="77777777" w:rsidR="00B877EB" w:rsidRPr="00DD3D60" w:rsidRDefault="00B877EB" w:rsidP="00B877EB">
            <w:pPr>
              <w:spacing w:line="240" w:lineRule="auto"/>
              <w:rPr>
                <w:ins w:id="1664" w:author="Edward Rogers" w:date="2021-03-11T12:40:00Z"/>
                <w:rFonts w:ascii="Arial Narrow" w:eastAsia="Times New Roman" w:hAnsi="Arial Narrow" w:cs="Arial"/>
                <w:color w:val="000000"/>
                <w:szCs w:val="18"/>
              </w:rPr>
            </w:pPr>
            <w:ins w:id="1665" w:author="Edward Rogers" w:date="2021-03-11T12:40:00Z">
              <w:r w:rsidRPr="00DD3D60">
                <w:rPr>
                  <w:rFonts w:ascii="Arial Narrow" w:eastAsia="Times New Roman" w:hAnsi="Arial Narrow" w:cs="Arial"/>
                  <w:color w:val="000000"/>
                  <w:szCs w:val="18"/>
                </w:rPr>
                <w:t>Date:</w:t>
              </w:r>
            </w:ins>
          </w:p>
        </w:tc>
        <w:tc>
          <w:tcPr>
            <w:tcW w:w="1102" w:type="pct"/>
            <w:gridSpan w:val="4"/>
            <w:vAlign w:val="center"/>
            <w:tcPrChange w:id="1666" w:author="Edward Rogers" w:date="2021-03-11T12:40:00Z">
              <w:tcPr>
                <w:tcW w:w="1102" w:type="pct"/>
                <w:gridSpan w:val="4"/>
                <w:vAlign w:val="center"/>
              </w:tcPr>
            </w:tcPrChange>
          </w:tcPr>
          <w:p w14:paraId="7F05507A" w14:textId="77777777" w:rsidR="00B877EB" w:rsidRPr="00DD3D60" w:rsidRDefault="00B877EB" w:rsidP="00B877EB">
            <w:pPr>
              <w:spacing w:line="240" w:lineRule="auto"/>
              <w:rPr>
                <w:ins w:id="1667" w:author="Edward Rogers" w:date="2021-03-11T12:40:00Z"/>
                <w:rFonts w:ascii="Arial Narrow" w:eastAsia="Times New Roman" w:hAnsi="Arial Narrow" w:cs="Arial"/>
                <w:color w:val="000000"/>
                <w:szCs w:val="18"/>
              </w:rPr>
            </w:pPr>
          </w:p>
        </w:tc>
      </w:tr>
      <w:tr w:rsidR="00B877EB" w:rsidRPr="00DD3D60" w14:paraId="0F875C20"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68"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40"/>
          <w:ins w:id="1669" w:author="Edward Rogers" w:date="2021-03-11T12:40:00Z"/>
          <w:trPrChange w:id="1670" w:author="Edward Rogers" w:date="2021-03-11T12:40:00Z">
            <w:trPr>
              <w:trHeight w:val="340"/>
            </w:trPr>
          </w:trPrChange>
        </w:trPr>
        <w:tc>
          <w:tcPr>
            <w:tcW w:w="1266" w:type="pct"/>
            <w:gridSpan w:val="6"/>
            <w:shd w:val="clear" w:color="auto" w:fill="E7E6E6"/>
            <w:noWrap/>
            <w:vAlign w:val="center"/>
            <w:tcPrChange w:id="1671" w:author="Edward Rogers" w:date="2021-03-11T12:40:00Z">
              <w:tcPr>
                <w:tcW w:w="1266" w:type="pct"/>
                <w:gridSpan w:val="6"/>
                <w:shd w:val="clear" w:color="auto" w:fill="E7E6E6"/>
                <w:noWrap/>
                <w:vAlign w:val="center"/>
              </w:tcPr>
            </w:tcPrChange>
          </w:tcPr>
          <w:p w14:paraId="71613EBD" w14:textId="77777777" w:rsidR="00B877EB" w:rsidRPr="00DD3D60" w:rsidRDefault="00B877EB" w:rsidP="00B877EB">
            <w:pPr>
              <w:spacing w:line="240" w:lineRule="auto"/>
              <w:rPr>
                <w:ins w:id="1672" w:author="Edward Rogers" w:date="2021-03-11T12:40:00Z"/>
                <w:rFonts w:ascii="Arial Narrow" w:eastAsia="Times New Roman" w:hAnsi="Arial Narrow" w:cs="Arial"/>
                <w:color w:val="000000"/>
                <w:szCs w:val="18"/>
              </w:rPr>
            </w:pPr>
            <w:ins w:id="1673" w:author="Edward Rogers" w:date="2021-03-11T12:40:00Z">
              <w:r w:rsidRPr="00DD3D60">
                <w:rPr>
                  <w:rFonts w:ascii="Arial Narrow" w:eastAsia="Times New Roman" w:hAnsi="Arial Narrow" w:cs="Arial"/>
                  <w:color w:val="000000"/>
                  <w:szCs w:val="18"/>
                </w:rPr>
                <w:t>Department.:</w:t>
              </w:r>
            </w:ins>
          </w:p>
        </w:tc>
        <w:tc>
          <w:tcPr>
            <w:tcW w:w="1911" w:type="pct"/>
            <w:gridSpan w:val="8"/>
            <w:shd w:val="clear" w:color="auto" w:fill="auto"/>
            <w:noWrap/>
            <w:vAlign w:val="center"/>
            <w:tcPrChange w:id="1674" w:author="Edward Rogers" w:date="2021-03-11T12:40:00Z">
              <w:tcPr>
                <w:tcW w:w="1910" w:type="pct"/>
                <w:gridSpan w:val="8"/>
                <w:shd w:val="clear" w:color="auto" w:fill="auto"/>
                <w:noWrap/>
                <w:vAlign w:val="center"/>
              </w:tcPr>
            </w:tcPrChange>
          </w:tcPr>
          <w:p w14:paraId="3AB0BE6A" w14:textId="77777777" w:rsidR="00B877EB" w:rsidRPr="00DD3D60" w:rsidRDefault="00B877EB" w:rsidP="00B877EB">
            <w:pPr>
              <w:spacing w:line="240" w:lineRule="auto"/>
              <w:rPr>
                <w:ins w:id="1675" w:author="Edward Rogers" w:date="2021-03-11T12:40:00Z"/>
                <w:rFonts w:ascii="Arial Narrow" w:eastAsia="Times New Roman" w:hAnsi="Arial Narrow" w:cs="Arial"/>
                <w:color w:val="000000"/>
                <w:szCs w:val="18"/>
              </w:rPr>
            </w:pPr>
          </w:p>
        </w:tc>
        <w:tc>
          <w:tcPr>
            <w:tcW w:w="721" w:type="pct"/>
            <w:gridSpan w:val="3"/>
            <w:shd w:val="clear" w:color="auto" w:fill="E7E6E6"/>
            <w:vAlign w:val="center"/>
            <w:tcPrChange w:id="1676" w:author="Edward Rogers" w:date="2021-03-11T12:40:00Z">
              <w:tcPr>
                <w:tcW w:w="721" w:type="pct"/>
                <w:gridSpan w:val="3"/>
                <w:shd w:val="clear" w:color="auto" w:fill="E7E6E6"/>
                <w:vAlign w:val="center"/>
              </w:tcPr>
            </w:tcPrChange>
          </w:tcPr>
          <w:p w14:paraId="2985B5C3" w14:textId="77777777" w:rsidR="00B877EB" w:rsidRPr="00DD3D60" w:rsidRDefault="00B877EB" w:rsidP="00B877EB">
            <w:pPr>
              <w:spacing w:line="240" w:lineRule="auto"/>
              <w:rPr>
                <w:ins w:id="1677" w:author="Edward Rogers" w:date="2021-03-11T12:40:00Z"/>
                <w:rFonts w:ascii="Arial Narrow" w:eastAsia="Times New Roman" w:hAnsi="Arial Narrow" w:cs="Arial"/>
                <w:color w:val="000000"/>
                <w:szCs w:val="18"/>
              </w:rPr>
            </w:pPr>
            <w:ins w:id="1678" w:author="Edward Rogers" w:date="2021-03-11T12:40:00Z">
              <w:r w:rsidRPr="00DD3D60">
                <w:rPr>
                  <w:rFonts w:ascii="Arial Narrow" w:eastAsia="Times New Roman" w:hAnsi="Arial Narrow" w:cs="Arial"/>
                  <w:color w:val="000000"/>
                  <w:szCs w:val="18"/>
                </w:rPr>
                <w:t>Organisation:</w:t>
              </w:r>
            </w:ins>
          </w:p>
        </w:tc>
        <w:tc>
          <w:tcPr>
            <w:tcW w:w="1102" w:type="pct"/>
            <w:gridSpan w:val="4"/>
            <w:vAlign w:val="center"/>
            <w:tcPrChange w:id="1679" w:author="Edward Rogers" w:date="2021-03-11T12:40:00Z">
              <w:tcPr>
                <w:tcW w:w="1102" w:type="pct"/>
                <w:gridSpan w:val="4"/>
                <w:vAlign w:val="center"/>
              </w:tcPr>
            </w:tcPrChange>
          </w:tcPr>
          <w:p w14:paraId="099AB7BC" w14:textId="77777777" w:rsidR="00B877EB" w:rsidRPr="00DD3D60" w:rsidRDefault="00B877EB" w:rsidP="00B877EB">
            <w:pPr>
              <w:spacing w:line="240" w:lineRule="auto"/>
              <w:rPr>
                <w:ins w:id="1680" w:author="Edward Rogers" w:date="2021-03-11T12:40:00Z"/>
                <w:rFonts w:ascii="Arial Narrow" w:eastAsia="Times New Roman" w:hAnsi="Arial Narrow" w:cs="Arial"/>
                <w:color w:val="000000"/>
                <w:szCs w:val="18"/>
              </w:rPr>
            </w:pPr>
          </w:p>
        </w:tc>
      </w:tr>
      <w:tr w:rsidR="00B877EB" w:rsidRPr="00DD3D60" w14:paraId="34191AA0"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81"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40"/>
          <w:ins w:id="1682" w:author="Edward Rogers" w:date="2021-03-11T12:40:00Z"/>
          <w:trPrChange w:id="1683" w:author="Edward Rogers" w:date="2021-03-11T12:40:00Z">
            <w:trPr>
              <w:trHeight w:val="340"/>
            </w:trPr>
          </w:trPrChange>
        </w:trPr>
        <w:tc>
          <w:tcPr>
            <w:tcW w:w="1266" w:type="pct"/>
            <w:gridSpan w:val="6"/>
            <w:tcBorders>
              <w:bottom w:val="single" w:sz="4" w:space="0" w:color="auto"/>
            </w:tcBorders>
            <w:shd w:val="clear" w:color="auto" w:fill="E7E6E6"/>
            <w:noWrap/>
            <w:vAlign w:val="center"/>
            <w:tcPrChange w:id="1684" w:author="Edward Rogers" w:date="2021-03-11T12:40:00Z">
              <w:tcPr>
                <w:tcW w:w="1266" w:type="pct"/>
                <w:gridSpan w:val="6"/>
                <w:tcBorders>
                  <w:bottom w:val="single" w:sz="4" w:space="0" w:color="auto"/>
                </w:tcBorders>
                <w:shd w:val="clear" w:color="auto" w:fill="E7E6E6"/>
                <w:noWrap/>
                <w:vAlign w:val="center"/>
              </w:tcPr>
            </w:tcPrChange>
          </w:tcPr>
          <w:p w14:paraId="56E5ED46" w14:textId="77777777" w:rsidR="00B877EB" w:rsidRPr="00DD3D60" w:rsidRDefault="00B877EB" w:rsidP="00B877EB">
            <w:pPr>
              <w:spacing w:line="240" w:lineRule="auto"/>
              <w:rPr>
                <w:ins w:id="1685" w:author="Edward Rogers" w:date="2021-03-11T12:40:00Z"/>
                <w:rFonts w:ascii="Arial Narrow" w:eastAsia="Times New Roman" w:hAnsi="Arial Narrow" w:cs="Arial"/>
                <w:color w:val="000000"/>
                <w:szCs w:val="18"/>
              </w:rPr>
            </w:pPr>
            <w:ins w:id="1686" w:author="Edward Rogers" w:date="2021-03-11T12:40:00Z">
              <w:r w:rsidRPr="00DD3D60">
                <w:rPr>
                  <w:rFonts w:ascii="Arial Narrow" w:eastAsia="Times New Roman" w:hAnsi="Arial Narrow" w:cs="Arial"/>
                  <w:color w:val="000000"/>
                  <w:szCs w:val="18"/>
                </w:rPr>
                <w:t>Assessment Name:</w:t>
              </w:r>
            </w:ins>
          </w:p>
        </w:tc>
        <w:tc>
          <w:tcPr>
            <w:tcW w:w="1911" w:type="pct"/>
            <w:gridSpan w:val="8"/>
            <w:tcBorders>
              <w:bottom w:val="single" w:sz="4" w:space="0" w:color="auto"/>
            </w:tcBorders>
            <w:shd w:val="clear" w:color="auto" w:fill="auto"/>
            <w:noWrap/>
            <w:vAlign w:val="center"/>
            <w:tcPrChange w:id="1687" w:author="Edward Rogers" w:date="2021-03-11T12:40:00Z">
              <w:tcPr>
                <w:tcW w:w="1910" w:type="pct"/>
                <w:gridSpan w:val="8"/>
                <w:tcBorders>
                  <w:bottom w:val="single" w:sz="4" w:space="0" w:color="auto"/>
                </w:tcBorders>
                <w:shd w:val="clear" w:color="auto" w:fill="auto"/>
                <w:noWrap/>
                <w:vAlign w:val="center"/>
              </w:tcPr>
            </w:tcPrChange>
          </w:tcPr>
          <w:p w14:paraId="4DCC725E" w14:textId="77777777" w:rsidR="00B877EB" w:rsidRPr="00DD3D60" w:rsidRDefault="00B877EB" w:rsidP="00B877EB">
            <w:pPr>
              <w:spacing w:line="240" w:lineRule="auto"/>
              <w:rPr>
                <w:ins w:id="1688" w:author="Edward Rogers" w:date="2021-03-11T12:40:00Z"/>
                <w:rFonts w:ascii="Arial Narrow" w:eastAsia="Times New Roman" w:hAnsi="Arial Narrow" w:cs="Arial"/>
                <w:color w:val="000000"/>
                <w:szCs w:val="18"/>
              </w:rPr>
            </w:pPr>
          </w:p>
        </w:tc>
        <w:tc>
          <w:tcPr>
            <w:tcW w:w="721" w:type="pct"/>
            <w:gridSpan w:val="3"/>
            <w:shd w:val="clear" w:color="auto" w:fill="E7E6E6"/>
            <w:vAlign w:val="center"/>
            <w:tcPrChange w:id="1689" w:author="Edward Rogers" w:date="2021-03-11T12:40:00Z">
              <w:tcPr>
                <w:tcW w:w="721" w:type="pct"/>
                <w:gridSpan w:val="3"/>
                <w:shd w:val="clear" w:color="auto" w:fill="E7E6E6"/>
                <w:vAlign w:val="center"/>
              </w:tcPr>
            </w:tcPrChange>
          </w:tcPr>
          <w:p w14:paraId="374C551E" w14:textId="77777777" w:rsidR="00B877EB" w:rsidRPr="00DD3D60" w:rsidRDefault="00B877EB" w:rsidP="00B877EB">
            <w:pPr>
              <w:spacing w:line="240" w:lineRule="auto"/>
              <w:rPr>
                <w:ins w:id="1690" w:author="Edward Rogers" w:date="2021-03-11T12:40:00Z"/>
                <w:rFonts w:ascii="Arial Narrow" w:eastAsia="Times New Roman" w:hAnsi="Arial Narrow" w:cs="Arial"/>
                <w:color w:val="000000"/>
                <w:szCs w:val="18"/>
              </w:rPr>
            </w:pPr>
            <w:ins w:id="1691" w:author="Edward Rogers" w:date="2021-03-11T12:40:00Z">
              <w:r w:rsidRPr="00DD3D60">
                <w:rPr>
                  <w:rFonts w:ascii="Arial Narrow" w:eastAsia="Times New Roman" w:hAnsi="Arial Narrow" w:cs="Arial"/>
                  <w:color w:val="000000"/>
                  <w:szCs w:val="18"/>
                </w:rPr>
                <w:t>ID #:</w:t>
              </w:r>
            </w:ins>
          </w:p>
        </w:tc>
        <w:tc>
          <w:tcPr>
            <w:tcW w:w="1102" w:type="pct"/>
            <w:gridSpan w:val="4"/>
            <w:vAlign w:val="center"/>
            <w:tcPrChange w:id="1692" w:author="Edward Rogers" w:date="2021-03-11T12:40:00Z">
              <w:tcPr>
                <w:tcW w:w="1102" w:type="pct"/>
                <w:gridSpan w:val="4"/>
                <w:vAlign w:val="center"/>
              </w:tcPr>
            </w:tcPrChange>
          </w:tcPr>
          <w:p w14:paraId="066A38FE" w14:textId="77777777" w:rsidR="00B877EB" w:rsidRPr="00DD3D60" w:rsidRDefault="00B877EB" w:rsidP="00B877EB">
            <w:pPr>
              <w:spacing w:line="240" w:lineRule="auto"/>
              <w:rPr>
                <w:ins w:id="1693" w:author="Edward Rogers" w:date="2021-03-11T12:40:00Z"/>
                <w:rFonts w:ascii="Arial Narrow" w:eastAsia="Times New Roman" w:hAnsi="Arial Narrow" w:cs="Arial"/>
                <w:color w:val="000000"/>
                <w:szCs w:val="18"/>
              </w:rPr>
            </w:pPr>
          </w:p>
        </w:tc>
      </w:tr>
      <w:tr w:rsidR="00B877EB" w:rsidRPr="00DD3D60" w14:paraId="379197EA" w14:textId="77777777" w:rsidTr="00B877EB">
        <w:trPr>
          <w:trHeight w:val="340"/>
          <w:ins w:id="1694" w:author="Edward Rogers" w:date="2021-03-11T12:40:00Z"/>
        </w:trPr>
        <w:tc>
          <w:tcPr>
            <w:tcW w:w="3177" w:type="pct"/>
            <w:gridSpan w:val="14"/>
            <w:tcBorders>
              <w:bottom w:val="single" w:sz="4" w:space="0" w:color="auto"/>
            </w:tcBorders>
            <w:shd w:val="clear" w:color="auto" w:fill="E7E6E6"/>
            <w:noWrap/>
            <w:vAlign w:val="center"/>
          </w:tcPr>
          <w:p w14:paraId="421F485D" w14:textId="77777777" w:rsidR="00B877EB" w:rsidRPr="00DD3D60" w:rsidRDefault="00B877EB" w:rsidP="00B877EB">
            <w:pPr>
              <w:spacing w:line="240" w:lineRule="auto"/>
              <w:rPr>
                <w:ins w:id="1695" w:author="Edward Rogers" w:date="2021-03-11T12:40:00Z"/>
                <w:rFonts w:ascii="Arial Narrow" w:eastAsia="Times New Roman" w:hAnsi="Arial Narrow" w:cs="Arial"/>
                <w:color w:val="000000"/>
                <w:szCs w:val="18"/>
              </w:rPr>
            </w:pPr>
            <w:ins w:id="1696" w:author="Edward Rogers" w:date="2021-03-11T12:40:00Z">
              <w:r w:rsidRPr="00DD3D60">
                <w:rPr>
                  <w:rFonts w:ascii="Arial Narrow" w:eastAsia="Times New Roman" w:hAnsi="Arial Narrow" w:cs="Arial"/>
                  <w:color w:val="000000"/>
                  <w:szCs w:val="18"/>
                </w:rPr>
                <w:t>Assessment Overview:</w:t>
              </w:r>
            </w:ins>
          </w:p>
        </w:tc>
        <w:tc>
          <w:tcPr>
            <w:tcW w:w="721" w:type="pct"/>
            <w:gridSpan w:val="3"/>
            <w:shd w:val="clear" w:color="auto" w:fill="E7E6E6"/>
            <w:vAlign w:val="center"/>
          </w:tcPr>
          <w:p w14:paraId="4527E244" w14:textId="77777777" w:rsidR="00B877EB" w:rsidRPr="00DD3D60" w:rsidRDefault="00B877EB" w:rsidP="00B877EB">
            <w:pPr>
              <w:spacing w:line="240" w:lineRule="auto"/>
              <w:rPr>
                <w:ins w:id="1697" w:author="Edward Rogers" w:date="2021-03-11T12:40:00Z"/>
                <w:rFonts w:ascii="Arial Narrow" w:eastAsia="Times New Roman" w:hAnsi="Arial Narrow" w:cs="Arial"/>
                <w:color w:val="000000"/>
                <w:szCs w:val="18"/>
              </w:rPr>
            </w:pPr>
            <w:ins w:id="1698" w:author="Edward Rogers" w:date="2021-03-11T12:40:00Z">
              <w:r w:rsidRPr="00DD3D60">
                <w:rPr>
                  <w:rFonts w:ascii="Arial Narrow" w:eastAsia="Times New Roman" w:hAnsi="Arial Narrow" w:cs="Arial"/>
                  <w:color w:val="000000"/>
                  <w:szCs w:val="18"/>
                </w:rPr>
                <w:t>Location:</w:t>
              </w:r>
            </w:ins>
          </w:p>
        </w:tc>
        <w:tc>
          <w:tcPr>
            <w:tcW w:w="1102" w:type="pct"/>
            <w:gridSpan w:val="4"/>
            <w:vAlign w:val="center"/>
          </w:tcPr>
          <w:p w14:paraId="2620134F" w14:textId="77777777" w:rsidR="00B877EB" w:rsidRPr="00DD3D60" w:rsidRDefault="00B877EB" w:rsidP="00B877EB">
            <w:pPr>
              <w:spacing w:line="240" w:lineRule="auto"/>
              <w:rPr>
                <w:ins w:id="1699" w:author="Edward Rogers" w:date="2021-03-11T12:40:00Z"/>
                <w:rFonts w:ascii="Arial Narrow" w:eastAsia="Times New Roman" w:hAnsi="Arial Narrow" w:cs="Arial"/>
                <w:color w:val="000000"/>
                <w:szCs w:val="18"/>
              </w:rPr>
            </w:pPr>
          </w:p>
        </w:tc>
      </w:tr>
      <w:tr w:rsidR="00B877EB" w:rsidRPr="00DD3D60" w14:paraId="598DC135" w14:textId="77777777" w:rsidTr="00B877EB">
        <w:trPr>
          <w:trHeight w:val="340"/>
          <w:ins w:id="1700" w:author="Edward Rogers" w:date="2021-03-11T12:40:00Z"/>
        </w:trPr>
        <w:tc>
          <w:tcPr>
            <w:tcW w:w="3177" w:type="pct"/>
            <w:gridSpan w:val="14"/>
            <w:vMerge w:val="restart"/>
            <w:shd w:val="clear" w:color="auto" w:fill="FFFFFF"/>
            <w:noWrap/>
          </w:tcPr>
          <w:p w14:paraId="677DBA28" w14:textId="77777777" w:rsidR="00B877EB" w:rsidRPr="00DD3D60" w:rsidRDefault="00B877EB" w:rsidP="00B877EB">
            <w:pPr>
              <w:spacing w:line="240" w:lineRule="auto"/>
              <w:rPr>
                <w:ins w:id="1701" w:author="Edward Rogers" w:date="2021-03-11T12:40:00Z"/>
                <w:rFonts w:ascii="Arial Narrow" w:eastAsia="Times New Roman" w:hAnsi="Arial Narrow" w:cs="Arial"/>
                <w:color w:val="000000"/>
                <w:szCs w:val="18"/>
              </w:rPr>
            </w:pPr>
          </w:p>
        </w:tc>
        <w:tc>
          <w:tcPr>
            <w:tcW w:w="721" w:type="pct"/>
            <w:gridSpan w:val="3"/>
            <w:vMerge w:val="restart"/>
            <w:shd w:val="clear" w:color="auto" w:fill="E7E6E6"/>
            <w:vAlign w:val="center"/>
          </w:tcPr>
          <w:p w14:paraId="5D5B7BAD" w14:textId="77777777" w:rsidR="00B877EB" w:rsidRPr="00DD3D60" w:rsidRDefault="00B877EB" w:rsidP="00B877EB">
            <w:pPr>
              <w:spacing w:line="240" w:lineRule="auto"/>
              <w:rPr>
                <w:ins w:id="1702" w:author="Edward Rogers" w:date="2021-03-11T12:40:00Z"/>
                <w:rFonts w:ascii="Arial Narrow" w:eastAsia="Times New Roman" w:hAnsi="Arial Narrow" w:cs="Arial"/>
                <w:color w:val="000000"/>
                <w:szCs w:val="18"/>
              </w:rPr>
            </w:pPr>
            <w:ins w:id="1703" w:author="Edward Rogers" w:date="2021-03-11T12:40:00Z">
              <w:r w:rsidRPr="00DD3D60">
                <w:rPr>
                  <w:rFonts w:ascii="Arial Narrow" w:eastAsia="Times New Roman" w:hAnsi="Arial Narrow" w:cs="Arial"/>
                  <w:color w:val="000000"/>
                  <w:szCs w:val="18"/>
                </w:rPr>
                <w:t>Co-ordinates:</w:t>
              </w:r>
            </w:ins>
          </w:p>
        </w:tc>
        <w:tc>
          <w:tcPr>
            <w:tcW w:w="1102" w:type="pct"/>
            <w:gridSpan w:val="4"/>
            <w:vAlign w:val="center"/>
          </w:tcPr>
          <w:p w14:paraId="19A49250" w14:textId="77777777" w:rsidR="00B877EB" w:rsidRPr="00DD3D60" w:rsidRDefault="00B877EB" w:rsidP="00B877EB">
            <w:pPr>
              <w:spacing w:line="240" w:lineRule="auto"/>
              <w:rPr>
                <w:ins w:id="1704" w:author="Edward Rogers" w:date="2021-03-11T12:40:00Z"/>
                <w:rFonts w:ascii="Arial Narrow" w:eastAsia="Times New Roman" w:hAnsi="Arial Narrow" w:cs="Arial"/>
                <w:color w:val="000000"/>
                <w:szCs w:val="18"/>
              </w:rPr>
            </w:pPr>
            <w:ins w:id="1705" w:author="Edward Rogers" w:date="2021-03-11T12:40:00Z">
              <w:r w:rsidRPr="00DD3D60">
                <w:rPr>
                  <w:rFonts w:ascii="Arial Narrow" w:eastAsia="Times New Roman" w:hAnsi="Arial Narrow" w:cs="Arial"/>
                  <w:color w:val="000000"/>
                  <w:szCs w:val="18"/>
                </w:rPr>
                <w:t>Lat:</w:t>
              </w:r>
            </w:ins>
          </w:p>
        </w:tc>
      </w:tr>
      <w:tr w:rsidR="00B877EB" w:rsidRPr="00DD3D60" w14:paraId="1741FF48" w14:textId="77777777" w:rsidTr="00B877EB">
        <w:trPr>
          <w:trHeight w:val="340"/>
          <w:ins w:id="1706" w:author="Edward Rogers" w:date="2021-03-11T12:40:00Z"/>
        </w:trPr>
        <w:tc>
          <w:tcPr>
            <w:tcW w:w="3177" w:type="pct"/>
            <w:gridSpan w:val="14"/>
            <w:vMerge/>
            <w:tcBorders>
              <w:bottom w:val="single" w:sz="4" w:space="0" w:color="auto"/>
            </w:tcBorders>
            <w:shd w:val="clear" w:color="auto" w:fill="FFFFFF"/>
            <w:noWrap/>
            <w:vAlign w:val="center"/>
          </w:tcPr>
          <w:p w14:paraId="2E39E64C" w14:textId="77777777" w:rsidR="00B877EB" w:rsidRPr="00DD3D60" w:rsidRDefault="00B877EB" w:rsidP="00B877EB">
            <w:pPr>
              <w:spacing w:line="240" w:lineRule="auto"/>
              <w:rPr>
                <w:ins w:id="1707" w:author="Edward Rogers" w:date="2021-03-11T12:40:00Z"/>
                <w:rFonts w:ascii="Arial Narrow" w:eastAsia="Times New Roman" w:hAnsi="Arial Narrow" w:cs="Arial"/>
                <w:color w:val="000000"/>
                <w:szCs w:val="18"/>
              </w:rPr>
            </w:pPr>
          </w:p>
        </w:tc>
        <w:tc>
          <w:tcPr>
            <w:tcW w:w="721" w:type="pct"/>
            <w:gridSpan w:val="3"/>
            <w:vMerge/>
            <w:vAlign w:val="center"/>
          </w:tcPr>
          <w:p w14:paraId="7E44B57E" w14:textId="77777777" w:rsidR="00B877EB" w:rsidRPr="00DD3D60" w:rsidRDefault="00B877EB" w:rsidP="00B877EB">
            <w:pPr>
              <w:spacing w:line="240" w:lineRule="auto"/>
              <w:rPr>
                <w:ins w:id="1708" w:author="Edward Rogers" w:date="2021-03-11T12:40:00Z"/>
                <w:rFonts w:ascii="Arial Narrow" w:eastAsia="Times New Roman" w:hAnsi="Arial Narrow" w:cs="Arial"/>
                <w:color w:val="000000"/>
                <w:szCs w:val="18"/>
              </w:rPr>
            </w:pPr>
          </w:p>
        </w:tc>
        <w:tc>
          <w:tcPr>
            <w:tcW w:w="1102" w:type="pct"/>
            <w:gridSpan w:val="4"/>
            <w:vAlign w:val="center"/>
          </w:tcPr>
          <w:p w14:paraId="2CF39258" w14:textId="77777777" w:rsidR="00B877EB" w:rsidRPr="00DD3D60" w:rsidRDefault="00B877EB" w:rsidP="00B877EB">
            <w:pPr>
              <w:spacing w:line="240" w:lineRule="auto"/>
              <w:rPr>
                <w:ins w:id="1709" w:author="Edward Rogers" w:date="2021-03-11T12:40:00Z"/>
                <w:rFonts w:ascii="Arial Narrow" w:eastAsia="Times New Roman" w:hAnsi="Arial Narrow" w:cs="Arial"/>
                <w:color w:val="000000"/>
                <w:szCs w:val="18"/>
              </w:rPr>
            </w:pPr>
            <w:ins w:id="1710" w:author="Edward Rogers" w:date="2021-03-11T12:40:00Z">
              <w:r w:rsidRPr="00DD3D60">
                <w:rPr>
                  <w:rFonts w:ascii="Arial Narrow" w:eastAsia="Times New Roman" w:hAnsi="Arial Narrow" w:cs="Arial"/>
                  <w:color w:val="000000"/>
                  <w:szCs w:val="18"/>
                </w:rPr>
                <w:t>Long:</w:t>
              </w:r>
            </w:ins>
          </w:p>
        </w:tc>
      </w:tr>
      <w:tr w:rsidR="00B877EB" w:rsidRPr="00DD3D60" w14:paraId="7452B346"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11"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40"/>
          <w:ins w:id="1712" w:author="Edward Rogers" w:date="2021-03-11T12:40:00Z"/>
          <w:trPrChange w:id="1713" w:author="Edward Rogers" w:date="2021-03-11T12:40:00Z">
            <w:trPr>
              <w:trHeight w:val="340"/>
            </w:trPr>
          </w:trPrChange>
        </w:trPr>
        <w:tc>
          <w:tcPr>
            <w:tcW w:w="798" w:type="pct"/>
            <w:gridSpan w:val="4"/>
            <w:tcBorders>
              <w:top w:val="single" w:sz="4" w:space="0" w:color="auto"/>
              <w:right w:val="single" w:sz="4" w:space="0" w:color="auto"/>
            </w:tcBorders>
            <w:shd w:val="clear" w:color="auto" w:fill="E7E6E6"/>
            <w:noWrap/>
            <w:vAlign w:val="center"/>
            <w:tcPrChange w:id="1714" w:author="Edward Rogers" w:date="2021-03-11T12:40:00Z">
              <w:tcPr>
                <w:tcW w:w="798" w:type="pct"/>
                <w:gridSpan w:val="4"/>
                <w:tcBorders>
                  <w:top w:val="single" w:sz="4" w:space="0" w:color="auto"/>
                  <w:right w:val="single" w:sz="4" w:space="0" w:color="auto"/>
                </w:tcBorders>
                <w:shd w:val="clear" w:color="auto" w:fill="E7E6E6"/>
                <w:noWrap/>
                <w:vAlign w:val="center"/>
              </w:tcPr>
            </w:tcPrChange>
          </w:tcPr>
          <w:p w14:paraId="59EB214E" w14:textId="77777777" w:rsidR="00B877EB" w:rsidRPr="00DD3D60" w:rsidRDefault="00B877EB" w:rsidP="00B877EB">
            <w:pPr>
              <w:spacing w:line="240" w:lineRule="auto"/>
              <w:rPr>
                <w:ins w:id="1715" w:author="Edward Rogers" w:date="2021-03-11T12:40:00Z"/>
                <w:rFonts w:ascii="Arial Narrow" w:eastAsia="Times New Roman" w:hAnsi="Arial Narrow" w:cs="Arial"/>
                <w:color w:val="000000"/>
                <w:szCs w:val="18"/>
              </w:rPr>
            </w:pPr>
            <w:ins w:id="1716" w:author="Edward Rogers" w:date="2021-03-11T12:40:00Z">
              <w:r w:rsidRPr="00DD3D60">
                <w:rPr>
                  <w:rFonts w:ascii="Arial Narrow" w:eastAsia="Times New Roman" w:hAnsi="Arial Narrow" w:cs="Arial"/>
                  <w:color w:val="000000"/>
                  <w:szCs w:val="18"/>
                </w:rPr>
                <w:t>Incident Details:</w:t>
              </w:r>
            </w:ins>
          </w:p>
        </w:tc>
        <w:tc>
          <w:tcPr>
            <w:tcW w:w="2379" w:type="pct"/>
            <w:gridSpan w:val="10"/>
            <w:tcBorders>
              <w:top w:val="single" w:sz="4" w:space="0" w:color="auto"/>
            </w:tcBorders>
            <w:shd w:val="clear" w:color="auto" w:fill="FFFFFF"/>
            <w:vAlign w:val="center"/>
            <w:tcPrChange w:id="1717" w:author="Edward Rogers" w:date="2021-03-11T12:40:00Z">
              <w:tcPr>
                <w:tcW w:w="2378" w:type="pct"/>
                <w:gridSpan w:val="10"/>
                <w:tcBorders>
                  <w:top w:val="single" w:sz="4" w:space="0" w:color="auto"/>
                </w:tcBorders>
                <w:shd w:val="clear" w:color="auto" w:fill="FFFFFF"/>
                <w:vAlign w:val="center"/>
              </w:tcPr>
            </w:tcPrChange>
          </w:tcPr>
          <w:p w14:paraId="2C69975C" w14:textId="77777777" w:rsidR="00B877EB" w:rsidRPr="00DD3D60" w:rsidRDefault="00B877EB" w:rsidP="00B877EB">
            <w:pPr>
              <w:spacing w:line="240" w:lineRule="auto"/>
              <w:rPr>
                <w:ins w:id="1718" w:author="Edward Rogers" w:date="2021-03-11T12:40:00Z"/>
                <w:rFonts w:ascii="Arial Narrow" w:eastAsia="Times New Roman" w:hAnsi="Arial Narrow" w:cs="Arial"/>
                <w:color w:val="000000"/>
                <w:szCs w:val="18"/>
              </w:rPr>
            </w:pPr>
          </w:p>
        </w:tc>
        <w:tc>
          <w:tcPr>
            <w:tcW w:w="1047" w:type="pct"/>
            <w:gridSpan w:val="4"/>
            <w:shd w:val="clear" w:color="auto" w:fill="E7E6E6"/>
            <w:vAlign w:val="center"/>
            <w:tcPrChange w:id="1719" w:author="Edward Rogers" w:date="2021-03-11T12:40:00Z">
              <w:tcPr>
                <w:tcW w:w="1047" w:type="pct"/>
                <w:gridSpan w:val="4"/>
                <w:shd w:val="clear" w:color="auto" w:fill="E7E6E6"/>
                <w:vAlign w:val="center"/>
              </w:tcPr>
            </w:tcPrChange>
          </w:tcPr>
          <w:p w14:paraId="69E07F15" w14:textId="77777777" w:rsidR="00B877EB" w:rsidRPr="00DD3D60" w:rsidRDefault="00B877EB" w:rsidP="00B877EB">
            <w:pPr>
              <w:spacing w:line="240" w:lineRule="auto"/>
              <w:rPr>
                <w:ins w:id="1720" w:author="Edward Rogers" w:date="2021-03-11T12:40:00Z"/>
                <w:rFonts w:ascii="Arial Narrow" w:eastAsia="Times New Roman" w:hAnsi="Arial Narrow" w:cs="Arial"/>
                <w:color w:val="000000"/>
                <w:szCs w:val="18"/>
              </w:rPr>
            </w:pPr>
            <w:ins w:id="1721" w:author="Edward Rogers" w:date="2021-03-11T12:40:00Z">
              <w:r w:rsidRPr="00DD3D60">
                <w:rPr>
                  <w:rFonts w:ascii="Arial Narrow" w:eastAsia="Times New Roman" w:hAnsi="Arial Narrow" w:cs="Arial"/>
                  <w:color w:val="000000"/>
                  <w:szCs w:val="18"/>
                </w:rPr>
                <w:t>Incident (ref. # / link)</w:t>
              </w:r>
            </w:ins>
          </w:p>
        </w:tc>
        <w:tc>
          <w:tcPr>
            <w:tcW w:w="776" w:type="pct"/>
            <w:gridSpan w:val="3"/>
            <w:vAlign w:val="center"/>
            <w:tcPrChange w:id="1722" w:author="Edward Rogers" w:date="2021-03-11T12:40:00Z">
              <w:tcPr>
                <w:tcW w:w="776" w:type="pct"/>
                <w:gridSpan w:val="3"/>
                <w:vAlign w:val="center"/>
              </w:tcPr>
            </w:tcPrChange>
          </w:tcPr>
          <w:p w14:paraId="64784096" w14:textId="77777777" w:rsidR="00B877EB" w:rsidRPr="00DD3D60" w:rsidRDefault="00B877EB" w:rsidP="00B877EB">
            <w:pPr>
              <w:spacing w:line="240" w:lineRule="auto"/>
              <w:rPr>
                <w:ins w:id="1723" w:author="Edward Rogers" w:date="2021-03-11T12:40:00Z"/>
                <w:rFonts w:ascii="Arial Narrow" w:eastAsia="Times New Roman" w:hAnsi="Arial Narrow" w:cs="Arial"/>
                <w:color w:val="000000"/>
                <w:szCs w:val="18"/>
              </w:rPr>
            </w:pPr>
          </w:p>
        </w:tc>
      </w:tr>
      <w:tr w:rsidR="00B877EB" w:rsidRPr="00DD3D60" w14:paraId="5E319988" w14:textId="77777777" w:rsidTr="00B877EB">
        <w:trPr>
          <w:trHeight w:val="284"/>
          <w:ins w:id="1724" w:author="Edward Rogers" w:date="2021-03-11T12:40:00Z"/>
        </w:trPr>
        <w:tc>
          <w:tcPr>
            <w:tcW w:w="5000" w:type="pct"/>
            <w:gridSpan w:val="21"/>
            <w:shd w:val="clear" w:color="auto" w:fill="8EAADB"/>
            <w:noWrap/>
            <w:vAlign w:val="center"/>
          </w:tcPr>
          <w:p w14:paraId="23B47D24" w14:textId="77777777" w:rsidR="00B877EB" w:rsidRPr="00DD3D60" w:rsidRDefault="00B877EB" w:rsidP="00B877EB">
            <w:pPr>
              <w:spacing w:line="240" w:lineRule="auto"/>
              <w:jc w:val="center"/>
              <w:rPr>
                <w:ins w:id="1725" w:author="Edward Rogers" w:date="2021-03-11T12:40:00Z"/>
                <w:rFonts w:ascii="Arial Narrow" w:eastAsia="Times New Roman" w:hAnsi="Arial Narrow" w:cs="Arial"/>
                <w:color w:val="000000"/>
                <w:szCs w:val="18"/>
              </w:rPr>
            </w:pPr>
            <w:ins w:id="1726" w:author="Edward Rogers" w:date="2021-03-11T12:40:00Z">
              <w:r w:rsidRPr="00DD3D60">
                <w:rPr>
                  <w:rFonts w:ascii="Arial Narrow" w:eastAsia="Times New Roman" w:hAnsi="Arial Narrow" w:cs="Arial"/>
                  <w:b/>
                  <w:bCs/>
                  <w:color w:val="000000"/>
                  <w:szCs w:val="18"/>
                </w:rPr>
                <w:t>Section 2: Documentation of Assessment Approach</w:t>
              </w:r>
            </w:ins>
          </w:p>
        </w:tc>
      </w:tr>
      <w:tr w:rsidR="00B877EB" w:rsidRPr="00DD3D60" w14:paraId="3392C773" w14:textId="77777777" w:rsidTr="00B877EB">
        <w:trPr>
          <w:trHeight w:val="281"/>
          <w:ins w:id="1727" w:author="Edward Rogers" w:date="2021-03-11T12:40:00Z"/>
        </w:trPr>
        <w:tc>
          <w:tcPr>
            <w:tcW w:w="1037" w:type="pct"/>
            <w:gridSpan w:val="5"/>
            <w:shd w:val="clear" w:color="auto" w:fill="E7E6E6"/>
            <w:noWrap/>
            <w:vAlign w:val="center"/>
          </w:tcPr>
          <w:p w14:paraId="2FDBCCE0" w14:textId="77777777" w:rsidR="00B877EB" w:rsidRPr="00DD3D60" w:rsidRDefault="00B877EB" w:rsidP="00B877EB">
            <w:pPr>
              <w:spacing w:line="240" w:lineRule="auto"/>
              <w:rPr>
                <w:ins w:id="1728" w:author="Edward Rogers" w:date="2021-03-11T12:40:00Z"/>
                <w:rFonts w:ascii="Arial Narrow" w:eastAsia="Times New Roman" w:hAnsi="Arial Narrow" w:cs="Arial"/>
                <w:color w:val="000000"/>
                <w:szCs w:val="18"/>
              </w:rPr>
            </w:pPr>
            <w:ins w:id="1729" w:author="Edward Rogers" w:date="2021-03-11T12:40:00Z">
              <w:r w:rsidRPr="00DD3D60">
                <w:rPr>
                  <w:rFonts w:ascii="Arial Narrow" w:eastAsia="Times New Roman" w:hAnsi="Arial Narrow" w:cs="Arial"/>
                  <w:color w:val="000000"/>
                  <w:szCs w:val="18"/>
                </w:rPr>
                <w:t>Type of assessment</w:t>
              </w:r>
            </w:ins>
          </w:p>
        </w:tc>
        <w:tc>
          <w:tcPr>
            <w:tcW w:w="644" w:type="pct"/>
            <w:gridSpan w:val="3"/>
            <w:shd w:val="clear" w:color="auto" w:fill="auto"/>
            <w:noWrap/>
            <w:vAlign w:val="center"/>
          </w:tcPr>
          <w:p w14:paraId="1E4F7861" w14:textId="596C9EF9" w:rsidR="00B877EB" w:rsidRPr="00DD3D60" w:rsidRDefault="00B877EB" w:rsidP="00B877EB">
            <w:pPr>
              <w:spacing w:line="240" w:lineRule="auto"/>
              <w:rPr>
                <w:ins w:id="1730" w:author="Edward Rogers" w:date="2021-03-11T12:40:00Z"/>
                <w:rFonts w:ascii="Arial Narrow" w:eastAsia="Times New Roman" w:hAnsi="Arial Narrow" w:cs="Arial"/>
                <w:color w:val="000000"/>
                <w:szCs w:val="18"/>
              </w:rPr>
            </w:pPr>
          </w:p>
        </w:tc>
        <w:tc>
          <w:tcPr>
            <w:tcW w:w="861" w:type="pct"/>
            <w:gridSpan w:val="2"/>
            <w:vMerge w:val="restart"/>
            <w:shd w:val="clear" w:color="auto" w:fill="E7E6E6"/>
            <w:vAlign w:val="center"/>
          </w:tcPr>
          <w:p w14:paraId="69C9F442" w14:textId="77777777" w:rsidR="00B877EB" w:rsidRPr="00DD3D60" w:rsidRDefault="00B877EB" w:rsidP="00B877EB">
            <w:pPr>
              <w:spacing w:line="240" w:lineRule="auto"/>
              <w:rPr>
                <w:ins w:id="1731" w:author="Edward Rogers" w:date="2021-03-11T12:40:00Z"/>
                <w:rFonts w:ascii="Arial Narrow" w:eastAsia="Times New Roman" w:hAnsi="Arial Narrow" w:cs="Arial"/>
                <w:color w:val="000000"/>
                <w:szCs w:val="18"/>
              </w:rPr>
            </w:pPr>
            <w:ins w:id="1732" w:author="Edward Rogers" w:date="2021-03-11T12:40:00Z">
              <w:r w:rsidRPr="00DD3D60">
                <w:rPr>
                  <w:rFonts w:ascii="Arial Narrow" w:eastAsia="Times New Roman" w:hAnsi="Arial Narrow" w:cs="Arial"/>
                  <w:color w:val="000000"/>
                  <w:szCs w:val="18"/>
                </w:rPr>
                <w:t xml:space="preserve">Hazards Assessed </w:t>
              </w:r>
              <w:r w:rsidRPr="00DD3D60">
                <w:rPr>
                  <w:rFonts w:ascii="Arial Narrow" w:eastAsia="Times New Roman" w:hAnsi="Arial Narrow" w:cs="Arial"/>
                  <w:color w:val="808080"/>
                  <w:szCs w:val="18"/>
                </w:rPr>
                <w:t>(cross out not applicable)</w:t>
              </w:r>
            </w:ins>
          </w:p>
        </w:tc>
        <w:tc>
          <w:tcPr>
            <w:tcW w:w="635" w:type="pct"/>
            <w:gridSpan w:val="4"/>
            <w:shd w:val="clear" w:color="auto" w:fill="FFFFFF"/>
            <w:vAlign w:val="center"/>
          </w:tcPr>
          <w:p w14:paraId="03AC6BB6" w14:textId="77777777" w:rsidR="00B877EB" w:rsidRPr="00DD3D60" w:rsidRDefault="00B877EB" w:rsidP="00B877EB">
            <w:pPr>
              <w:spacing w:line="240" w:lineRule="auto"/>
              <w:rPr>
                <w:ins w:id="1733" w:author="Edward Rogers" w:date="2021-03-11T12:40:00Z"/>
                <w:rFonts w:ascii="Arial Narrow" w:eastAsia="Times New Roman" w:hAnsi="Arial Narrow" w:cs="Arial"/>
                <w:color w:val="000000"/>
                <w:szCs w:val="18"/>
              </w:rPr>
            </w:pPr>
            <w:ins w:id="1734" w:author="Edward Rogers" w:date="2021-03-11T12:40:00Z">
              <w:r w:rsidRPr="00DD3D60">
                <w:rPr>
                  <w:rFonts w:ascii="Arial Narrow" w:eastAsia="Calibri" w:hAnsi="Arial Narrow" w:cs="Arial"/>
                  <w:szCs w:val="18"/>
                </w:rPr>
                <w:t>Collision</w:t>
              </w:r>
            </w:ins>
          </w:p>
        </w:tc>
        <w:tc>
          <w:tcPr>
            <w:tcW w:w="640" w:type="pct"/>
            <w:gridSpan w:val="2"/>
            <w:vMerge w:val="restart"/>
            <w:shd w:val="clear" w:color="auto" w:fill="E7E6E6"/>
            <w:vAlign w:val="center"/>
          </w:tcPr>
          <w:p w14:paraId="08ACCF88" w14:textId="77777777" w:rsidR="00B877EB" w:rsidRPr="00DD3D60" w:rsidRDefault="00B877EB" w:rsidP="00B877EB">
            <w:pPr>
              <w:spacing w:line="240" w:lineRule="auto"/>
              <w:rPr>
                <w:ins w:id="1735" w:author="Edward Rogers" w:date="2021-03-11T12:40:00Z"/>
                <w:rFonts w:ascii="Arial Narrow" w:eastAsia="Times New Roman" w:hAnsi="Arial Narrow" w:cs="Arial"/>
                <w:color w:val="000000"/>
                <w:szCs w:val="18"/>
              </w:rPr>
            </w:pPr>
            <w:ins w:id="1736" w:author="Edward Rogers" w:date="2021-03-11T12:40:00Z">
              <w:r w:rsidRPr="00DD3D60">
                <w:rPr>
                  <w:rFonts w:ascii="Arial Narrow" w:eastAsia="Times New Roman" w:hAnsi="Arial Narrow" w:cs="Arial"/>
                  <w:color w:val="000000"/>
                  <w:szCs w:val="18"/>
                  <w:shd w:val="clear" w:color="auto" w:fill="E7E6E6"/>
                </w:rPr>
                <w:t xml:space="preserve">Tools Used </w:t>
              </w:r>
              <w:r w:rsidRPr="00DD3D60">
                <w:rPr>
                  <w:rFonts w:ascii="Arial Narrow" w:eastAsia="Times New Roman" w:hAnsi="Arial Narrow" w:cs="Arial"/>
                  <w:color w:val="808080"/>
                  <w:szCs w:val="18"/>
                  <w:shd w:val="clear" w:color="auto" w:fill="E7E6E6"/>
                </w:rPr>
                <w:t>(cross out not applicable</w:t>
              </w:r>
              <w:r w:rsidRPr="00DD3D60">
                <w:rPr>
                  <w:rFonts w:ascii="Arial Narrow" w:eastAsia="Times New Roman" w:hAnsi="Arial Narrow" w:cs="Arial"/>
                  <w:color w:val="808080"/>
                  <w:szCs w:val="18"/>
                </w:rPr>
                <w:t>)</w:t>
              </w:r>
            </w:ins>
          </w:p>
        </w:tc>
        <w:tc>
          <w:tcPr>
            <w:tcW w:w="1183" w:type="pct"/>
            <w:gridSpan w:val="5"/>
            <w:vAlign w:val="center"/>
          </w:tcPr>
          <w:p w14:paraId="68A24089" w14:textId="77777777" w:rsidR="00B877EB" w:rsidRPr="00DD3D60" w:rsidRDefault="00B877EB" w:rsidP="00B877EB">
            <w:pPr>
              <w:spacing w:line="240" w:lineRule="auto"/>
              <w:rPr>
                <w:ins w:id="1737" w:author="Edward Rogers" w:date="2021-03-11T12:40:00Z"/>
                <w:rFonts w:ascii="Arial Narrow" w:eastAsia="Times New Roman" w:hAnsi="Arial Narrow" w:cs="Arial"/>
                <w:color w:val="000000"/>
                <w:szCs w:val="18"/>
              </w:rPr>
            </w:pPr>
            <w:ins w:id="1738" w:author="Edward Rogers" w:date="2021-03-11T12:40:00Z">
              <w:r w:rsidRPr="00DD3D60">
                <w:rPr>
                  <w:rFonts w:ascii="Arial Narrow" w:eastAsia="Times New Roman" w:hAnsi="Arial Narrow" w:cs="Arial"/>
                  <w:color w:val="000000"/>
                  <w:szCs w:val="18"/>
                </w:rPr>
                <w:t>Vessel Analysis</w:t>
              </w:r>
            </w:ins>
          </w:p>
        </w:tc>
      </w:tr>
      <w:tr w:rsidR="00B877EB" w:rsidRPr="00DD3D60" w14:paraId="2661C154" w14:textId="77777777" w:rsidTr="00B877EB">
        <w:trPr>
          <w:trHeight w:val="284"/>
          <w:ins w:id="1739" w:author="Edward Rogers" w:date="2021-03-11T12:40:00Z"/>
        </w:trPr>
        <w:tc>
          <w:tcPr>
            <w:tcW w:w="637" w:type="pct"/>
            <w:gridSpan w:val="3"/>
            <w:vMerge w:val="restart"/>
            <w:shd w:val="clear" w:color="auto" w:fill="E7E6E6"/>
            <w:noWrap/>
            <w:vAlign w:val="center"/>
          </w:tcPr>
          <w:p w14:paraId="20FA4E09" w14:textId="77777777" w:rsidR="00B877EB" w:rsidRPr="00DD3D60" w:rsidRDefault="00B877EB" w:rsidP="00B877EB">
            <w:pPr>
              <w:spacing w:line="240" w:lineRule="auto"/>
              <w:rPr>
                <w:ins w:id="1740" w:author="Edward Rogers" w:date="2021-03-11T12:40:00Z"/>
                <w:rFonts w:ascii="Arial Narrow" w:eastAsia="Times New Roman" w:hAnsi="Arial Narrow" w:cs="Arial"/>
                <w:color w:val="000000"/>
                <w:szCs w:val="18"/>
              </w:rPr>
            </w:pPr>
            <w:ins w:id="1741" w:author="Edward Rogers" w:date="2021-03-11T12:40:00Z">
              <w:r w:rsidRPr="00DD3D60">
                <w:rPr>
                  <w:rFonts w:ascii="Arial Narrow" w:eastAsia="Times New Roman" w:hAnsi="Arial Narrow" w:cs="Arial"/>
                  <w:color w:val="000000"/>
                  <w:szCs w:val="18"/>
                </w:rPr>
                <w:t>Mitigation Measures Identified</w:t>
              </w:r>
            </w:ins>
          </w:p>
        </w:tc>
        <w:tc>
          <w:tcPr>
            <w:tcW w:w="400" w:type="pct"/>
            <w:gridSpan w:val="2"/>
            <w:shd w:val="clear" w:color="auto" w:fill="E7E6E6"/>
            <w:noWrap/>
            <w:vAlign w:val="center"/>
          </w:tcPr>
          <w:p w14:paraId="3D907F25" w14:textId="77777777" w:rsidR="00B877EB" w:rsidRPr="00DD3D60" w:rsidRDefault="00B877EB" w:rsidP="00B877EB">
            <w:pPr>
              <w:spacing w:line="240" w:lineRule="auto"/>
              <w:rPr>
                <w:ins w:id="1742" w:author="Edward Rogers" w:date="2021-03-11T12:40:00Z"/>
                <w:rFonts w:ascii="Arial Narrow" w:eastAsia="Times New Roman" w:hAnsi="Arial Narrow" w:cs="Arial"/>
                <w:color w:val="000000"/>
                <w:szCs w:val="18"/>
              </w:rPr>
            </w:pPr>
            <w:ins w:id="1743" w:author="Edward Rogers" w:date="2021-03-11T12:40:00Z">
              <w:r w:rsidRPr="00DD3D60">
                <w:rPr>
                  <w:rFonts w:ascii="Arial Narrow" w:eastAsia="Times New Roman" w:hAnsi="Arial Narrow" w:cs="Arial"/>
                  <w:color w:val="000000"/>
                  <w:szCs w:val="18"/>
                </w:rPr>
                <w:t>Buoy</w:t>
              </w:r>
            </w:ins>
          </w:p>
        </w:tc>
        <w:tc>
          <w:tcPr>
            <w:tcW w:w="644" w:type="pct"/>
            <w:gridSpan w:val="3"/>
            <w:shd w:val="clear" w:color="auto" w:fill="auto"/>
            <w:noWrap/>
            <w:vAlign w:val="center"/>
          </w:tcPr>
          <w:p w14:paraId="6B6A7A0B" w14:textId="77777777" w:rsidR="00B877EB" w:rsidRPr="00DD3D60" w:rsidRDefault="00B877EB" w:rsidP="00B877EB">
            <w:pPr>
              <w:spacing w:line="240" w:lineRule="auto"/>
              <w:rPr>
                <w:ins w:id="1744" w:author="Edward Rogers" w:date="2021-03-11T12:40:00Z"/>
                <w:rFonts w:ascii="Arial Narrow" w:eastAsia="Times New Roman" w:hAnsi="Arial Narrow" w:cs="Arial"/>
                <w:color w:val="000000"/>
                <w:szCs w:val="18"/>
              </w:rPr>
            </w:pPr>
          </w:p>
        </w:tc>
        <w:tc>
          <w:tcPr>
            <w:tcW w:w="861" w:type="pct"/>
            <w:gridSpan w:val="2"/>
            <w:vMerge/>
            <w:vAlign w:val="center"/>
          </w:tcPr>
          <w:p w14:paraId="6ED8DC66" w14:textId="77777777" w:rsidR="00B877EB" w:rsidRPr="00DD3D60" w:rsidRDefault="00B877EB" w:rsidP="00B877EB">
            <w:pPr>
              <w:spacing w:line="240" w:lineRule="auto"/>
              <w:rPr>
                <w:ins w:id="1745" w:author="Edward Rogers" w:date="2021-03-11T12:40:00Z"/>
                <w:rFonts w:ascii="Arial Narrow" w:eastAsia="Times New Roman" w:hAnsi="Arial Narrow" w:cs="Arial"/>
                <w:color w:val="000000"/>
                <w:szCs w:val="18"/>
              </w:rPr>
            </w:pPr>
          </w:p>
        </w:tc>
        <w:tc>
          <w:tcPr>
            <w:tcW w:w="635" w:type="pct"/>
            <w:gridSpan w:val="4"/>
            <w:shd w:val="clear" w:color="auto" w:fill="FFFFFF"/>
            <w:vAlign w:val="center"/>
          </w:tcPr>
          <w:p w14:paraId="108C1E2F" w14:textId="77777777" w:rsidR="00B877EB" w:rsidRPr="00DD3D60" w:rsidRDefault="00B877EB" w:rsidP="00B877EB">
            <w:pPr>
              <w:spacing w:line="240" w:lineRule="auto"/>
              <w:rPr>
                <w:ins w:id="1746" w:author="Edward Rogers" w:date="2021-03-11T12:40:00Z"/>
                <w:rFonts w:ascii="Arial Narrow" w:eastAsia="Times New Roman" w:hAnsi="Arial Narrow" w:cs="Arial"/>
                <w:color w:val="000000"/>
                <w:szCs w:val="18"/>
              </w:rPr>
            </w:pPr>
            <w:ins w:id="1747" w:author="Edward Rogers" w:date="2021-03-11T12:40:00Z">
              <w:r w:rsidRPr="00DD3D60">
                <w:rPr>
                  <w:rFonts w:ascii="Arial Narrow" w:eastAsia="Calibri" w:hAnsi="Arial Narrow" w:cs="Arial"/>
                  <w:szCs w:val="18"/>
                </w:rPr>
                <w:t>Allision</w:t>
              </w:r>
            </w:ins>
          </w:p>
        </w:tc>
        <w:tc>
          <w:tcPr>
            <w:tcW w:w="640" w:type="pct"/>
            <w:gridSpan w:val="2"/>
            <w:vMerge/>
            <w:vAlign w:val="center"/>
          </w:tcPr>
          <w:p w14:paraId="6A6E9E8E" w14:textId="77777777" w:rsidR="00B877EB" w:rsidRPr="00DD3D60" w:rsidRDefault="00B877EB" w:rsidP="00B877EB">
            <w:pPr>
              <w:spacing w:line="240" w:lineRule="auto"/>
              <w:rPr>
                <w:ins w:id="1748" w:author="Edward Rogers" w:date="2021-03-11T12:40:00Z"/>
                <w:rFonts w:ascii="Arial Narrow" w:eastAsia="Times New Roman" w:hAnsi="Arial Narrow" w:cs="Arial"/>
                <w:color w:val="000000"/>
                <w:szCs w:val="18"/>
              </w:rPr>
            </w:pPr>
          </w:p>
        </w:tc>
        <w:tc>
          <w:tcPr>
            <w:tcW w:w="1183" w:type="pct"/>
            <w:gridSpan w:val="5"/>
            <w:vAlign w:val="center"/>
          </w:tcPr>
          <w:p w14:paraId="30C5913E" w14:textId="77777777" w:rsidR="00B877EB" w:rsidRPr="00DD3D60" w:rsidRDefault="00B877EB" w:rsidP="00B877EB">
            <w:pPr>
              <w:spacing w:line="240" w:lineRule="auto"/>
              <w:rPr>
                <w:ins w:id="1749" w:author="Edward Rogers" w:date="2021-03-11T12:40:00Z"/>
                <w:rFonts w:ascii="Arial Narrow" w:eastAsia="Times New Roman" w:hAnsi="Arial Narrow" w:cs="Arial"/>
                <w:color w:val="000000"/>
                <w:szCs w:val="18"/>
              </w:rPr>
            </w:pPr>
            <w:ins w:id="1750" w:author="Edward Rogers" w:date="2021-03-11T12:40:00Z">
              <w:r w:rsidRPr="00DD3D60">
                <w:rPr>
                  <w:rFonts w:ascii="Arial Narrow" w:eastAsia="Times New Roman" w:hAnsi="Arial Narrow" w:cs="Arial"/>
                  <w:color w:val="000000"/>
                  <w:szCs w:val="18"/>
                </w:rPr>
                <w:t>PAWSA</w:t>
              </w:r>
            </w:ins>
          </w:p>
        </w:tc>
      </w:tr>
      <w:tr w:rsidR="00B877EB" w:rsidRPr="00DD3D60" w14:paraId="48E2CF2D" w14:textId="77777777" w:rsidTr="00B877EB">
        <w:trPr>
          <w:trHeight w:val="284"/>
          <w:ins w:id="1751" w:author="Edward Rogers" w:date="2021-03-11T12:40:00Z"/>
        </w:trPr>
        <w:tc>
          <w:tcPr>
            <w:tcW w:w="637" w:type="pct"/>
            <w:gridSpan w:val="3"/>
            <w:vMerge/>
            <w:noWrap/>
            <w:vAlign w:val="center"/>
          </w:tcPr>
          <w:p w14:paraId="0F428A23" w14:textId="77777777" w:rsidR="00B877EB" w:rsidRPr="00DD3D60" w:rsidRDefault="00B877EB" w:rsidP="00B877EB">
            <w:pPr>
              <w:spacing w:line="240" w:lineRule="auto"/>
              <w:rPr>
                <w:ins w:id="1752" w:author="Edward Rogers" w:date="2021-03-11T12:40:00Z"/>
                <w:rFonts w:ascii="Arial Narrow" w:eastAsia="Times New Roman" w:hAnsi="Arial Narrow" w:cs="Arial"/>
                <w:color w:val="000000"/>
                <w:szCs w:val="18"/>
              </w:rPr>
            </w:pPr>
          </w:p>
        </w:tc>
        <w:tc>
          <w:tcPr>
            <w:tcW w:w="400" w:type="pct"/>
            <w:gridSpan w:val="2"/>
            <w:shd w:val="clear" w:color="auto" w:fill="E7E6E6"/>
            <w:noWrap/>
            <w:vAlign w:val="center"/>
          </w:tcPr>
          <w:p w14:paraId="06BA134C" w14:textId="77777777" w:rsidR="00B877EB" w:rsidRPr="00DD3D60" w:rsidRDefault="00B877EB" w:rsidP="00B877EB">
            <w:pPr>
              <w:spacing w:line="240" w:lineRule="auto"/>
              <w:rPr>
                <w:ins w:id="1753" w:author="Edward Rogers" w:date="2021-03-11T12:40:00Z"/>
                <w:rFonts w:ascii="Arial Narrow" w:eastAsia="Times New Roman" w:hAnsi="Arial Narrow" w:cs="Arial"/>
                <w:color w:val="000000"/>
                <w:szCs w:val="18"/>
              </w:rPr>
            </w:pPr>
            <w:ins w:id="1754" w:author="Edward Rogers" w:date="2021-03-11T12:40:00Z">
              <w:r w:rsidRPr="00DD3D60">
                <w:rPr>
                  <w:rFonts w:ascii="Arial Narrow" w:eastAsia="Times New Roman" w:hAnsi="Arial Narrow" w:cs="Arial"/>
                  <w:color w:val="000000"/>
                  <w:szCs w:val="18"/>
                </w:rPr>
                <w:t>Light</w:t>
              </w:r>
            </w:ins>
          </w:p>
        </w:tc>
        <w:tc>
          <w:tcPr>
            <w:tcW w:w="644" w:type="pct"/>
            <w:gridSpan w:val="3"/>
            <w:shd w:val="clear" w:color="auto" w:fill="auto"/>
            <w:noWrap/>
            <w:vAlign w:val="center"/>
          </w:tcPr>
          <w:p w14:paraId="2B82EF07" w14:textId="77777777" w:rsidR="00B877EB" w:rsidRPr="00DD3D60" w:rsidRDefault="00B877EB" w:rsidP="00B877EB">
            <w:pPr>
              <w:spacing w:line="240" w:lineRule="auto"/>
              <w:rPr>
                <w:ins w:id="1755" w:author="Edward Rogers" w:date="2021-03-11T12:40:00Z"/>
                <w:rFonts w:ascii="Arial Narrow" w:eastAsia="Times New Roman" w:hAnsi="Arial Narrow" w:cs="Arial"/>
                <w:color w:val="000000"/>
                <w:szCs w:val="18"/>
              </w:rPr>
            </w:pPr>
          </w:p>
        </w:tc>
        <w:tc>
          <w:tcPr>
            <w:tcW w:w="861" w:type="pct"/>
            <w:gridSpan w:val="2"/>
            <w:vMerge/>
            <w:vAlign w:val="center"/>
          </w:tcPr>
          <w:p w14:paraId="59189DA8" w14:textId="77777777" w:rsidR="00B877EB" w:rsidRPr="00DD3D60" w:rsidRDefault="00B877EB" w:rsidP="00B877EB">
            <w:pPr>
              <w:spacing w:line="240" w:lineRule="auto"/>
              <w:rPr>
                <w:ins w:id="1756" w:author="Edward Rogers" w:date="2021-03-11T12:40:00Z"/>
                <w:rFonts w:ascii="Arial Narrow" w:eastAsia="Times New Roman" w:hAnsi="Arial Narrow" w:cs="Arial"/>
                <w:color w:val="000000"/>
                <w:szCs w:val="18"/>
              </w:rPr>
            </w:pPr>
          </w:p>
        </w:tc>
        <w:tc>
          <w:tcPr>
            <w:tcW w:w="635" w:type="pct"/>
            <w:gridSpan w:val="4"/>
            <w:shd w:val="clear" w:color="auto" w:fill="FFFFFF"/>
            <w:vAlign w:val="center"/>
          </w:tcPr>
          <w:p w14:paraId="20652620" w14:textId="77777777" w:rsidR="00B877EB" w:rsidRPr="00DD3D60" w:rsidRDefault="00B877EB" w:rsidP="00B877EB">
            <w:pPr>
              <w:spacing w:line="240" w:lineRule="auto"/>
              <w:rPr>
                <w:ins w:id="1757" w:author="Edward Rogers" w:date="2021-03-11T12:40:00Z"/>
                <w:rFonts w:ascii="Arial Narrow" w:eastAsia="Times New Roman" w:hAnsi="Arial Narrow" w:cs="Arial"/>
                <w:color w:val="000000"/>
                <w:szCs w:val="18"/>
              </w:rPr>
            </w:pPr>
            <w:ins w:id="1758" w:author="Edward Rogers" w:date="2021-03-11T12:40:00Z">
              <w:r w:rsidRPr="00DD3D60">
                <w:rPr>
                  <w:rFonts w:ascii="Arial Narrow" w:eastAsia="Calibri" w:hAnsi="Arial Narrow" w:cs="Arial"/>
                  <w:szCs w:val="18"/>
                </w:rPr>
                <w:t>Grounding</w:t>
              </w:r>
            </w:ins>
          </w:p>
        </w:tc>
        <w:tc>
          <w:tcPr>
            <w:tcW w:w="640" w:type="pct"/>
            <w:gridSpan w:val="2"/>
            <w:vMerge/>
            <w:vAlign w:val="center"/>
          </w:tcPr>
          <w:p w14:paraId="63746946" w14:textId="77777777" w:rsidR="00B877EB" w:rsidRPr="00DD3D60" w:rsidRDefault="00B877EB" w:rsidP="00B877EB">
            <w:pPr>
              <w:spacing w:line="240" w:lineRule="auto"/>
              <w:rPr>
                <w:ins w:id="1759" w:author="Edward Rogers" w:date="2021-03-11T12:40:00Z"/>
                <w:rFonts w:ascii="Arial Narrow" w:eastAsia="Times New Roman" w:hAnsi="Arial Narrow" w:cs="Arial"/>
                <w:color w:val="000000"/>
                <w:szCs w:val="18"/>
              </w:rPr>
            </w:pPr>
          </w:p>
        </w:tc>
        <w:tc>
          <w:tcPr>
            <w:tcW w:w="1183" w:type="pct"/>
            <w:gridSpan w:val="5"/>
            <w:vAlign w:val="center"/>
          </w:tcPr>
          <w:p w14:paraId="03F77F7F" w14:textId="77777777" w:rsidR="00B877EB" w:rsidRPr="00DD3D60" w:rsidRDefault="00B877EB" w:rsidP="00B877EB">
            <w:pPr>
              <w:spacing w:line="240" w:lineRule="auto"/>
              <w:rPr>
                <w:ins w:id="1760" w:author="Edward Rogers" w:date="2021-03-11T12:40:00Z"/>
                <w:rFonts w:ascii="Arial Narrow" w:eastAsia="Times New Roman" w:hAnsi="Arial Narrow" w:cs="Arial"/>
                <w:color w:val="000000"/>
                <w:szCs w:val="18"/>
              </w:rPr>
            </w:pPr>
            <w:ins w:id="1761" w:author="Edward Rogers" w:date="2021-03-11T12:40:00Z">
              <w:r w:rsidRPr="00DD3D60">
                <w:rPr>
                  <w:rFonts w:ascii="Arial Narrow" w:eastAsia="Times New Roman" w:hAnsi="Arial Narrow" w:cs="Arial"/>
                  <w:color w:val="000000"/>
                  <w:szCs w:val="18"/>
                </w:rPr>
                <w:t>IWRAP</w:t>
              </w:r>
              <w:del w:id="1762" w:author="ernst bolt" w:date="2021-04-25T13:58:00Z">
                <w:r w:rsidRPr="00DD3D60" w:rsidDel="00A44895">
                  <w:rPr>
                    <w:rFonts w:ascii="Arial Narrow" w:eastAsia="Times New Roman" w:hAnsi="Arial Narrow" w:cs="Arial"/>
                    <w:color w:val="000000"/>
                    <w:szCs w:val="18"/>
                  </w:rPr>
                  <w:delText>-MkII</w:delText>
                </w:r>
              </w:del>
            </w:ins>
          </w:p>
        </w:tc>
      </w:tr>
      <w:tr w:rsidR="00B877EB" w:rsidRPr="00DD3D60" w14:paraId="672FD554" w14:textId="77777777" w:rsidTr="00B877EB">
        <w:trPr>
          <w:trHeight w:val="284"/>
          <w:ins w:id="1763" w:author="Edward Rogers" w:date="2021-03-11T12:40:00Z"/>
        </w:trPr>
        <w:tc>
          <w:tcPr>
            <w:tcW w:w="637" w:type="pct"/>
            <w:gridSpan w:val="3"/>
            <w:vMerge/>
            <w:noWrap/>
            <w:vAlign w:val="center"/>
          </w:tcPr>
          <w:p w14:paraId="4032D959" w14:textId="77777777" w:rsidR="00B877EB" w:rsidRPr="00DD3D60" w:rsidRDefault="00B877EB" w:rsidP="00B877EB">
            <w:pPr>
              <w:spacing w:line="240" w:lineRule="auto"/>
              <w:rPr>
                <w:ins w:id="1764" w:author="Edward Rogers" w:date="2021-03-11T12:40:00Z"/>
                <w:rFonts w:ascii="Arial Narrow" w:eastAsia="Times New Roman" w:hAnsi="Arial Narrow" w:cs="Arial"/>
                <w:color w:val="000000"/>
                <w:szCs w:val="18"/>
              </w:rPr>
            </w:pPr>
          </w:p>
        </w:tc>
        <w:tc>
          <w:tcPr>
            <w:tcW w:w="400" w:type="pct"/>
            <w:gridSpan w:val="2"/>
            <w:shd w:val="clear" w:color="auto" w:fill="E7E6E6"/>
            <w:noWrap/>
            <w:vAlign w:val="center"/>
          </w:tcPr>
          <w:p w14:paraId="79C909AA" w14:textId="77777777" w:rsidR="00B877EB" w:rsidRPr="00DD3D60" w:rsidRDefault="00B877EB" w:rsidP="00B877EB">
            <w:pPr>
              <w:spacing w:line="240" w:lineRule="auto"/>
              <w:rPr>
                <w:ins w:id="1765" w:author="Edward Rogers" w:date="2021-03-11T12:40:00Z"/>
                <w:rFonts w:ascii="Arial Narrow" w:eastAsia="Times New Roman" w:hAnsi="Arial Narrow" w:cs="Arial"/>
                <w:color w:val="000000"/>
                <w:szCs w:val="18"/>
              </w:rPr>
            </w:pPr>
            <w:ins w:id="1766" w:author="Edward Rogers" w:date="2021-03-11T12:40:00Z">
              <w:r w:rsidRPr="00DD3D60">
                <w:rPr>
                  <w:rFonts w:ascii="Arial Narrow" w:eastAsia="Times New Roman" w:hAnsi="Arial Narrow" w:cs="Arial"/>
                  <w:color w:val="000000"/>
                  <w:szCs w:val="18"/>
                </w:rPr>
                <w:t>XXX</w:t>
              </w:r>
            </w:ins>
          </w:p>
        </w:tc>
        <w:tc>
          <w:tcPr>
            <w:tcW w:w="644" w:type="pct"/>
            <w:gridSpan w:val="3"/>
            <w:shd w:val="clear" w:color="auto" w:fill="auto"/>
            <w:noWrap/>
            <w:vAlign w:val="center"/>
          </w:tcPr>
          <w:p w14:paraId="3084B2E6" w14:textId="77777777" w:rsidR="00B877EB" w:rsidRPr="00DD3D60" w:rsidRDefault="00B877EB" w:rsidP="00B877EB">
            <w:pPr>
              <w:spacing w:line="240" w:lineRule="auto"/>
              <w:rPr>
                <w:ins w:id="1767" w:author="Edward Rogers" w:date="2021-03-11T12:40:00Z"/>
                <w:rFonts w:ascii="Arial Narrow" w:eastAsia="Times New Roman" w:hAnsi="Arial Narrow" w:cs="Arial"/>
                <w:color w:val="000000"/>
                <w:szCs w:val="18"/>
              </w:rPr>
            </w:pPr>
          </w:p>
        </w:tc>
        <w:tc>
          <w:tcPr>
            <w:tcW w:w="861" w:type="pct"/>
            <w:gridSpan w:val="2"/>
            <w:vMerge/>
            <w:vAlign w:val="center"/>
          </w:tcPr>
          <w:p w14:paraId="6DCFEA02" w14:textId="77777777" w:rsidR="00B877EB" w:rsidRPr="00DD3D60" w:rsidRDefault="00B877EB" w:rsidP="00B877EB">
            <w:pPr>
              <w:spacing w:line="240" w:lineRule="auto"/>
              <w:rPr>
                <w:ins w:id="1768" w:author="Edward Rogers" w:date="2021-03-11T12:40:00Z"/>
                <w:rFonts w:ascii="Arial Narrow" w:eastAsia="Times New Roman" w:hAnsi="Arial Narrow" w:cs="Arial"/>
                <w:color w:val="000000"/>
                <w:szCs w:val="18"/>
              </w:rPr>
            </w:pPr>
          </w:p>
        </w:tc>
        <w:tc>
          <w:tcPr>
            <w:tcW w:w="635" w:type="pct"/>
            <w:gridSpan w:val="4"/>
            <w:shd w:val="clear" w:color="auto" w:fill="FFFFFF"/>
            <w:vAlign w:val="center"/>
          </w:tcPr>
          <w:p w14:paraId="5C51415E" w14:textId="77777777" w:rsidR="00B877EB" w:rsidRPr="00DD3D60" w:rsidRDefault="00B877EB" w:rsidP="00B877EB">
            <w:pPr>
              <w:spacing w:line="240" w:lineRule="auto"/>
              <w:rPr>
                <w:ins w:id="1769" w:author="Edward Rogers" w:date="2021-03-11T12:40:00Z"/>
                <w:rFonts w:ascii="Arial Narrow" w:eastAsia="Times New Roman" w:hAnsi="Arial Narrow" w:cs="Arial"/>
                <w:color w:val="000000"/>
                <w:szCs w:val="18"/>
              </w:rPr>
            </w:pPr>
            <w:ins w:id="1770" w:author="Edward Rogers" w:date="2021-03-11T12:40:00Z">
              <w:r w:rsidRPr="00DD3D60">
                <w:rPr>
                  <w:rFonts w:ascii="Arial Narrow" w:eastAsia="Calibri" w:hAnsi="Arial Narrow" w:cs="Arial"/>
                  <w:szCs w:val="18"/>
                </w:rPr>
                <w:t>Foundering</w:t>
              </w:r>
            </w:ins>
          </w:p>
        </w:tc>
        <w:tc>
          <w:tcPr>
            <w:tcW w:w="640" w:type="pct"/>
            <w:gridSpan w:val="2"/>
            <w:vMerge/>
            <w:vAlign w:val="center"/>
          </w:tcPr>
          <w:p w14:paraId="344589B1" w14:textId="77777777" w:rsidR="00B877EB" w:rsidRPr="00DD3D60" w:rsidRDefault="00B877EB" w:rsidP="00B877EB">
            <w:pPr>
              <w:spacing w:line="240" w:lineRule="auto"/>
              <w:rPr>
                <w:ins w:id="1771" w:author="Edward Rogers" w:date="2021-03-11T12:40:00Z"/>
                <w:rFonts w:ascii="Arial Narrow" w:eastAsia="Times New Roman" w:hAnsi="Arial Narrow" w:cs="Arial"/>
                <w:color w:val="000000"/>
                <w:szCs w:val="18"/>
              </w:rPr>
            </w:pPr>
          </w:p>
        </w:tc>
        <w:tc>
          <w:tcPr>
            <w:tcW w:w="1183" w:type="pct"/>
            <w:gridSpan w:val="5"/>
            <w:vAlign w:val="center"/>
          </w:tcPr>
          <w:p w14:paraId="6AC01D45" w14:textId="77777777" w:rsidR="00B877EB" w:rsidRPr="00DD3D60" w:rsidRDefault="00B877EB" w:rsidP="00B877EB">
            <w:pPr>
              <w:spacing w:line="240" w:lineRule="auto"/>
              <w:rPr>
                <w:ins w:id="1772" w:author="Edward Rogers" w:date="2021-03-11T12:40:00Z"/>
                <w:rFonts w:ascii="Arial Narrow" w:eastAsia="Times New Roman" w:hAnsi="Arial Narrow" w:cs="Arial"/>
                <w:color w:val="000000"/>
                <w:szCs w:val="18"/>
              </w:rPr>
            </w:pPr>
            <w:ins w:id="1773" w:author="Edward Rogers" w:date="2021-03-11T12:40:00Z">
              <w:r w:rsidRPr="00DD3D60">
                <w:rPr>
                  <w:rFonts w:ascii="Arial Narrow" w:eastAsia="Times New Roman" w:hAnsi="Arial Narrow" w:cs="Arial"/>
                  <w:color w:val="000000"/>
                  <w:szCs w:val="18"/>
                </w:rPr>
                <w:t>SIRA</w:t>
              </w:r>
            </w:ins>
          </w:p>
        </w:tc>
      </w:tr>
      <w:tr w:rsidR="00B877EB" w:rsidRPr="00DD3D60" w14:paraId="2537622B" w14:textId="77777777" w:rsidTr="00B877EB">
        <w:trPr>
          <w:trHeight w:val="284"/>
          <w:ins w:id="1774" w:author="Edward Rogers" w:date="2021-03-11T12:40:00Z"/>
        </w:trPr>
        <w:tc>
          <w:tcPr>
            <w:tcW w:w="637" w:type="pct"/>
            <w:gridSpan w:val="3"/>
            <w:vMerge/>
            <w:noWrap/>
            <w:vAlign w:val="center"/>
          </w:tcPr>
          <w:p w14:paraId="3117DB9F" w14:textId="77777777" w:rsidR="00B877EB" w:rsidRPr="00DD3D60" w:rsidRDefault="00B877EB" w:rsidP="00B877EB">
            <w:pPr>
              <w:spacing w:line="240" w:lineRule="auto"/>
              <w:rPr>
                <w:ins w:id="1775" w:author="Edward Rogers" w:date="2021-03-11T12:40:00Z"/>
                <w:rFonts w:ascii="Arial Narrow" w:eastAsia="Times New Roman" w:hAnsi="Arial Narrow" w:cs="Arial"/>
                <w:color w:val="000000"/>
                <w:szCs w:val="18"/>
              </w:rPr>
            </w:pPr>
          </w:p>
        </w:tc>
        <w:tc>
          <w:tcPr>
            <w:tcW w:w="400" w:type="pct"/>
            <w:gridSpan w:val="2"/>
            <w:shd w:val="clear" w:color="auto" w:fill="E7E6E6"/>
            <w:noWrap/>
            <w:vAlign w:val="center"/>
          </w:tcPr>
          <w:p w14:paraId="7B513002" w14:textId="77777777" w:rsidR="00B877EB" w:rsidRPr="00DD3D60" w:rsidRDefault="00B877EB" w:rsidP="00B877EB">
            <w:pPr>
              <w:spacing w:line="240" w:lineRule="auto"/>
              <w:rPr>
                <w:ins w:id="1776" w:author="Edward Rogers" w:date="2021-03-11T12:40:00Z"/>
                <w:rFonts w:ascii="Arial Narrow" w:eastAsia="Times New Roman" w:hAnsi="Arial Narrow" w:cs="Arial"/>
                <w:color w:val="000000"/>
                <w:szCs w:val="18"/>
              </w:rPr>
            </w:pPr>
            <w:ins w:id="1777" w:author="Edward Rogers" w:date="2021-03-11T12:40:00Z">
              <w:r w:rsidRPr="00DD3D60">
                <w:rPr>
                  <w:rFonts w:ascii="Arial Narrow" w:eastAsia="Times New Roman" w:hAnsi="Arial Narrow" w:cs="Arial"/>
                  <w:color w:val="000000"/>
                  <w:szCs w:val="18"/>
                </w:rPr>
                <w:t>XXX</w:t>
              </w:r>
            </w:ins>
          </w:p>
        </w:tc>
        <w:tc>
          <w:tcPr>
            <w:tcW w:w="644" w:type="pct"/>
            <w:gridSpan w:val="3"/>
            <w:shd w:val="clear" w:color="auto" w:fill="auto"/>
            <w:noWrap/>
            <w:vAlign w:val="center"/>
          </w:tcPr>
          <w:p w14:paraId="74ABC757" w14:textId="77777777" w:rsidR="00B877EB" w:rsidRPr="00DD3D60" w:rsidRDefault="00B877EB" w:rsidP="00B877EB">
            <w:pPr>
              <w:spacing w:line="240" w:lineRule="auto"/>
              <w:rPr>
                <w:ins w:id="1778" w:author="Edward Rogers" w:date="2021-03-11T12:40:00Z"/>
                <w:rFonts w:ascii="Arial Narrow" w:eastAsia="Times New Roman" w:hAnsi="Arial Narrow" w:cs="Arial"/>
                <w:color w:val="000000"/>
                <w:szCs w:val="18"/>
              </w:rPr>
            </w:pPr>
          </w:p>
        </w:tc>
        <w:tc>
          <w:tcPr>
            <w:tcW w:w="861" w:type="pct"/>
            <w:gridSpan w:val="2"/>
            <w:vMerge/>
            <w:vAlign w:val="center"/>
          </w:tcPr>
          <w:p w14:paraId="7D0B564E" w14:textId="77777777" w:rsidR="00B877EB" w:rsidRPr="00DD3D60" w:rsidRDefault="00B877EB" w:rsidP="00B877EB">
            <w:pPr>
              <w:spacing w:line="240" w:lineRule="auto"/>
              <w:rPr>
                <w:ins w:id="1779" w:author="Edward Rogers" w:date="2021-03-11T12:40:00Z"/>
                <w:rFonts w:ascii="Arial Narrow" w:eastAsia="Times New Roman" w:hAnsi="Arial Narrow" w:cs="Arial"/>
                <w:color w:val="000000"/>
                <w:szCs w:val="18"/>
              </w:rPr>
            </w:pPr>
          </w:p>
        </w:tc>
        <w:tc>
          <w:tcPr>
            <w:tcW w:w="635" w:type="pct"/>
            <w:gridSpan w:val="4"/>
            <w:shd w:val="clear" w:color="auto" w:fill="FFFFFF"/>
            <w:vAlign w:val="center"/>
          </w:tcPr>
          <w:p w14:paraId="36FAD85C" w14:textId="77777777" w:rsidR="00B877EB" w:rsidRPr="00DD3D60" w:rsidRDefault="00B877EB" w:rsidP="00B877EB">
            <w:pPr>
              <w:spacing w:line="240" w:lineRule="auto"/>
              <w:rPr>
                <w:ins w:id="1780" w:author="Edward Rogers" w:date="2021-03-11T12:40:00Z"/>
                <w:rFonts w:ascii="Arial Narrow" w:eastAsia="Times New Roman" w:hAnsi="Arial Narrow" w:cs="Arial"/>
                <w:color w:val="000000"/>
                <w:szCs w:val="18"/>
              </w:rPr>
            </w:pPr>
            <w:ins w:id="1781" w:author="Edward Rogers" w:date="2021-03-11T12:40:00Z">
              <w:r w:rsidRPr="00DD3D60">
                <w:rPr>
                  <w:rFonts w:ascii="Arial Narrow" w:eastAsia="Calibri" w:hAnsi="Arial Narrow" w:cs="Arial"/>
                  <w:szCs w:val="18"/>
                </w:rPr>
                <w:t>Other</w:t>
              </w:r>
            </w:ins>
          </w:p>
        </w:tc>
        <w:tc>
          <w:tcPr>
            <w:tcW w:w="640" w:type="pct"/>
            <w:gridSpan w:val="2"/>
            <w:vMerge/>
            <w:vAlign w:val="center"/>
          </w:tcPr>
          <w:p w14:paraId="504B1C29" w14:textId="77777777" w:rsidR="00B877EB" w:rsidRPr="00DD3D60" w:rsidRDefault="00B877EB" w:rsidP="00B877EB">
            <w:pPr>
              <w:spacing w:line="240" w:lineRule="auto"/>
              <w:rPr>
                <w:ins w:id="1782" w:author="Edward Rogers" w:date="2021-03-11T12:40:00Z"/>
                <w:rFonts w:ascii="Arial Narrow" w:eastAsia="Times New Roman" w:hAnsi="Arial Narrow" w:cs="Arial"/>
                <w:color w:val="000000"/>
                <w:szCs w:val="18"/>
              </w:rPr>
            </w:pPr>
          </w:p>
        </w:tc>
        <w:tc>
          <w:tcPr>
            <w:tcW w:w="1183" w:type="pct"/>
            <w:gridSpan w:val="5"/>
            <w:vAlign w:val="center"/>
          </w:tcPr>
          <w:p w14:paraId="6C842975" w14:textId="77777777" w:rsidR="00B877EB" w:rsidRPr="00DD3D60" w:rsidRDefault="00B877EB" w:rsidP="00B877EB">
            <w:pPr>
              <w:spacing w:line="240" w:lineRule="auto"/>
              <w:rPr>
                <w:ins w:id="1783" w:author="Edward Rogers" w:date="2021-03-11T12:40:00Z"/>
                <w:rFonts w:ascii="Arial Narrow" w:eastAsia="Times New Roman" w:hAnsi="Arial Narrow" w:cs="Arial"/>
                <w:color w:val="000000"/>
                <w:szCs w:val="18"/>
              </w:rPr>
            </w:pPr>
            <w:ins w:id="1784" w:author="Edward Rogers" w:date="2021-03-11T12:40:00Z">
              <w:r w:rsidRPr="00DD3D60">
                <w:rPr>
                  <w:rFonts w:ascii="Arial Narrow" w:eastAsia="Times New Roman" w:hAnsi="Arial Narrow" w:cs="Arial"/>
                  <w:color w:val="000000"/>
                  <w:szCs w:val="18"/>
                </w:rPr>
                <w:t>Simulation</w:t>
              </w:r>
            </w:ins>
          </w:p>
        </w:tc>
      </w:tr>
      <w:tr w:rsidR="00B877EB" w:rsidRPr="00DD3D60" w14:paraId="50537A0A"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85"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84"/>
          <w:ins w:id="1786" w:author="Edward Rogers" w:date="2021-03-11T12:40:00Z"/>
          <w:trPrChange w:id="1787" w:author="Edward Rogers" w:date="2021-03-11T12:40:00Z">
            <w:trPr>
              <w:trHeight w:val="284"/>
            </w:trPr>
          </w:trPrChange>
        </w:trPr>
        <w:tc>
          <w:tcPr>
            <w:tcW w:w="637" w:type="pct"/>
            <w:gridSpan w:val="3"/>
            <w:vMerge/>
            <w:tcBorders>
              <w:bottom w:val="single" w:sz="4" w:space="0" w:color="auto"/>
            </w:tcBorders>
            <w:noWrap/>
            <w:vAlign w:val="center"/>
            <w:tcPrChange w:id="1788" w:author="Edward Rogers" w:date="2021-03-11T12:40:00Z">
              <w:tcPr>
                <w:tcW w:w="637" w:type="pct"/>
                <w:gridSpan w:val="3"/>
                <w:vMerge/>
                <w:tcBorders>
                  <w:bottom w:val="single" w:sz="4" w:space="0" w:color="auto"/>
                </w:tcBorders>
                <w:noWrap/>
                <w:vAlign w:val="center"/>
              </w:tcPr>
            </w:tcPrChange>
          </w:tcPr>
          <w:p w14:paraId="58BDDE6A" w14:textId="77777777" w:rsidR="00B877EB" w:rsidRPr="00DD3D60" w:rsidRDefault="00B877EB" w:rsidP="00B877EB">
            <w:pPr>
              <w:spacing w:line="240" w:lineRule="auto"/>
              <w:rPr>
                <w:ins w:id="1789" w:author="Edward Rogers" w:date="2021-03-11T12:40:00Z"/>
                <w:rFonts w:ascii="Arial Narrow" w:eastAsia="Times New Roman" w:hAnsi="Arial Narrow" w:cs="Arial"/>
                <w:color w:val="000000"/>
                <w:szCs w:val="18"/>
              </w:rPr>
            </w:pPr>
          </w:p>
        </w:tc>
        <w:tc>
          <w:tcPr>
            <w:tcW w:w="400" w:type="pct"/>
            <w:gridSpan w:val="2"/>
            <w:tcBorders>
              <w:bottom w:val="single" w:sz="4" w:space="0" w:color="auto"/>
            </w:tcBorders>
            <w:shd w:val="clear" w:color="auto" w:fill="E7E6E6"/>
            <w:noWrap/>
            <w:vAlign w:val="center"/>
            <w:tcPrChange w:id="1790" w:author="Edward Rogers" w:date="2021-03-11T12:40:00Z">
              <w:tcPr>
                <w:tcW w:w="400" w:type="pct"/>
                <w:gridSpan w:val="2"/>
                <w:tcBorders>
                  <w:bottom w:val="single" w:sz="4" w:space="0" w:color="auto"/>
                </w:tcBorders>
                <w:shd w:val="clear" w:color="auto" w:fill="E7E6E6"/>
                <w:noWrap/>
                <w:vAlign w:val="center"/>
              </w:tcPr>
            </w:tcPrChange>
          </w:tcPr>
          <w:p w14:paraId="070A7DB3" w14:textId="77777777" w:rsidR="00B877EB" w:rsidRPr="00DD3D60" w:rsidRDefault="00B877EB" w:rsidP="00B877EB">
            <w:pPr>
              <w:spacing w:line="240" w:lineRule="auto"/>
              <w:rPr>
                <w:ins w:id="1791" w:author="Edward Rogers" w:date="2021-03-11T12:40:00Z"/>
                <w:rFonts w:ascii="Arial Narrow" w:eastAsia="Times New Roman" w:hAnsi="Arial Narrow" w:cs="Arial"/>
                <w:color w:val="000000"/>
                <w:szCs w:val="18"/>
              </w:rPr>
            </w:pPr>
            <w:ins w:id="1792" w:author="Edward Rogers" w:date="2021-03-11T12:40:00Z">
              <w:r w:rsidRPr="00DD3D60">
                <w:rPr>
                  <w:rFonts w:ascii="Arial Narrow" w:eastAsia="Times New Roman" w:hAnsi="Arial Narrow" w:cs="Arial"/>
                  <w:color w:val="000000"/>
                  <w:szCs w:val="18"/>
                </w:rPr>
                <w:t>Other</w:t>
              </w:r>
            </w:ins>
          </w:p>
        </w:tc>
        <w:tc>
          <w:tcPr>
            <w:tcW w:w="2140" w:type="pct"/>
            <w:gridSpan w:val="9"/>
            <w:tcBorders>
              <w:bottom w:val="single" w:sz="4" w:space="0" w:color="auto"/>
            </w:tcBorders>
            <w:shd w:val="clear" w:color="auto" w:fill="auto"/>
            <w:noWrap/>
            <w:vAlign w:val="center"/>
            <w:tcPrChange w:id="1793" w:author="Edward Rogers" w:date="2021-03-11T12:40:00Z">
              <w:tcPr>
                <w:tcW w:w="2139" w:type="pct"/>
                <w:gridSpan w:val="9"/>
                <w:tcBorders>
                  <w:bottom w:val="single" w:sz="4" w:space="0" w:color="auto"/>
                </w:tcBorders>
                <w:shd w:val="clear" w:color="auto" w:fill="auto"/>
                <w:noWrap/>
                <w:vAlign w:val="center"/>
              </w:tcPr>
            </w:tcPrChange>
          </w:tcPr>
          <w:p w14:paraId="3884F2CD" w14:textId="77777777" w:rsidR="00B877EB" w:rsidRPr="00DD3D60" w:rsidRDefault="00B877EB" w:rsidP="00B877EB">
            <w:pPr>
              <w:spacing w:line="240" w:lineRule="auto"/>
              <w:rPr>
                <w:ins w:id="1794" w:author="Edward Rogers" w:date="2021-03-11T12:40:00Z"/>
                <w:rFonts w:ascii="Arial Narrow" w:eastAsia="Times New Roman" w:hAnsi="Arial Narrow" w:cs="Arial"/>
                <w:color w:val="000000"/>
                <w:szCs w:val="18"/>
              </w:rPr>
            </w:pPr>
          </w:p>
        </w:tc>
        <w:tc>
          <w:tcPr>
            <w:tcW w:w="640" w:type="pct"/>
            <w:gridSpan w:val="2"/>
            <w:vMerge/>
            <w:vAlign w:val="center"/>
            <w:tcPrChange w:id="1795" w:author="Edward Rogers" w:date="2021-03-11T12:40:00Z">
              <w:tcPr>
                <w:tcW w:w="640" w:type="pct"/>
                <w:gridSpan w:val="2"/>
                <w:vMerge/>
                <w:vAlign w:val="center"/>
              </w:tcPr>
            </w:tcPrChange>
          </w:tcPr>
          <w:p w14:paraId="5F6373D8" w14:textId="77777777" w:rsidR="00B877EB" w:rsidRPr="00DD3D60" w:rsidRDefault="00B877EB" w:rsidP="00B877EB">
            <w:pPr>
              <w:spacing w:line="240" w:lineRule="auto"/>
              <w:rPr>
                <w:ins w:id="1796" w:author="Edward Rogers" w:date="2021-03-11T12:40:00Z"/>
                <w:rFonts w:ascii="Arial Narrow" w:eastAsia="Times New Roman" w:hAnsi="Arial Narrow" w:cs="Arial"/>
                <w:color w:val="000000"/>
                <w:szCs w:val="18"/>
              </w:rPr>
            </w:pPr>
          </w:p>
        </w:tc>
        <w:tc>
          <w:tcPr>
            <w:tcW w:w="1183" w:type="pct"/>
            <w:gridSpan w:val="5"/>
            <w:tcBorders>
              <w:bottom w:val="single" w:sz="4" w:space="0" w:color="auto"/>
            </w:tcBorders>
            <w:vAlign w:val="center"/>
            <w:tcPrChange w:id="1797" w:author="Edward Rogers" w:date="2021-03-11T12:40:00Z">
              <w:tcPr>
                <w:tcW w:w="1183" w:type="pct"/>
                <w:gridSpan w:val="5"/>
                <w:tcBorders>
                  <w:bottom w:val="single" w:sz="4" w:space="0" w:color="auto"/>
                </w:tcBorders>
                <w:vAlign w:val="center"/>
              </w:tcPr>
            </w:tcPrChange>
          </w:tcPr>
          <w:p w14:paraId="0560095A" w14:textId="77777777" w:rsidR="00B877EB" w:rsidRPr="00DD3D60" w:rsidRDefault="00B877EB" w:rsidP="00B877EB">
            <w:pPr>
              <w:spacing w:line="240" w:lineRule="auto"/>
              <w:rPr>
                <w:ins w:id="1798" w:author="Edward Rogers" w:date="2021-03-11T12:40:00Z"/>
                <w:rFonts w:ascii="Arial Narrow" w:eastAsia="Times New Roman" w:hAnsi="Arial Narrow" w:cs="Arial"/>
                <w:color w:val="000000"/>
                <w:szCs w:val="18"/>
                <w:highlight w:val="yellow"/>
              </w:rPr>
            </w:pPr>
            <w:ins w:id="1799" w:author="Edward Rogers" w:date="2021-03-11T12:40:00Z">
              <w:r w:rsidRPr="00DD3D60">
                <w:rPr>
                  <w:rFonts w:ascii="Arial Narrow" w:eastAsia="Times New Roman" w:hAnsi="Arial Narrow" w:cs="Arial"/>
                  <w:color w:val="000000"/>
                  <w:szCs w:val="18"/>
                </w:rPr>
                <w:t>OPRA (see below)</w:t>
              </w:r>
            </w:ins>
          </w:p>
        </w:tc>
      </w:tr>
      <w:tr w:rsidR="00B877EB" w:rsidRPr="00DD3D60" w14:paraId="1D46EDF6" w14:textId="77777777" w:rsidTr="00B877EB">
        <w:trPr>
          <w:trHeight w:val="365"/>
          <w:ins w:id="1800" w:author="Edward Rogers" w:date="2021-03-11T12:40:00Z"/>
        </w:trPr>
        <w:tc>
          <w:tcPr>
            <w:tcW w:w="1037" w:type="pct"/>
            <w:gridSpan w:val="5"/>
            <w:tcBorders>
              <w:top w:val="single" w:sz="4" w:space="0" w:color="auto"/>
              <w:bottom w:val="single" w:sz="4" w:space="0" w:color="auto"/>
              <w:right w:val="single" w:sz="4" w:space="0" w:color="auto"/>
            </w:tcBorders>
            <w:shd w:val="clear" w:color="auto" w:fill="E7E6E6"/>
            <w:noWrap/>
            <w:vAlign w:val="center"/>
          </w:tcPr>
          <w:p w14:paraId="2D7DC240" w14:textId="58E99B3C" w:rsidR="00B877EB" w:rsidRPr="00DD3D60" w:rsidRDefault="00B877EB" w:rsidP="00B877EB">
            <w:pPr>
              <w:spacing w:line="240" w:lineRule="auto"/>
              <w:jc w:val="center"/>
              <w:rPr>
                <w:ins w:id="1801" w:author="Edward Rogers" w:date="2021-03-11T12:40:00Z"/>
                <w:rFonts w:ascii="Arial Narrow" w:eastAsia="Times New Roman" w:hAnsi="Arial Narrow" w:cs="Arial"/>
                <w:color w:val="000000"/>
                <w:szCs w:val="18"/>
              </w:rPr>
            </w:pPr>
            <w:ins w:id="1802" w:author="Edward Rogers" w:date="2021-03-11T12:40:00Z">
              <w:r w:rsidRPr="00DD3D60">
                <w:rPr>
                  <w:rFonts w:ascii="Arial Narrow" w:eastAsia="Times New Roman" w:hAnsi="Arial Narrow" w:cs="Arial"/>
                  <w:color w:val="000000"/>
                  <w:szCs w:val="18"/>
                </w:rPr>
                <w:t xml:space="preserve">Confidence </w:t>
              </w:r>
            </w:ins>
            <w:ins w:id="1803" w:author="Edward Rogers" w:date="2021-03-11T12:46:00Z">
              <w:r w:rsidR="00A70761" w:rsidRPr="00DD3D60">
                <w:rPr>
                  <w:rFonts w:ascii="Arial Narrow" w:eastAsia="Times New Roman" w:hAnsi="Arial Narrow" w:cs="Arial"/>
                  <w:color w:val="000000"/>
                  <w:szCs w:val="18"/>
                </w:rPr>
                <w:t xml:space="preserve">in </w:t>
              </w:r>
            </w:ins>
            <w:ins w:id="1804" w:author="Edward Rogers" w:date="2021-03-11T12:47:00Z">
              <w:r w:rsidR="00A70761" w:rsidRPr="00DD3D60">
                <w:rPr>
                  <w:rFonts w:ascii="Arial Narrow" w:eastAsia="Times New Roman" w:hAnsi="Arial Narrow" w:cs="Arial"/>
                  <w:color w:val="000000"/>
                  <w:szCs w:val="18"/>
                </w:rPr>
                <w:t>A</w:t>
              </w:r>
            </w:ins>
            <w:ins w:id="1805" w:author="Edward Rogers" w:date="2021-03-11T12:46:00Z">
              <w:r w:rsidR="00A70761" w:rsidRPr="00DD3D60">
                <w:rPr>
                  <w:rFonts w:ascii="Arial Narrow" w:eastAsia="Times New Roman" w:hAnsi="Arial Narrow" w:cs="Arial"/>
                  <w:color w:val="000000"/>
                  <w:szCs w:val="18"/>
                </w:rPr>
                <w:t xml:space="preserve">ssessment </w:t>
              </w:r>
            </w:ins>
            <w:ins w:id="1806" w:author="Edward Rogers" w:date="2021-03-11T12:47:00Z">
              <w:r w:rsidR="00A70761" w:rsidRPr="00DD3D60">
                <w:rPr>
                  <w:rFonts w:ascii="Arial Narrow" w:eastAsia="Times New Roman" w:hAnsi="Arial Narrow" w:cs="Arial"/>
                  <w:color w:val="000000"/>
                  <w:szCs w:val="18"/>
                </w:rPr>
                <w:t>Findings</w:t>
              </w:r>
            </w:ins>
          </w:p>
        </w:tc>
        <w:tc>
          <w:tcPr>
            <w:tcW w:w="5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91EB50" w14:textId="77777777" w:rsidR="00B877EB" w:rsidRPr="00DD3D60" w:rsidRDefault="00B877EB" w:rsidP="00B877EB">
            <w:pPr>
              <w:spacing w:line="240" w:lineRule="auto"/>
              <w:jc w:val="center"/>
              <w:rPr>
                <w:ins w:id="1807" w:author="Edward Rogers" w:date="2021-03-11T12:40:00Z"/>
                <w:rFonts w:ascii="Arial Narrow" w:eastAsia="Times New Roman" w:hAnsi="Arial Narrow" w:cs="Arial"/>
                <w:color w:val="000000"/>
                <w:szCs w:val="18"/>
              </w:rPr>
            </w:pPr>
            <w:ins w:id="1808" w:author="Edward Rogers" w:date="2021-03-11T12:40:00Z">
              <w:r w:rsidRPr="00DD3D60">
                <w:rPr>
                  <w:rFonts w:ascii="Arial Narrow" w:eastAsia="Times New Roman" w:hAnsi="Arial Narrow" w:cs="Arial"/>
                  <w:color w:val="000000"/>
                  <w:szCs w:val="18"/>
                </w:rPr>
                <w:t>Very High</w:t>
              </w:r>
            </w:ins>
          </w:p>
        </w:tc>
        <w:tc>
          <w:tcPr>
            <w:tcW w:w="5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D42A4" w14:textId="77777777" w:rsidR="00B877EB" w:rsidRPr="00DD3D60" w:rsidRDefault="00B877EB" w:rsidP="00B877EB">
            <w:pPr>
              <w:spacing w:line="240" w:lineRule="auto"/>
              <w:jc w:val="center"/>
              <w:rPr>
                <w:ins w:id="1809" w:author="Edward Rogers" w:date="2021-03-11T12:40:00Z"/>
                <w:rFonts w:ascii="Arial Narrow" w:eastAsia="Times New Roman" w:hAnsi="Arial Narrow" w:cs="Arial"/>
                <w:color w:val="000000"/>
                <w:szCs w:val="18"/>
              </w:rPr>
            </w:pPr>
            <w:ins w:id="1810" w:author="Edward Rogers" w:date="2021-03-11T12:40:00Z">
              <w:r w:rsidRPr="00DD3D60">
                <w:rPr>
                  <w:rFonts w:ascii="Arial Narrow" w:eastAsia="Times New Roman" w:hAnsi="Arial Narrow" w:cs="Arial"/>
                  <w:color w:val="000000"/>
                  <w:szCs w:val="18"/>
                </w:rPr>
                <w:t>High</w:t>
              </w:r>
            </w:ins>
          </w:p>
        </w:tc>
        <w:tc>
          <w:tcPr>
            <w:tcW w:w="5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F25A9B" w14:textId="77777777" w:rsidR="00B877EB" w:rsidRPr="00DD3D60" w:rsidRDefault="00B877EB" w:rsidP="00B877EB">
            <w:pPr>
              <w:spacing w:line="240" w:lineRule="auto"/>
              <w:jc w:val="center"/>
              <w:rPr>
                <w:ins w:id="1811" w:author="Edward Rogers" w:date="2021-03-11T12:40:00Z"/>
                <w:rFonts w:ascii="Arial Narrow" w:eastAsia="Times New Roman" w:hAnsi="Arial Narrow" w:cs="Arial"/>
                <w:color w:val="000000"/>
                <w:szCs w:val="18"/>
              </w:rPr>
            </w:pPr>
            <w:ins w:id="1812" w:author="Edward Rogers" w:date="2021-03-11T12:40:00Z">
              <w:r w:rsidRPr="00DD3D60">
                <w:rPr>
                  <w:rFonts w:ascii="Arial Narrow" w:eastAsia="Times New Roman" w:hAnsi="Arial Narrow" w:cs="Arial"/>
                  <w:color w:val="000000"/>
                  <w:szCs w:val="18"/>
                </w:rPr>
                <w:t>Medium</w:t>
              </w:r>
            </w:ins>
          </w:p>
        </w:tc>
        <w:tc>
          <w:tcPr>
            <w:tcW w:w="5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8ABBA9" w14:textId="77777777" w:rsidR="00B877EB" w:rsidRPr="00DD3D60" w:rsidRDefault="00B877EB" w:rsidP="00B877EB">
            <w:pPr>
              <w:spacing w:line="240" w:lineRule="auto"/>
              <w:jc w:val="center"/>
              <w:rPr>
                <w:ins w:id="1813" w:author="Edward Rogers" w:date="2021-03-11T12:40:00Z"/>
                <w:rFonts w:ascii="Arial Narrow" w:eastAsia="Times New Roman" w:hAnsi="Arial Narrow" w:cs="Arial"/>
                <w:color w:val="000000"/>
                <w:szCs w:val="18"/>
              </w:rPr>
            </w:pPr>
            <w:ins w:id="1814" w:author="Edward Rogers" w:date="2021-03-11T12:40:00Z">
              <w:r w:rsidRPr="00DD3D60">
                <w:rPr>
                  <w:rFonts w:ascii="Arial Narrow" w:eastAsia="Times New Roman" w:hAnsi="Arial Narrow" w:cs="Arial"/>
                  <w:color w:val="000000"/>
                  <w:szCs w:val="18"/>
                </w:rPr>
                <w:t>Low</w:t>
              </w:r>
            </w:ins>
          </w:p>
        </w:tc>
        <w:tc>
          <w:tcPr>
            <w:tcW w:w="640" w:type="pct"/>
            <w:gridSpan w:val="2"/>
            <w:vMerge/>
            <w:tcBorders>
              <w:left w:val="single" w:sz="4" w:space="0" w:color="auto"/>
            </w:tcBorders>
            <w:shd w:val="clear" w:color="auto" w:fill="auto"/>
          </w:tcPr>
          <w:p w14:paraId="034E0396" w14:textId="77777777" w:rsidR="00B877EB" w:rsidRPr="00DD3D60" w:rsidRDefault="00B877EB" w:rsidP="00B877EB">
            <w:pPr>
              <w:spacing w:line="240" w:lineRule="auto"/>
              <w:rPr>
                <w:ins w:id="1815" w:author="Edward Rogers" w:date="2021-03-11T12:40:00Z"/>
                <w:rFonts w:ascii="Arial Narrow" w:eastAsia="Times New Roman" w:hAnsi="Arial Narrow" w:cs="Arial"/>
                <w:color w:val="000000"/>
                <w:szCs w:val="18"/>
              </w:rPr>
            </w:pPr>
          </w:p>
        </w:tc>
        <w:tc>
          <w:tcPr>
            <w:tcW w:w="1183" w:type="pct"/>
            <w:gridSpan w:val="5"/>
            <w:shd w:val="clear" w:color="auto" w:fill="auto"/>
          </w:tcPr>
          <w:p w14:paraId="62EC4604" w14:textId="77777777" w:rsidR="00B877EB" w:rsidRPr="00DD3D60" w:rsidRDefault="00B877EB" w:rsidP="00B877EB">
            <w:pPr>
              <w:spacing w:line="240" w:lineRule="auto"/>
              <w:rPr>
                <w:ins w:id="1816" w:author="Edward Rogers" w:date="2021-03-11T12:40:00Z"/>
                <w:rFonts w:ascii="Arial Narrow" w:eastAsia="Times New Roman" w:hAnsi="Arial Narrow" w:cs="Arial"/>
                <w:color w:val="000000"/>
                <w:szCs w:val="18"/>
              </w:rPr>
            </w:pPr>
            <w:ins w:id="1817" w:author="Edward Rogers" w:date="2021-03-11T12:40:00Z">
              <w:r w:rsidRPr="00DD3D60">
                <w:rPr>
                  <w:rFonts w:ascii="Arial Narrow" w:eastAsia="Times New Roman" w:hAnsi="Arial Narrow" w:cs="Arial"/>
                  <w:color w:val="000000"/>
                  <w:szCs w:val="18"/>
                </w:rPr>
                <w:t>Other (please specify)</w:t>
              </w:r>
            </w:ins>
          </w:p>
        </w:tc>
      </w:tr>
      <w:tr w:rsidR="00B877EB" w:rsidRPr="00DD3D60" w14:paraId="693528C4" w14:textId="77777777" w:rsidTr="00B877EB">
        <w:trPr>
          <w:trHeight w:val="506"/>
          <w:ins w:id="1818" w:author="Edward Rogers" w:date="2021-03-11T12:40:00Z"/>
        </w:trPr>
        <w:tc>
          <w:tcPr>
            <w:tcW w:w="5000" w:type="pct"/>
            <w:gridSpan w:val="21"/>
            <w:shd w:val="clear" w:color="auto" w:fill="auto"/>
            <w:noWrap/>
            <w:vAlign w:val="center"/>
          </w:tcPr>
          <w:p w14:paraId="4523AD11" w14:textId="77777777" w:rsidR="00B877EB" w:rsidRPr="00DD3D60" w:rsidRDefault="00B877EB" w:rsidP="00B877EB">
            <w:pPr>
              <w:spacing w:line="240" w:lineRule="auto"/>
              <w:rPr>
                <w:ins w:id="1819" w:author="Edward Rogers" w:date="2021-03-11T12:40:00Z"/>
                <w:rFonts w:ascii="Arial Narrow" w:eastAsia="Times New Roman" w:hAnsi="Arial Narrow" w:cs="Arial"/>
                <w:b/>
                <w:bCs/>
                <w:color w:val="000000"/>
                <w:szCs w:val="18"/>
              </w:rPr>
            </w:pPr>
            <w:ins w:id="1820" w:author="Edward Rogers" w:date="2021-03-11T12:40:00Z">
              <w:r w:rsidRPr="00DD3D60">
                <w:rPr>
                  <w:rFonts w:ascii="Arial Narrow" w:eastAsia="Times New Roman" w:hAnsi="Arial Narrow" w:cs="Arial"/>
                  <w:color w:val="000000"/>
                  <w:szCs w:val="18"/>
                </w:rPr>
                <w:t>Review of Results</w:t>
              </w:r>
              <w:r w:rsidRPr="00DD3D60" w:rsidDel="003A7A74">
                <w:rPr>
                  <w:rFonts w:ascii="Arial Narrow" w:eastAsia="Times New Roman" w:hAnsi="Arial Narrow" w:cs="Arial"/>
                  <w:color w:val="000000"/>
                  <w:szCs w:val="18"/>
                </w:rPr>
                <w:t xml:space="preserve"> </w:t>
              </w:r>
            </w:ins>
          </w:p>
          <w:p w14:paraId="04B32F95" w14:textId="77777777" w:rsidR="00B877EB" w:rsidRPr="00DD3D60" w:rsidRDefault="00B877EB" w:rsidP="00B877EB">
            <w:pPr>
              <w:spacing w:line="240" w:lineRule="auto"/>
              <w:rPr>
                <w:ins w:id="1821" w:author="Edward Rogers" w:date="2021-03-11T12:40:00Z"/>
                <w:rFonts w:ascii="Arial Narrow" w:eastAsia="Times New Roman" w:hAnsi="Arial Narrow" w:cs="Arial"/>
                <w:color w:val="000000"/>
                <w:szCs w:val="18"/>
              </w:rPr>
            </w:pPr>
            <w:ins w:id="1822" w:author="Edward Rogers" w:date="2021-03-11T12:40:00Z">
              <w:r w:rsidRPr="00DD3D60">
                <w:rPr>
                  <w:rFonts w:ascii="Arial Narrow" w:eastAsia="Times New Roman" w:hAnsi="Arial Narrow" w:cs="Arial"/>
                  <w:color w:val="000000"/>
                  <w:szCs w:val="18"/>
                </w:rPr>
                <w:t> </w:t>
              </w:r>
            </w:ins>
          </w:p>
        </w:tc>
      </w:tr>
      <w:tr w:rsidR="00B877EB" w:rsidRPr="00DD3D60" w14:paraId="6FCC0CE8" w14:textId="77777777" w:rsidTr="00B877EB">
        <w:trPr>
          <w:trHeight w:val="284"/>
          <w:ins w:id="1823" w:author="Edward Rogers" w:date="2021-03-11T12:40:00Z"/>
        </w:trPr>
        <w:tc>
          <w:tcPr>
            <w:tcW w:w="5000" w:type="pct"/>
            <w:gridSpan w:val="21"/>
            <w:tcBorders>
              <w:top w:val="single" w:sz="4" w:space="0" w:color="auto"/>
              <w:left w:val="single" w:sz="4" w:space="0" w:color="auto"/>
              <w:bottom w:val="single" w:sz="4" w:space="0" w:color="auto"/>
              <w:right w:val="single" w:sz="4" w:space="0" w:color="auto"/>
            </w:tcBorders>
            <w:shd w:val="clear" w:color="auto" w:fill="8EAADB"/>
            <w:vAlign w:val="center"/>
          </w:tcPr>
          <w:p w14:paraId="3769C58A" w14:textId="77777777" w:rsidR="00B877EB" w:rsidRPr="00DD3D60" w:rsidRDefault="00B877EB" w:rsidP="00B877EB">
            <w:pPr>
              <w:spacing w:line="240" w:lineRule="auto"/>
              <w:jc w:val="center"/>
              <w:rPr>
                <w:ins w:id="1824" w:author="Edward Rogers" w:date="2021-03-11T12:40:00Z"/>
                <w:rFonts w:ascii="Arial Narrow" w:eastAsia="Times New Roman" w:hAnsi="Arial Narrow" w:cs="Arial"/>
                <w:b/>
                <w:bCs/>
                <w:szCs w:val="18"/>
              </w:rPr>
            </w:pPr>
            <w:ins w:id="1825" w:author="Edward Rogers" w:date="2021-03-11T12:40:00Z">
              <w:r w:rsidRPr="00DD3D60">
                <w:rPr>
                  <w:rFonts w:ascii="Arial Narrow" w:eastAsia="Times New Roman" w:hAnsi="Arial Narrow" w:cs="Arial"/>
                  <w:b/>
                  <w:bCs/>
                  <w:szCs w:val="18"/>
                </w:rPr>
                <w:t>Section 3: OPRA Risk Assessment</w:t>
              </w:r>
            </w:ins>
          </w:p>
        </w:tc>
      </w:tr>
      <w:tr w:rsidR="00B877EB" w:rsidRPr="00DD3D60" w14:paraId="6A3E11A5" w14:textId="77777777" w:rsidTr="00B877EB">
        <w:trPr>
          <w:trHeight w:val="284"/>
          <w:ins w:id="1826" w:author="Edward Rogers" w:date="2021-03-11T12:40:00Z"/>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E7E6E6"/>
            <w:noWrap/>
            <w:vAlign w:val="center"/>
          </w:tcPr>
          <w:p w14:paraId="02180EF4" w14:textId="77777777" w:rsidR="00B877EB" w:rsidRPr="00DD3D60" w:rsidRDefault="00B877EB" w:rsidP="00B877EB">
            <w:pPr>
              <w:spacing w:line="240" w:lineRule="auto"/>
              <w:rPr>
                <w:ins w:id="1827" w:author="Edward Rogers" w:date="2021-03-11T12:40:00Z"/>
                <w:rFonts w:ascii="Arial Narrow" w:eastAsia="Times New Roman" w:hAnsi="Arial Narrow" w:cs="Arial"/>
                <w:szCs w:val="18"/>
              </w:rPr>
            </w:pPr>
            <w:ins w:id="1828" w:author="Edward Rogers" w:date="2021-03-11T12:40:00Z">
              <w:r w:rsidRPr="00DD3D60">
                <w:rPr>
                  <w:rFonts w:ascii="Arial Narrow" w:eastAsia="Times New Roman" w:hAnsi="Arial Narrow" w:cs="Arial"/>
                  <w:szCs w:val="18"/>
                </w:rPr>
                <w:t># Hazard</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E7E6E6"/>
            <w:noWrap/>
            <w:vAlign w:val="center"/>
            <w:hideMark/>
          </w:tcPr>
          <w:p w14:paraId="7002650E" w14:textId="00711BF6" w:rsidR="00B877EB" w:rsidRPr="00DD3D60" w:rsidRDefault="0064056E" w:rsidP="00B877EB">
            <w:pPr>
              <w:spacing w:line="240" w:lineRule="auto"/>
              <w:rPr>
                <w:ins w:id="1829" w:author="Edward Rogers" w:date="2021-03-11T12:40:00Z"/>
                <w:rFonts w:ascii="Arial Narrow" w:eastAsia="Times New Roman" w:hAnsi="Arial Narrow" w:cs="Arial"/>
                <w:szCs w:val="18"/>
              </w:rPr>
            </w:pPr>
            <w:ins w:id="1830" w:author="Edward Rogers" w:date="2021-03-15T10:40:00Z">
              <w:r w:rsidRPr="00DD3D60">
                <w:rPr>
                  <w:rFonts w:ascii="Arial Narrow" w:eastAsia="Times New Roman" w:hAnsi="Arial Narrow" w:cs="Arial"/>
                  <w:szCs w:val="18"/>
                </w:rPr>
                <w:t>Description/Causes</w:t>
              </w:r>
            </w:ins>
          </w:p>
        </w:tc>
        <w:tc>
          <w:tcPr>
            <w:tcW w:w="874" w:type="pct"/>
            <w:gridSpan w:val="3"/>
            <w:tcBorders>
              <w:top w:val="single" w:sz="4" w:space="0" w:color="auto"/>
              <w:left w:val="single" w:sz="4" w:space="0" w:color="auto"/>
              <w:bottom w:val="single" w:sz="4" w:space="0" w:color="auto"/>
              <w:right w:val="single" w:sz="4" w:space="0" w:color="auto"/>
              <w:tr2bl w:val="nil"/>
            </w:tcBorders>
            <w:shd w:val="clear" w:color="auto" w:fill="E7E6E6"/>
            <w:vAlign w:val="center"/>
          </w:tcPr>
          <w:p w14:paraId="26EBAFB1" w14:textId="77777777" w:rsidR="00B877EB" w:rsidRPr="00DD3D60" w:rsidRDefault="00B877EB" w:rsidP="00B877EB">
            <w:pPr>
              <w:spacing w:line="240" w:lineRule="auto"/>
              <w:rPr>
                <w:ins w:id="1831" w:author="Edward Rogers" w:date="2021-03-11T12:40:00Z"/>
                <w:rFonts w:ascii="Arial Narrow" w:eastAsia="Times New Roman" w:hAnsi="Arial Narrow" w:cs="Arial"/>
                <w:szCs w:val="18"/>
              </w:rPr>
            </w:pPr>
            <w:ins w:id="1832" w:author="Edward Rogers" w:date="2021-03-11T12:40:00Z">
              <w:r w:rsidRPr="00DD3D60">
                <w:rPr>
                  <w:rFonts w:ascii="Arial Narrow" w:eastAsia="Times New Roman" w:hAnsi="Arial Narrow" w:cs="Arial"/>
                  <w:szCs w:val="18"/>
                </w:rPr>
                <w:t>Outcomes</w:t>
              </w:r>
            </w:ins>
          </w:p>
        </w:tc>
        <w:tc>
          <w:tcPr>
            <w:tcW w:w="618" w:type="pct"/>
            <w:gridSpan w:val="2"/>
            <w:tcBorders>
              <w:top w:val="single" w:sz="4" w:space="0" w:color="auto"/>
              <w:left w:val="single" w:sz="4" w:space="0" w:color="auto"/>
              <w:bottom w:val="single" w:sz="4" w:space="0" w:color="auto"/>
              <w:right w:val="single" w:sz="4" w:space="0" w:color="auto"/>
              <w:tr2bl w:val="nil"/>
            </w:tcBorders>
            <w:shd w:val="clear" w:color="auto" w:fill="E7E6E6"/>
            <w:vAlign w:val="center"/>
          </w:tcPr>
          <w:p w14:paraId="3ABFEF8B" w14:textId="77777777" w:rsidR="00B877EB" w:rsidRPr="00DD3D60" w:rsidRDefault="00B877EB" w:rsidP="00B877EB">
            <w:pPr>
              <w:spacing w:line="240" w:lineRule="auto"/>
              <w:rPr>
                <w:ins w:id="1833" w:author="Edward Rogers" w:date="2021-03-11T12:40:00Z"/>
                <w:rFonts w:ascii="Arial Narrow" w:eastAsia="Times New Roman" w:hAnsi="Arial Narrow" w:cs="Arial"/>
                <w:szCs w:val="18"/>
              </w:rPr>
            </w:pPr>
            <w:ins w:id="1834" w:author="Edward Rogers" w:date="2021-03-11T12:40:00Z">
              <w:r w:rsidRPr="00DD3D60">
                <w:rPr>
                  <w:rFonts w:ascii="Arial Narrow" w:eastAsia="Times New Roman" w:hAnsi="Arial Narrow" w:cs="Arial"/>
                  <w:szCs w:val="18"/>
                </w:rPr>
                <w:t>Risk Score</w:t>
              </w:r>
              <w:r w:rsidRPr="00DD3D60" w:rsidDel="00B41719">
                <w:rPr>
                  <w:rFonts w:ascii="Arial Narrow" w:eastAsia="Times New Roman" w:hAnsi="Arial Narrow" w:cs="Arial"/>
                  <w:szCs w:val="18"/>
                </w:rPr>
                <w:t xml:space="preserve"> </w:t>
              </w:r>
              <w:r w:rsidRPr="00DD3D60">
                <w:rPr>
                  <w:rFonts w:ascii="Arial Narrow" w:eastAsia="Times New Roman" w:hAnsi="Arial Narrow" w:cs="Arial"/>
                  <w:sz w:val="12"/>
                  <w:szCs w:val="12"/>
                </w:rPr>
                <w:t>(before mitigation)</w:t>
              </w:r>
            </w:ins>
          </w:p>
        </w:tc>
        <w:tc>
          <w:tcPr>
            <w:tcW w:w="1270" w:type="pct"/>
            <w:gridSpan w:val="7"/>
            <w:tcBorders>
              <w:top w:val="single" w:sz="4" w:space="0" w:color="auto"/>
              <w:left w:val="single" w:sz="4" w:space="0" w:color="auto"/>
              <w:bottom w:val="single" w:sz="4" w:space="0" w:color="auto"/>
              <w:right w:val="single" w:sz="4" w:space="0" w:color="auto"/>
              <w:tr2bl w:val="nil"/>
            </w:tcBorders>
            <w:shd w:val="clear" w:color="auto" w:fill="E7E6E6"/>
            <w:vAlign w:val="center"/>
          </w:tcPr>
          <w:p w14:paraId="705583F4" w14:textId="77777777" w:rsidR="00B877EB" w:rsidRPr="00DD3D60" w:rsidRDefault="00B877EB" w:rsidP="00B877EB">
            <w:pPr>
              <w:spacing w:line="240" w:lineRule="auto"/>
              <w:rPr>
                <w:ins w:id="1835" w:author="Edward Rogers" w:date="2021-03-11T12:40:00Z"/>
                <w:rFonts w:ascii="Arial Narrow" w:eastAsia="Times New Roman" w:hAnsi="Arial Narrow" w:cs="Arial"/>
                <w:szCs w:val="18"/>
              </w:rPr>
            </w:pPr>
            <w:ins w:id="1836" w:author="Edward Rogers" w:date="2021-03-11T12:40:00Z">
              <w:r w:rsidRPr="00DD3D60">
                <w:rPr>
                  <w:rFonts w:ascii="Arial Narrow" w:eastAsia="Times New Roman" w:hAnsi="Arial Narrow" w:cs="Arial"/>
                  <w:szCs w:val="18"/>
                </w:rPr>
                <w:t xml:space="preserve">Risk Mitigation Measures </w:t>
              </w:r>
            </w:ins>
          </w:p>
        </w:tc>
        <w:tc>
          <w:tcPr>
            <w:tcW w:w="557" w:type="pct"/>
            <w:tcBorders>
              <w:top w:val="single" w:sz="4" w:space="0" w:color="auto"/>
              <w:left w:val="single" w:sz="4" w:space="0" w:color="auto"/>
              <w:bottom w:val="single" w:sz="4" w:space="0" w:color="auto"/>
              <w:right w:val="single" w:sz="4" w:space="0" w:color="auto"/>
              <w:tr2bl w:val="nil"/>
            </w:tcBorders>
            <w:shd w:val="clear" w:color="auto" w:fill="E7E6E6"/>
            <w:vAlign w:val="center"/>
          </w:tcPr>
          <w:p w14:paraId="1BB42D64" w14:textId="77777777" w:rsidR="00B877EB" w:rsidRPr="00DD3D60" w:rsidRDefault="00B877EB" w:rsidP="00B877EB">
            <w:pPr>
              <w:spacing w:line="240" w:lineRule="auto"/>
              <w:rPr>
                <w:ins w:id="1837" w:author="Edward Rogers" w:date="2021-03-11T12:40:00Z"/>
                <w:rFonts w:ascii="Arial Narrow" w:eastAsia="Times New Roman" w:hAnsi="Arial Narrow" w:cs="Arial"/>
                <w:szCs w:val="18"/>
              </w:rPr>
            </w:pPr>
            <w:ins w:id="1838" w:author="Edward Rogers" w:date="2021-03-11T12:40:00Z">
              <w:r w:rsidRPr="00DD3D60">
                <w:rPr>
                  <w:rFonts w:ascii="Arial Narrow" w:eastAsia="Times New Roman" w:hAnsi="Arial Narrow" w:cs="Arial"/>
                  <w:szCs w:val="18"/>
                </w:rPr>
                <w:t>Risk Score</w:t>
              </w:r>
              <w:r w:rsidRPr="00DD3D60" w:rsidDel="00B41719">
                <w:rPr>
                  <w:rFonts w:ascii="Arial Narrow" w:eastAsia="Times New Roman" w:hAnsi="Arial Narrow" w:cs="Arial"/>
                  <w:szCs w:val="18"/>
                </w:rPr>
                <w:t xml:space="preserve"> </w:t>
              </w:r>
              <w:r w:rsidRPr="00DD3D60">
                <w:rPr>
                  <w:rFonts w:ascii="Arial Narrow" w:eastAsia="Times New Roman" w:hAnsi="Arial Narrow" w:cs="Arial"/>
                  <w:sz w:val="12"/>
                  <w:szCs w:val="12"/>
                </w:rPr>
                <w:t>(after mitigation)</w:t>
              </w:r>
            </w:ins>
          </w:p>
        </w:tc>
      </w:tr>
      <w:tr w:rsidR="00B877EB" w:rsidRPr="00DD3D60" w14:paraId="3A90CDB6" w14:textId="77777777" w:rsidTr="00A70761">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39" w:author="Edward Rogers" w:date="2021-03-11T12:53: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24"/>
          <w:ins w:id="1840" w:author="Edward Rogers" w:date="2021-03-11T12:40:00Z"/>
          <w:trPrChange w:id="1841" w:author="Edward Rogers" w:date="2021-03-11T12:53:00Z">
            <w:trPr>
              <w:trHeight w:val="737"/>
            </w:trPr>
          </w:trPrChange>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tcPrChange w:id="1842" w:author="Edward Rogers" w:date="2021-03-11T12:53:00Z">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tcPr>
            </w:tcPrChange>
          </w:tcPr>
          <w:p w14:paraId="6A37C93F" w14:textId="77777777" w:rsidR="00B877EB" w:rsidRPr="00DD3D60" w:rsidRDefault="00B877EB" w:rsidP="00B877EB">
            <w:pPr>
              <w:spacing w:line="240" w:lineRule="auto"/>
              <w:rPr>
                <w:ins w:id="1843" w:author="Edward Rogers" w:date="2021-03-11T12:40:00Z"/>
                <w:rFonts w:ascii="Arial Narrow" w:eastAsia="Times New Roman" w:hAnsi="Arial Narrow" w:cs="Arial"/>
                <w:szCs w:val="18"/>
              </w:rPr>
            </w:pPr>
            <w:ins w:id="1844" w:author="Edward Rogers" w:date="2021-03-11T12:40:00Z">
              <w:r w:rsidRPr="00DD3D60">
                <w:rPr>
                  <w:rFonts w:ascii="Arial Narrow" w:eastAsia="Times New Roman" w:hAnsi="Arial Narrow" w:cs="Arial"/>
                  <w:szCs w:val="18"/>
                </w:rPr>
                <w:t xml:space="preserve">1: </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45" w:author="Edward Rogers" w:date="2021-03-11T12:53:00Z">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79305BB6" w14:textId="77777777" w:rsidR="00B877EB" w:rsidRPr="00DD3D60" w:rsidRDefault="00B877EB" w:rsidP="00B877EB">
            <w:pPr>
              <w:spacing w:line="240" w:lineRule="auto"/>
              <w:rPr>
                <w:ins w:id="1846" w:author="Edward Rogers" w:date="2021-03-11T12:40:00Z"/>
                <w:rFonts w:ascii="Arial Narrow" w:eastAsia="Times New Roman" w:hAnsi="Arial Narrow" w:cs="Arial"/>
                <w:szCs w:val="18"/>
              </w:rPr>
            </w:pPr>
            <w:ins w:id="1847" w:author="Edward Rogers" w:date="2021-03-11T12:40:00Z">
              <w:r w:rsidRPr="00DD3D60">
                <w:rPr>
                  <w:rFonts w:ascii="Arial Narrow" w:eastAsia="Times New Roman" w:hAnsi="Arial Narrow" w:cs="Arial"/>
                  <w:szCs w:val="18"/>
                </w:rPr>
                <w:t> </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Change w:id="1848" w:author="Edward Rogers" w:date="2021-03-11T12:53:00Z">
              <w:tcPr>
                <w:tcW w:w="874" w:type="pct"/>
                <w:gridSpan w:val="3"/>
                <w:tcBorders>
                  <w:top w:val="single" w:sz="4" w:space="0" w:color="auto"/>
                  <w:left w:val="single" w:sz="4" w:space="0" w:color="auto"/>
                  <w:bottom w:val="single" w:sz="4" w:space="0" w:color="auto"/>
                  <w:right w:val="single" w:sz="4" w:space="0" w:color="auto"/>
                  <w:tr2bl w:val="nil"/>
                </w:tcBorders>
                <w:vAlign w:val="center"/>
              </w:tcPr>
            </w:tcPrChange>
          </w:tcPr>
          <w:p w14:paraId="4F3B4F8D" w14:textId="77777777" w:rsidR="00B877EB" w:rsidRPr="00DD3D60" w:rsidRDefault="00B877EB" w:rsidP="00B877EB">
            <w:pPr>
              <w:spacing w:line="240" w:lineRule="auto"/>
              <w:rPr>
                <w:ins w:id="1849" w:author="Edward Rogers" w:date="2021-03-11T12:40:00Z"/>
                <w:rFonts w:ascii="Arial Narrow" w:eastAsia="Times New Roman" w:hAnsi="Arial Narrow" w:cs="Arial"/>
                <w:szCs w:val="18"/>
              </w:rPr>
            </w:pPr>
            <w:ins w:id="1850" w:author="Edward Rogers" w:date="2021-03-11T12:40:00Z">
              <w:r w:rsidRPr="00DD3D60">
                <w:rPr>
                  <w:rFonts w:ascii="Arial Narrow" w:eastAsia="Times New Roman" w:hAnsi="Arial Narrow" w:cs="Arial"/>
                  <w:szCs w:val="18"/>
                </w:rPr>
                <w:t> </w:t>
              </w:r>
            </w:ins>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Change w:id="1851" w:author="Edward Rogers" w:date="2021-03-11T12:53:00Z">
              <w:tcPr>
                <w:tcW w:w="618" w:type="pct"/>
                <w:gridSpan w:val="2"/>
                <w:tcBorders>
                  <w:top w:val="single" w:sz="4" w:space="0" w:color="auto"/>
                  <w:left w:val="single" w:sz="4" w:space="0" w:color="auto"/>
                  <w:bottom w:val="single" w:sz="4" w:space="0" w:color="auto"/>
                  <w:right w:val="single" w:sz="4" w:space="0" w:color="auto"/>
                  <w:tr2bl w:val="nil"/>
                </w:tcBorders>
                <w:vAlign w:val="center"/>
              </w:tcPr>
            </w:tcPrChange>
          </w:tcPr>
          <w:p w14:paraId="3167A692" w14:textId="77777777" w:rsidR="00B877EB" w:rsidRPr="00DD3D60" w:rsidRDefault="00B877EB" w:rsidP="00B877EB">
            <w:pPr>
              <w:spacing w:line="240" w:lineRule="auto"/>
              <w:rPr>
                <w:ins w:id="1852" w:author="Edward Rogers" w:date="2021-03-11T12:40:00Z"/>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Change w:id="1853" w:author="Edward Rogers" w:date="2021-03-11T12:53:00Z">
              <w:tcPr>
                <w:tcW w:w="1270" w:type="pct"/>
                <w:gridSpan w:val="7"/>
                <w:tcBorders>
                  <w:top w:val="single" w:sz="4" w:space="0" w:color="auto"/>
                  <w:left w:val="single" w:sz="4" w:space="0" w:color="auto"/>
                  <w:bottom w:val="single" w:sz="4" w:space="0" w:color="auto"/>
                  <w:right w:val="single" w:sz="4" w:space="0" w:color="auto"/>
                  <w:tr2bl w:val="nil"/>
                </w:tcBorders>
                <w:vAlign w:val="center"/>
              </w:tcPr>
            </w:tcPrChange>
          </w:tcPr>
          <w:p w14:paraId="706DFA6A" w14:textId="77777777" w:rsidR="00B877EB" w:rsidRPr="00DD3D60" w:rsidRDefault="00B877EB" w:rsidP="00B877EB">
            <w:pPr>
              <w:spacing w:line="240" w:lineRule="auto"/>
              <w:rPr>
                <w:ins w:id="1854" w:author="Edward Rogers" w:date="2021-03-11T12:40:00Z"/>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Change w:id="1855" w:author="Edward Rogers" w:date="2021-03-11T12:53:00Z">
              <w:tcPr>
                <w:tcW w:w="557" w:type="pct"/>
                <w:tcBorders>
                  <w:top w:val="single" w:sz="4" w:space="0" w:color="auto"/>
                  <w:left w:val="single" w:sz="4" w:space="0" w:color="auto"/>
                  <w:bottom w:val="single" w:sz="4" w:space="0" w:color="auto"/>
                  <w:right w:val="single" w:sz="4" w:space="0" w:color="auto"/>
                  <w:tr2bl w:val="nil"/>
                </w:tcBorders>
                <w:vAlign w:val="center"/>
              </w:tcPr>
            </w:tcPrChange>
          </w:tcPr>
          <w:p w14:paraId="462CAA5F" w14:textId="77777777" w:rsidR="00B877EB" w:rsidRPr="00DD3D60" w:rsidRDefault="00B877EB" w:rsidP="00B877EB">
            <w:pPr>
              <w:spacing w:line="240" w:lineRule="auto"/>
              <w:rPr>
                <w:ins w:id="1856" w:author="Edward Rogers" w:date="2021-03-11T12:40:00Z"/>
                <w:rFonts w:ascii="Arial Narrow" w:eastAsia="Times New Roman" w:hAnsi="Arial Narrow" w:cs="Arial"/>
                <w:szCs w:val="18"/>
              </w:rPr>
            </w:pPr>
          </w:p>
        </w:tc>
      </w:tr>
      <w:tr w:rsidR="00B877EB" w:rsidRPr="00DD3D60" w14:paraId="4EE3C7B5" w14:textId="77777777" w:rsidTr="00A70761">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57" w:author="Edward Rogers" w:date="2021-03-11T12:53: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24"/>
          <w:ins w:id="1858" w:author="Edward Rogers" w:date="2021-03-11T12:40:00Z"/>
          <w:trPrChange w:id="1859" w:author="Edward Rogers" w:date="2021-03-11T12:53:00Z">
            <w:trPr>
              <w:trHeight w:val="737"/>
            </w:trPr>
          </w:trPrChange>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60" w:author="Edward Rogers" w:date="2021-03-11T12:53:00Z">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603098BB" w14:textId="77777777" w:rsidR="00B877EB" w:rsidRPr="00DD3D60" w:rsidRDefault="00B877EB" w:rsidP="00B877EB">
            <w:pPr>
              <w:spacing w:line="240" w:lineRule="auto"/>
              <w:rPr>
                <w:ins w:id="1861" w:author="Edward Rogers" w:date="2021-03-11T12:40:00Z"/>
                <w:rFonts w:ascii="Arial Narrow" w:eastAsia="Times New Roman" w:hAnsi="Arial Narrow" w:cs="Arial"/>
                <w:szCs w:val="18"/>
              </w:rPr>
            </w:pPr>
            <w:ins w:id="1862" w:author="Edward Rogers" w:date="2021-03-11T12:40:00Z">
              <w:r w:rsidRPr="00DD3D60">
                <w:rPr>
                  <w:rFonts w:ascii="Arial Narrow" w:eastAsia="Times New Roman" w:hAnsi="Arial Narrow" w:cs="Arial"/>
                  <w:szCs w:val="18"/>
                </w:rPr>
                <w:t xml:space="preserve">2: </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63" w:author="Edward Rogers" w:date="2021-03-11T12:53:00Z">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43602110" w14:textId="77777777" w:rsidR="00B877EB" w:rsidRPr="00DD3D60" w:rsidRDefault="00B877EB" w:rsidP="00B877EB">
            <w:pPr>
              <w:spacing w:line="240" w:lineRule="auto"/>
              <w:rPr>
                <w:ins w:id="1864" w:author="Edward Rogers" w:date="2021-03-11T12:40:00Z"/>
                <w:rFonts w:ascii="Arial Narrow" w:eastAsia="Times New Roman" w:hAnsi="Arial Narrow" w:cs="Arial"/>
                <w:szCs w:val="18"/>
              </w:rPr>
            </w:pPr>
            <w:ins w:id="1865" w:author="Edward Rogers" w:date="2021-03-11T12:40:00Z">
              <w:r w:rsidRPr="00DD3D60">
                <w:rPr>
                  <w:rFonts w:ascii="Arial Narrow" w:eastAsia="Times New Roman" w:hAnsi="Arial Narrow" w:cs="Arial"/>
                  <w:szCs w:val="18"/>
                </w:rPr>
                <w:t> </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Change w:id="1866" w:author="Edward Rogers" w:date="2021-03-11T12:53:00Z">
              <w:tcPr>
                <w:tcW w:w="874" w:type="pct"/>
                <w:gridSpan w:val="3"/>
                <w:tcBorders>
                  <w:top w:val="single" w:sz="4" w:space="0" w:color="auto"/>
                  <w:left w:val="single" w:sz="4" w:space="0" w:color="auto"/>
                  <w:bottom w:val="single" w:sz="4" w:space="0" w:color="auto"/>
                  <w:right w:val="single" w:sz="4" w:space="0" w:color="auto"/>
                  <w:tr2bl w:val="nil"/>
                </w:tcBorders>
                <w:vAlign w:val="center"/>
              </w:tcPr>
            </w:tcPrChange>
          </w:tcPr>
          <w:p w14:paraId="59E14890" w14:textId="77777777" w:rsidR="00B877EB" w:rsidRPr="00DD3D60" w:rsidRDefault="00B877EB" w:rsidP="00B877EB">
            <w:pPr>
              <w:spacing w:line="240" w:lineRule="auto"/>
              <w:rPr>
                <w:ins w:id="1867" w:author="Edward Rogers" w:date="2021-03-11T12:40:00Z"/>
                <w:rFonts w:ascii="Arial Narrow" w:eastAsia="Times New Roman" w:hAnsi="Arial Narrow" w:cs="Arial"/>
                <w:szCs w:val="18"/>
              </w:rPr>
            </w:pPr>
            <w:ins w:id="1868" w:author="Edward Rogers" w:date="2021-03-11T12:40:00Z">
              <w:r w:rsidRPr="00DD3D60">
                <w:rPr>
                  <w:rFonts w:ascii="Arial Narrow" w:eastAsia="Times New Roman" w:hAnsi="Arial Narrow" w:cs="Arial"/>
                  <w:szCs w:val="18"/>
                </w:rPr>
                <w:t> </w:t>
              </w:r>
            </w:ins>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Change w:id="1869" w:author="Edward Rogers" w:date="2021-03-11T12:53:00Z">
              <w:tcPr>
                <w:tcW w:w="618" w:type="pct"/>
                <w:gridSpan w:val="2"/>
                <w:tcBorders>
                  <w:top w:val="single" w:sz="4" w:space="0" w:color="auto"/>
                  <w:left w:val="single" w:sz="4" w:space="0" w:color="auto"/>
                  <w:bottom w:val="single" w:sz="4" w:space="0" w:color="auto"/>
                  <w:right w:val="single" w:sz="4" w:space="0" w:color="auto"/>
                  <w:tr2bl w:val="nil"/>
                </w:tcBorders>
                <w:vAlign w:val="center"/>
              </w:tcPr>
            </w:tcPrChange>
          </w:tcPr>
          <w:p w14:paraId="32A9AFC7" w14:textId="77777777" w:rsidR="00B877EB" w:rsidRPr="00DD3D60" w:rsidRDefault="00B877EB" w:rsidP="00B877EB">
            <w:pPr>
              <w:spacing w:line="240" w:lineRule="auto"/>
              <w:rPr>
                <w:ins w:id="1870" w:author="Edward Rogers" w:date="2021-03-11T12:40:00Z"/>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Change w:id="1871" w:author="Edward Rogers" w:date="2021-03-11T12:53:00Z">
              <w:tcPr>
                <w:tcW w:w="1270" w:type="pct"/>
                <w:gridSpan w:val="7"/>
                <w:tcBorders>
                  <w:top w:val="single" w:sz="4" w:space="0" w:color="auto"/>
                  <w:left w:val="single" w:sz="4" w:space="0" w:color="auto"/>
                  <w:bottom w:val="single" w:sz="4" w:space="0" w:color="auto"/>
                  <w:right w:val="single" w:sz="4" w:space="0" w:color="auto"/>
                  <w:tr2bl w:val="nil"/>
                </w:tcBorders>
                <w:vAlign w:val="center"/>
              </w:tcPr>
            </w:tcPrChange>
          </w:tcPr>
          <w:p w14:paraId="32C93B9D" w14:textId="77777777" w:rsidR="00B877EB" w:rsidRPr="00DD3D60" w:rsidRDefault="00B877EB" w:rsidP="00B877EB">
            <w:pPr>
              <w:spacing w:line="240" w:lineRule="auto"/>
              <w:rPr>
                <w:ins w:id="1872" w:author="Edward Rogers" w:date="2021-03-11T12:40:00Z"/>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Change w:id="1873" w:author="Edward Rogers" w:date="2021-03-11T12:53:00Z">
              <w:tcPr>
                <w:tcW w:w="557" w:type="pct"/>
                <w:tcBorders>
                  <w:top w:val="single" w:sz="4" w:space="0" w:color="auto"/>
                  <w:left w:val="single" w:sz="4" w:space="0" w:color="auto"/>
                  <w:bottom w:val="single" w:sz="4" w:space="0" w:color="auto"/>
                  <w:right w:val="single" w:sz="4" w:space="0" w:color="auto"/>
                  <w:tr2bl w:val="nil"/>
                </w:tcBorders>
                <w:vAlign w:val="center"/>
              </w:tcPr>
            </w:tcPrChange>
          </w:tcPr>
          <w:p w14:paraId="6D00B319" w14:textId="77777777" w:rsidR="00B877EB" w:rsidRPr="00DD3D60" w:rsidRDefault="00B877EB" w:rsidP="00B877EB">
            <w:pPr>
              <w:spacing w:line="240" w:lineRule="auto"/>
              <w:rPr>
                <w:ins w:id="1874" w:author="Edward Rogers" w:date="2021-03-11T12:40:00Z"/>
                <w:rFonts w:ascii="Arial Narrow" w:eastAsia="Times New Roman" w:hAnsi="Arial Narrow" w:cs="Arial"/>
                <w:szCs w:val="18"/>
              </w:rPr>
            </w:pPr>
          </w:p>
        </w:tc>
      </w:tr>
      <w:tr w:rsidR="00B877EB" w:rsidRPr="00DD3D60" w14:paraId="7DEF9E71" w14:textId="77777777" w:rsidTr="00A70761">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75" w:author="Edward Rogers" w:date="2021-03-11T12:53: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24"/>
          <w:ins w:id="1876" w:author="Edward Rogers" w:date="2021-03-11T12:40:00Z"/>
          <w:trPrChange w:id="1877" w:author="Edward Rogers" w:date="2021-03-11T12:53:00Z">
            <w:trPr>
              <w:trHeight w:val="737"/>
            </w:trPr>
          </w:trPrChange>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78" w:author="Edward Rogers" w:date="2021-03-11T12:53:00Z">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13714DE3" w14:textId="77777777" w:rsidR="00B877EB" w:rsidRPr="00DD3D60" w:rsidRDefault="00B877EB" w:rsidP="00B877EB">
            <w:pPr>
              <w:spacing w:line="240" w:lineRule="auto"/>
              <w:rPr>
                <w:ins w:id="1879" w:author="Edward Rogers" w:date="2021-03-11T12:40:00Z"/>
                <w:rFonts w:ascii="Arial Narrow" w:eastAsia="Times New Roman" w:hAnsi="Arial Narrow" w:cs="Arial"/>
                <w:szCs w:val="18"/>
              </w:rPr>
            </w:pPr>
            <w:ins w:id="1880" w:author="Edward Rogers" w:date="2021-03-11T12:40:00Z">
              <w:r w:rsidRPr="00DD3D60">
                <w:rPr>
                  <w:rFonts w:ascii="Arial Narrow" w:eastAsia="Times New Roman" w:hAnsi="Arial Narrow" w:cs="Arial"/>
                  <w:szCs w:val="18"/>
                </w:rPr>
                <w:t xml:space="preserve">3: </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81" w:author="Edward Rogers" w:date="2021-03-11T12:53:00Z">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7CC5BCDA" w14:textId="77777777" w:rsidR="00B877EB" w:rsidRPr="00DD3D60" w:rsidRDefault="00B877EB" w:rsidP="00B877EB">
            <w:pPr>
              <w:spacing w:line="240" w:lineRule="auto"/>
              <w:rPr>
                <w:ins w:id="1882" w:author="Edward Rogers" w:date="2021-03-11T12:40:00Z"/>
                <w:rFonts w:ascii="Arial Narrow" w:eastAsia="Times New Roman" w:hAnsi="Arial Narrow" w:cs="Arial"/>
                <w:szCs w:val="18"/>
              </w:rPr>
            </w:pPr>
            <w:ins w:id="1883" w:author="Edward Rogers" w:date="2021-03-11T12:40:00Z">
              <w:r w:rsidRPr="00DD3D60">
                <w:rPr>
                  <w:rFonts w:ascii="Arial Narrow" w:eastAsia="Times New Roman" w:hAnsi="Arial Narrow" w:cs="Arial"/>
                  <w:szCs w:val="18"/>
                </w:rPr>
                <w:t> </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Change w:id="1884" w:author="Edward Rogers" w:date="2021-03-11T12:53:00Z">
              <w:tcPr>
                <w:tcW w:w="874" w:type="pct"/>
                <w:gridSpan w:val="3"/>
                <w:tcBorders>
                  <w:top w:val="single" w:sz="4" w:space="0" w:color="auto"/>
                  <w:left w:val="single" w:sz="4" w:space="0" w:color="auto"/>
                  <w:bottom w:val="single" w:sz="4" w:space="0" w:color="auto"/>
                  <w:right w:val="single" w:sz="4" w:space="0" w:color="auto"/>
                  <w:tr2bl w:val="nil"/>
                </w:tcBorders>
                <w:vAlign w:val="center"/>
              </w:tcPr>
            </w:tcPrChange>
          </w:tcPr>
          <w:p w14:paraId="48EAEAA9" w14:textId="77777777" w:rsidR="00B877EB" w:rsidRPr="00DD3D60" w:rsidRDefault="00B877EB" w:rsidP="00B877EB">
            <w:pPr>
              <w:spacing w:line="240" w:lineRule="auto"/>
              <w:rPr>
                <w:ins w:id="1885" w:author="Edward Rogers" w:date="2021-03-11T12:40:00Z"/>
                <w:rFonts w:ascii="Arial Narrow" w:eastAsia="Times New Roman" w:hAnsi="Arial Narrow" w:cs="Arial"/>
                <w:szCs w:val="18"/>
              </w:rPr>
            </w:pP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Change w:id="1886" w:author="Edward Rogers" w:date="2021-03-11T12:53:00Z">
              <w:tcPr>
                <w:tcW w:w="618" w:type="pct"/>
                <w:gridSpan w:val="2"/>
                <w:tcBorders>
                  <w:top w:val="single" w:sz="4" w:space="0" w:color="auto"/>
                  <w:left w:val="single" w:sz="4" w:space="0" w:color="auto"/>
                  <w:bottom w:val="single" w:sz="4" w:space="0" w:color="auto"/>
                  <w:right w:val="single" w:sz="4" w:space="0" w:color="auto"/>
                  <w:tr2bl w:val="nil"/>
                </w:tcBorders>
                <w:vAlign w:val="center"/>
              </w:tcPr>
            </w:tcPrChange>
          </w:tcPr>
          <w:p w14:paraId="77392BC9" w14:textId="77777777" w:rsidR="00B877EB" w:rsidRPr="00DD3D60" w:rsidRDefault="00B877EB" w:rsidP="00B877EB">
            <w:pPr>
              <w:spacing w:line="240" w:lineRule="auto"/>
              <w:rPr>
                <w:ins w:id="1887" w:author="Edward Rogers" w:date="2021-03-11T12:40:00Z"/>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Change w:id="1888" w:author="Edward Rogers" w:date="2021-03-11T12:53:00Z">
              <w:tcPr>
                <w:tcW w:w="1270" w:type="pct"/>
                <w:gridSpan w:val="7"/>
                <w:tcBorders>
                  <w:top w:val="single" w:sz="4" w:space="0" w:color="auto"/>
                  <w:left w:val="single" w:sz="4" w:space="0" w:color="auto"/>
                  <w:bottom w:val="single" w:sz="4" w:space="0" w:color="auto"/>
                  <w:right w:val="single" w:sz="4" w:space="0" w:color="auto"/>
                  <w:tr2bl w:val="nil"/>
                </w:tcBorders>
                <w:vAlign w:val="center"/>
              </w:tcPr>
            </w:tcPrChange>
          </w:tcPr>
          <w:p w14:paraId="6751A86A" w14:textId="77777777" w:rsidR="00B877EB" w:rsidRPr="00DD3D60" w:rsidRDefault="00B877EB" w:rsidP="00B877EB">
            <w:pPr>
              <w:spacing w:line="240" w:lineRule="auto"/>
              <w:rPr>
                <w:ins w:id="1889" w:author="Edward Rogers" w:date="2021-03-11T12:40:00Z"/>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Change w:id="1890" w:author="Edward Rogers" w:date="2021-03-11T12:53:00Z">
              <w:tcPr>
                <w:tcW w:w="557" w:type="pct"/>
                <w:tcBorders>
                  <w:top w:val="single" w:sz="4" w:space="0" w:color="auto"/>
                  <w:left w:val="single" w:sz="4" w:space="0" w:color="auto"/>
                  <w:bottom w:val="single" w:sz="4" w:space="0" w:color="auto"/>
                  <w:right w:val="single" w:sz="4" w:space="0" w:color="auto"/>
                  <w:tr2bl w:val="nil"/>
                </w:tcBorders>
                <w:vAlign w:val="center"/>
              </w:tcPr>
            </w:tcPrChange>
          </w:tcPr>
          <w:p w14:paraId="42B6E803" w14:textId="77777777" w:rsidR="00B877EB" w:rsidRPr="00DD3D60" w:rsidRDefault="00B877EB" w:rsidP="00B877EB">
            <w:pPr>
              <w:spacing w:line="240" w:lineRule="auto"/>
              <w:rPr>
                <w:ins w:id="1891" w:author="Edward Rogers" w:date="2021-03-11T12:40:00Z"/>
                <w:rFonts w:ascii="Arial Narrow" w:eastAsia="Times New Roman" w:hAnsi="Arial Narrow" w:cs="Arial"/>
                <w:szCs w:val="18"/>
              </w:rPr>
            </w:pPr>
          </w:p>
        </w:tc>
      </w:tr>
      <w:tr w:rsidR="00B877EB" w:rsidRPr="00DD3D60" w14:paraId="41CD32BC" w14:textId="77777777" w:rsidTr="00A70761">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92" w:author="Edward Rogers" w:date="2021-03-11T12:53: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24"/>
          <w:ins w:id="1893" w:author="Edward Rogers" w:date="2021-03-11T12:40:00Z"/>
          <w:trPrChange w:id="1894" w:author="Edward Rogers" w:date="2021-03-11T12:53:00Z">
            <w:trPr>
              <w:trHeight w:val="737"/>
            </w:trPr>
          </w:trPrChange>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95" w:author="Edward Rogers" w:date="2021-03-11T12:53:00Z">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6C9E4FB5" w14:textId="77777777" w:rsidR="00B877EB" w:rsidRPr="00DD3D60" w:rsidRDefault="00B877EB" w:rsidP="00B877EB">
            <w:pPr>
              <w:spacing w:line="240" w:lineRule="auto"/>
              <w:rPr>
                <w:ins w:id="1896" w:author="Edward Rogers" w:date="2021-03-11T12:40:00Z"/>
                <w:rFonts w:ascii="Arial Narrow" w:eastAsia="Times New Roman" w:hAnsi="Arial Narrow" w:cs="Arial"/>
                <w:szCs w:val="18"/>
              </w:rPr>
            </w:pPr>
            <w:ins w:id="1897" w:author="Edward Rogers" w:date="2021-03-11T12:40:00Z">
              <w:r w:rsidRPr="00DD3D60">
                <w:rPr>
                  <w:rFonts w:ascii="Arial Narrow" w:eastAsia="Times New Roman" w:hAnsi="Arial Narrow" w:cs="Arial"/>
                  <w:szCs w:val="18"/>
                </w:rPr>
                <w:t>4: ….</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898" w:author="Edward Rogers" w:date="2021-03-11T12:53:00Z">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1064B9EF" w14:textId="77777777" w:rsidR="00B877EB" w:rsidRPr="00DD3D60" w:rsidRDefault="00B877EB" w:rsidP="00B877EB">
            <w:pPr>
              <w:spacing w:line="240" w:lineRule="auto"/>
              <w:rPr>
                <w:ins w:id="1899" w:author="Edward Rogers" w:date="2021-03-11T12:40:00Z"/>
                <w:rFonts w:ascii="Arial Narrow" w:eastAsia="Times New Roman" w:hAnsi="Arial Narrow" w:cs="Arial"/>
                <w:szCs w:val="18"/>
              </w:rPr>
            </w:pPr>
            <w:ins w:id="1900" w:author="Edward Rogers" w:date="2021-03-11T12:40:00Z">
              <w:r w:rsidRPr="00DD3D60">
                <w:rPr>
                  <w:rFonts w:ascii="Arial Narrow" w:eastAsia="Times New Roman" w:hAnsi="Arial Narrow" w:cs="Arial"/>
                  <w:szCs w:val="18"/>
                </w:rPr>
                <w:t> </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Change w:id="1901" w:author="Edward Rogers" w:date="2021-03-11T12:53:00Z">
              <w:tcPr>
                <w:tcW w:w="874" w:type="pct"/>
                <w:gridSpan w:val="3"/>
                <w:tcBorders>
                  <w:top w:val="single" w:sz="4" w:space="0" w:color="auto"/>
                  <w:left w:val="single" w:sz="4" w:space="0" w:color="auto"/>
                  <w:bottom w:val="single" w:sz="4" w:space="0" w:color="auto"/>
                  <w:right w:val="single" w:sz="4" w:space="0" w:color="auto"/>
                  <w:tr2bl w:val="nil"/>
                </w:tcBorders>
                <w:vAlign w:val="center"/>
              </w:tcPr>
            </w:tcPrChange>
          </w:tcPr>
          <w:p w14:paraId="033DBDF3" w14:textId="77777777" w:rsidR="00B877EB" w:rsidRPr="00DD3D60" w:rsidRDefault="00B877EB" w:rsidP="00B877EB">
            <w:pPr>
              <w:spacing w:line="240" w:lineRule="auto"/>
              <w:rPr>
                <w:ins w:id="1902" w:author="Edward Rogers" w:date="2021-03-11T12:40:00Z"/>
                <w:rFonts w:ascii="Arial Narrow" w:eastAsia="Times New Roman" w:hAnsi="Arial Narrow" w:cs="Arial"/>
                <w:szCs w:val="18"/>
              </w:rPr>
            </w:pP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Change w:id="1903" w:author="Edward Rogers" w:date="2021-03-11T12:53:00Z">
              <w:tcPr>
                <w:tcW w:w="618" w:type="pct"/>
                <w:gridSpan w:val="2"/>
                <w:tcBorders>
                  <w:top w:val="single" w:sz="4" w:space="0" w:color="auto"/>
                  <w:left w:val="single" w:sz="4" w:space="0" w:color="auto"/>
                  <w:bottom w:val="single" w:sz="4" w:space="0" w:color="auto"/>
                  <w:right w:val="single" w:sz="4" w:space="0" w:color="auto"/>
                  <w:tr2bl w:val="nil"/>
                </w:tcBorders>
                <w:vAlign w:val="center"/>
              </w:tcPr>
            </w:tcPrChange>
          </w:tcPr>
          <w:p w14:paraId="72ACC8A0" w14:textId="77777777" w:rsidR="00B877EB" w:rsidRPr="00DD3D60" w:rsidRDefault="00B877EB" w:rsidP="00B877EB">
            <w:pPr>
              <w:spacing w:line="240" w:lineRule="auto"/>
              <w:rPr>
                <w:ins w:id="1904" w:author="Edward Rogers" w:date="2021-03-11T12:40:00Z"/>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Change w:id="1905" w:author="Edward Rogers" w:date="2021-03-11T12:53:00Z">
              <w:tcPr>
                <w:tcW w:w="1270" w:type="pct"/>
                <w:gridSpan w:val="7"/>
                <w:tcBorders>
                  <w:top w:val="single" w:sz="4" w:space="0" w:color="auto"/>
                  <w:left w:val="single" w:sz="4" w:space="0" w:color="auto"/>
                  <w:bottom w:val="single" w:sz="4" w:space="0" w:color="auto"/>
                  <w:right w:val="single" w:sz="4" w:space="0" w:color="auto"/>
                  <w:tr2bl w:val="nil"/>
                </w:tcBorders>
                <w:vAlign w:val="center"/>
              </w:tcPr>
            </w:tcPrChange>
          </w:tcPr>
          <w:p w14:paraId="6999888D" w14:textId="77777777" w:rsidR="00B877EB" w:rsidRPr="00DD3D60" w:rsidRDefault="00B877EB" w:rsidP="00B877EB">
            <w:pPr>
              <w:spacing w:line="240" w:lineRule="auto"/>
              <w:rPr>
                <w:ins w:id="1906" w:author="Edward Rogers" w:date="2021-03-11T12:40:00Z"/>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Change w:id="1907" w:author="Edward Rogers" w:date="2021-03-11T12:53:00Z">
              <w:tcPr>
                <w:tcW w:w="557" w:type="pct"/>
                <w:tcBorders>
                  <w:top w:val="single" w:sz="4" w:space="0" w:color="auto"/>
                  <w:left w:val="single" w:sz="4" w:space="0" w:color="auto"/>
                  <w:bottom w:val="single" w:sz="4" w:space="0" w:color="auto"/>
                  <w:right w:val="single" w:sz="4" w:space="0" w:color="auto"/>
                  <w:tr2bl w:val="nil"/>
                </w:tcBorders>
                <w:vAlign w:val="center"/>
              </w:tcPr>
            </w:tcPrChange>
          </w:tcPr>
          <w:p w14:paraId="421885AE" w14:textId="77777777" w:rsidR="00B877EB" w:rsidRPr="00DD3D60" w:rsidRDefault="00B877EB" w:rsidP="00B877EB">
            <w:pPr>
              <w:spacing w:line="240" w:lineRule="auto"/>
              <w:rPr>
                <w:ins w:id="1908" w:author="Edward Rogers" w:date="2021-03-11T12:40:00Z"/>
                <w:rFonts w:ascii="Arial Narrow" w:eastAsia="Times New Roman" w:hAnsi="Arial Narrow" w:cs="Arial"/>
                <w:szCs w:val="18"/>
              </w:rPr>
            </w:pPr>
          </w:p>
        </w:tc>
      </w:tr>
      <w:tr w:rsidR="00B877EB" w:rsidRPr="00DD3D60" w14:paraId="786EF6D2" w14:textId="77777777" w:rsidTr="00A70761">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09" w:author="Edward Rogers" w:date="2021-03-11T12:53: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24"/>
          <w:ins w:id="1910" w:author="Edward Rogers" w:date="2021-03-11T12:40:00Z"/>
          <w:trPrChange w:id="1911" w:author="Edward Rogers" w:date="2021-03-11T12:53:00Z">
            <w:trPr>
              <w:trHeight w:val="737"/>
            </w:trPr>
          </w:trPrChange>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912" w:author="Edward Rogers" w:date="2021-03-11T12:53:00Z">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78203DEB" w14:textId="77777777" w:rsidR="00B877EB" w:rsidRPr="00DD3D60" w:rsidRDefault="00B877EB" w:rsidP="00B877EB">
            <w:pPr>
              <w:spacing w:line="240" w:lineRule="auto"/>
              <w:rPr>
                <w:ins w:id="1913" w:author="Edward Rogers" w:date="2021-03-11T12:40:00Z"/>
                <w:rFonts w:ascii="Arial Narrow" w:eastAsia="Times New Roman" w:hAnsi="Arial Narrow" w:cs="Arial"/>
                <w:szCs w:val="18"/>
              </w:rPr>
            </w:pPr>
            <w:ins w:id="1914" w:author="Edward Rogers" w:date="2021-03-11T12:40:00Z">
              <w:r w:rsidRPr="00DD3D60">
                <w:rPr>
                  <w:rFonts w:ascii="Arial Narrow" w:eastAsia="Times New Roman" w:hAnsi="Arial Narrow" w:cs="Arial"/>
                  <w:szCs w:val="18"/>
                </w:rPr>
                <w:t>5: ….</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Change w:id="1915" w:author="Edward Rogers" w:date="2021-03-11T12:53:00Z">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tcPrChange>
          </w:tcPr>
          <w:p w14:paraId="07F46898" w14:textId="77777777" w:rsidR="00B877EB" w:rsidRPr="00DD3D60" w:rsidRDefault="00B877EB" w:rsidP="00B877EB">
            <w:pPr>
              <w:spacing w:line="240" w:lineRule="auto"/>
              <w:rPr>
                <w:ins w:id="1916" w:author="Edward Rogers" w:date="2021-03-11T12:40:00Z"/>
                <w:rFonts w:ascii="Arial Narrow" w:eastAsia="Times New Roman" w:hAnsi="Arial Narrow" w:cs="Arial"/>
                <w:szCs w:val="18"/>
              </w:rPr>
            </w:pPr>
            <w:ins w:id="1917" w:author="Edward Rogers" w:date="2021-03-11T12:40:00Z">
              <w:r w:rsidRPr="00DD3D60">
                <w:rPr>
                  <w:rFonts w:ascii="Arial Narrow" w:eastAsia="Times New Roman" w:hAnsi="Arial Narrow" w:cs="Arial"/>
                  <w:szCs w:val="18"/>
                </w:rPr>
                <w:t> </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Change w:id="1918" w:author="Edward Rogers" w:date="2021-03-11T12:53:00Z">
              <w:tcPr>
                <w:tcW w:w="874" w:type="pct"/>
                <w:gridSpan w:val="3"/>
                <w:tcBorders>
                  <w:top w:val="single" w:sz="4" w:space="0" w:color="auto"/>
                  <w:left w:val="single" w:sz="4" w:space="0" w:color="auto"/>
                  <w:bottom w:val="single" w:sz="4" w:space="0" w:color="auto"/>
                  <w:right w:val="single" w:sz="4" w:space="0" w:color="auto"/>
                  <w:tr2bl w:val="nil"/>
                </w:tcBorders>
                <w:vAlign w:val="center"/>
              </w:tcPr>
            </w:tcPrChange>
          </w:tcPr>
          <w:p w14:paraId="465D4B63" w14:textId="77777777" w:rsidR="00B877EB" w:rsidRPr="00DD3D60" w:rsidRDefault="00B877EB" w:rsidP="00B877EB">
            <w:pPr>
              <w:spacing w:line="240" w:lineRule="auto"/>
              <w:rPr>
                <w:ins w:id="1919" w:author="Edward Rogers" w:date="2021-03-11T12:40:00Z"/>
                <w:rFonts w:ascii="Arial Narrow" w:eastAsia="Times New Roman" w:hAnsi="Arial Narrow" w:cs="Arial"/>
                <w:szCs w:val="18"/>
              </w:rPr>
            </w:pP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Change w:id="1920" w:author="Edward Rogers" w:date="2021-03-11T12:53:00Z">
              <w:tcPr>
                <w:tcW w:w="618" w:type="pct"/>
                <w:gridSpan w:val="2"/>
                <w:tcBorders>
                  <w:top w:val="single" w:sz="4" w:space="0" w:color="auto"/>
                  <w:left w:val="single" w:sz="4" w:space="0" w:color="auto"/>
                  <w:bottom w:val="single" w:sz="4" w:space="0" w:color="auto"/>
                  <w:right w:val="single" w:sz="4" w:space="0" w:color="auto"/>
                  <w:tr2bl w:val="nil"/>
                </w:tcBorders>
                <w:vAlign w:val="center"/>
              </w:tcPr>
            </w:tcPrChange>
          </w:tcPr>
          <w:p w14:paraId="0421E957" w14:textId="77777777" w:rsidR="00B877EB" w:rsidRPr="00DD3D60" w:rsidRDefault="00B877EB" w:rsidP="00B877EB">
            <w:pPr>
              <w:spacing w:line="240" w:lineRule="auto"/>
              <w:rPr>
                <w:ins w:id="1921" w:author="Edward Rogers" w:date="2021-03-11T12:40:00Z"/>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Change w:id="1922" w:author="Edward Rogers" w:date="2021-03-11T12:53:00Z">
              <w:tcPr>
                <w:tcW w:w="1270" w:type="pct"/>
                <w:gridSpan w:val="7"/>
                <w:tcBorders>
                  <w:top w:val="single" w:sz="4" w:space="0" w:color="auto"/>
                  <w:left w:val="single" w:sz="4" w:space="0" w:color="auto"/>
                  <w:bottom w:val="single" w:sz="4" w:space="0" w:color="auto"/>
                  <w:right w:val="single" w:sz="4" w:space="0" w:color="auto"/>
                  <w:tr2bl w:val="nil"/>
                </w:tcBorders>
                <w:vAlign w:val="center"/>
              </w:tcPr>
            </w:tcPrChange>
          </w:tcPr>
          <w:p w14:paraId="24014FF3" w14:textId="77777777" w:rsidR="00B877EB" w:rsidRPr="00DD3D60" w:rsidRDefault="00B877EB" w:rsidP="00B877EB">
            <w:pPr>
              <w:spacing w:line="240" w:lineRule="auto"/>
              <w:rPr>
                <w:ins w:id="1923" w:author="Edward Rogers" w:date="2021-03-11T12:40:00Z"/>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Change w:id="1924" w:author="Edward Rogers" w:date="2021-03-11T12:53:00Z">
              <w:tcPr>
                <w:tcW w:w="557" w:type="pct"/>
                <w:tcBorders>
                  <w:top w:val="single" w:sz="4" w:space="0" w:color="auto"/>
                  <w:left w:val="single" w:sz="4" w:space="0" w:color="auto"/>
                  <w:bottom w:val="single" w:sz="4" w:space="0" w:color="auto"/>
                  <w:right w:val="single" w:sz="4" w:space="0" w:color="auto"/>
                  <w:tr2bl w:val="nil"/>
                </w:tcBorders>
                <w:vAlign w:val="center"/>
              </w:tcPr>
            </w:tcPrChange>
          </w:tcPr>
          <w:p w14:paraId="6164F099" w14:textId="77777777" w:rsidR="00B877EB" w:rsidRPr="00DD3D60" w:rsidRDefault="00B877EB" w:rsidP="00B877EB">
            <w:pPr>
              <w:spacing w:line="240" w:lineRule="auto"/>
              <w:rPr>
                <w:ins w:id="1925" w:author="Edward Rogers" w:date="2021-03-11T12:40:00Z"/>
                <w:rFonts w:ascii="Arial Narrow" w:eastAsia="Times New Roman" w:hAnsi="Arial Narrow" w:cs="Arial"/>
                <w:szCs w:val="18"/>
              </w:rPr>
            </w:pPr>
          </w:p>
        </w:tc>
      </w:tr>
      <w:tr w:rsidR="00B877EB" w:rsidRPr="00DD3D60" w14:paraId="67689F4B" w14:textId="77777777" w:rsidTr="00B877EB">
        <w:trPr>
          <w:trHeight w:val="284"/>
          <w:ins w:id="1926" w:author="Edward Rogers" w:date="2021-03-11T12:40:00Z"/>
        </w:trPr>
        <w:tc>
          <w:tcPr>
            <w:tcW w:w="1681" w:type="pct"/>
            <w:gridSpan w:val="8"/>
            <w:tcBorders>
              <w:top w:val="single" w:sz="4" w:space="0" w:color="auto"/>
              <w:left w:val="single" w:sz="4" w:space="0" w:color="auto"/>
              <w:bottom w:val="single" w:sz="4" w:space="0" w:color="auto"/>
              <w:right w:val="single" w:sz="4" w:space="0" w:color="auto"/>
            </w:tcBorders>
            <w:shd w:val="clear" w:color="auto" w:fill="E7E6E6"/>
            <w:noWrap/>
            <w:vAlign w:val="center"/>
          </w:tcPr>
          <w:p w14:paraId="53FFBCF1" w14:textId="77777777" w:rsidR="00B877EB" w:rsidRPr="00DD3D60" w:rsidRDefault="00B877EB" w:rsidP="00B877EB">
            <w:pPr>
              <w:spacing w:line="240" w:lineRule="auto"/>
              <w:rPr>
                <w:ins w:id="1927" w:author="Edward Rogers" w:date="2021-03-11T12:40:00Z"/>
                <w:rFonts w:ascii="Arial Narrow" w:eastAsia="Times New Roman" w:hAnsi="Arial Narrow" w:cs="Arial"/>
                <w:szCs w:val="18"/>
              </w:rPr>
            </w:pPr>
            <w:ins w:id="1928" w:author="Edward Rogers" w:date="2021-03-11T12:40:00Z">
              <w:r w:rsidRPr="00DD3D60">
                <w:rPr>
                  <w:rFonts w:ascii="Arial Narrow" w:eastAsia="Times New Roman" w:hAnsi="Arial Narrow" w:cs="Arial"/>
                  <w:szCs w:val="18"/>
                </w:rPr>
                <w:t>OPRA Assessment Results Recommendations</w:t>
              </w:r>
            </w:ins>
          </w:p>
        </w:tc>
        <w:tc>
          <w:tcPr>
            <w:tcW w:w="874" w:type="pct"/>
            <w:gridSpan w:val="3"/>
            <w:tcBorders>
              <w:top w:val="nil"/>
              <w:left w:val="single" w:sz="4" w:space="0" w:color="auto"/>
              <w:bottom w:val="single" w:sz="4" w:space="0" w:color="auto"/>
              <w:right w:val="single" w:sz="4" w:space="0" w:color="auto"/>
            </w:tcBorders>
            <w:shd w:val="clear" w:color="auto" w:fill="E7E6E6"/>
            <w:vAlign w:val="center"/>
          </w:tcPr>
          <w:p w14:paraId="15003DB3" w14:textId="77777777" w:rsidR="00B877EB" w:rsidRPr="00DD3D60" w:rsidRDefault="00B877EB" w:rsidP="00B877EB">
            <w:pPr>
              <w:spacing w:line="240" w:lineRule="auto"/>
              <w:rPr>
                <w:ins w:id="1929" w:author="Edward Rogers" w:date="2021-03-11T12:40:00Z"/>
                <w:rFonts w:ascii="Arial Narrow" w:eastAsia="Times New Roman" w:hAnsi="Arial Narrow" w:cs="Arial"/>
                <w:szCs w:val="18"/>
              </w:rPr>
            </w:pPr>
            <w:ins w:id="1930" w:author="Edward Rogers" w:date="2021-03-11T12:40:00Z">
              <w:r w:rsidRPr="00DD3D60">
                <w:rPr>
                  <w:rFonts w:ascii="Arial Narrow" w:eastAsia="Times New Roman" w:hAnsi="Arial Narrow" w:cs="Arial"/>
                  <w:szCs w:val="18"/>
                </w:rPr>
                <w:t>Date:</w:t>
              </w:r>
            </w:ins>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4BAED4" w14:textId="77777777" w:rsidR="00B877EB" w:rsidRPr="00DD3D60" w:rsidRDefault="00B877EB" w:rsidP="00B877EB">
            <w:pPr>
              <w:spacing w:line="240" w:lineRule="auto"/>
              <w:rPr>
                <w:ins w:id="1931" w:author="Edward Rogers" w:date="2021-03-11T12:40:00Z"/>
                <w:rFonts w:ascii="Arial Narrow" w:eastAsia="Times New Roman" w:hAnsi="Arial Narrow" w:cs="Arial"/>
                <w:szCs w:val="18"/>
              </w:rPr>
            </w:pPr>
          </w:p>
        </w:tc>
        <w:tc>
          <w:tcPr>
            <w:tcW w:w="644" w:type="pct"/>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037EDAB4" w14:textId="77777777" w:rsidR="00B877EB" w:rsidRPr="00DD3D60" w:rsidRDefault="00B877EB" w:rsidP="00B877EB">
            <w:pPr>
              <w:spacing w:line="240" w:lineRule="auto"/>
              <w:rPr>
                <w:ins w:id="1932" w:author="Edward Rogers" w:date="2021-03-11T12:40:00Z"/>
                <w:rFonts w:ascii="Arial Narrow" w:eastAsia="Times New Roman" w:hAnsi="Arial Narrow" w:cs="Arial"/>
                <w:szCs w:val="18"/>
              </w:rPr>
            </w:pPr>
            <w:ins w:id="1933" w:author="Edward Rogers" w:date="2021-03-11T12:40:00Z">
              <w:r w:rsidRPr="00DD3D60">
                <w:rPr>
                  <w:rFonts w:ascii="Arial Narrow" w:eastAsia="Times New Roman" w:hAnsi="Arial Narrow" w:cs="Arial"/>
                  <w:szCs w:val="18"/>
                </w:rPr>
                <w:t>Signature:</w:t>
              </w:r>
            </w:ins>
          </w:p>
        </w:tc>
        <w:tc>
          <w:tcPr>
            <w:tcW w:w="118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98DD25" w14:textId="77777777" w:rsidR="00B877EB" w:rsidRPr="00DD3D60" w:rsidRDefault="00B877EB" w:rsidP="00B877EB">
            <w:pPr>
              <w:spacing w:line="240" w:lineRule="auto"/>
              <w:rPr>
                <w:ins w:id="1934" w:author="Edward Rogers" w:date="2021-03-11T12:40:00Z"/>
                <w:rFonts w:ascii="Arial Narrow" w:eastAsia="Times New Roman" w:hAnsi="Arial Narrow" w:cs="Arial"/>
                <w:szCs w:val="18"/>
              </w:rPr>
            </w:pPr>
          </w:p>
        </w:tc>
      </w:tr>
      <w:tr w:rsidR="00B877EB" w:rsidRPr="00DD3D60" w14:paraId="1865D146" w14:textId="77777777" w:rsidTr="009934E7">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35" w:author="Edward Rogers" w:date="2021-03-11T12:53: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80"/>
          <w:ins w:id="1936" w:author="Edward Rogers" w:date="2021-03-11T12:40:00Z"/>
          <w:trPrChange w:id="1937" w:author="Edward Rogers" w:date="2021-03-11T12:53:00Z">
            <w:trPr>
              <w:trHeight w:val="1055"/>
            </w:trPr>
          </w:trPrChange>
        </w:trPr>
        <w:tc>
          <w:tcPr>
            <w:tcW w:w="5000" w:type="pct"/>
            <w:gridSpan w:val="21"/>
            <w:tcBorders>
              <w:top w:val="nil"/>
              <w:left w:val="single" w:sz="4" w:space="0" w:color="auto"/>
              <w:right w:val="single" w:sz="4" w:space="0" w:color="auto"/>
            </w:tcBorders>
            <w:shd w:val="clear" w:color="auto" w:fill="auto"/>
            <w:noWrap/>
            <w:tcPrChange w:id="1938" w:author="Edward Rogers" w:date="2021-03-11T12:53:00Z">
              <w:tcPr>
                <w:tcW w:w="5000" w:type="pct"/>
                <w:gridSpan w:val="21"/>
                <w:tcBorders>
                  <w:top w:val="nil"/>
                  <w:left w:val="single" w:sz="4" w:space="0" w:color="auto"/>
                  <w:right w:val="single" w:sz="4" w:space="0" w:color="auto"/>
                </w:tcBorders>
                <w:shd w:val="clear" w:color="auto" w:fill="auto"/>
                <w:noWrap/>
              </w:tcPr>
            </w:tcPrChange>
          </w:tcPr>
          <w:p w14:paraId="33B3EBB2" w14:textId="77777777" w:rsidR="00B877EB" w:rsidRPr="00DD3D60" w:rsidRDefault="00B877EB" w:rsidP="00B877EB">
            <w:pPr>
              <w:spacing w:line="240" w:lineRule="auto"/>
              <w:rPr>
                <w:ins w:id="1939" w:author="Edward Rogers" w:date="2021-03-11T12:40:00Z"/>
                <w:rFonts w:ascii="Arial Narrow" w:eastAsia="Times New Roman" w:hAnsi="Arial Narrow" w:cs="Arial"/>
                <w:szCs w:val="18"/>
              </w:rPr>
            </w:pPr>
          </w:p>
        </w:tc>
      </w:tr>
      <w:tr w:rsidR="00B877EB" w:rsidRPr="00DD3D60" w14:paraId="264DE860"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40"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82"/>
          <w:ins w:id="1941" w:author="Edward Rogers" w:date="2021-03-11T12:40:00Z"/>
          <w:trPrChange w:id="1942" w:author="Edward Rogers" w:date="2021-03-11T12:40:00Z">
            <w:trPr>
              <w:trHeight w:val="182"/>
            </w:trPr>
          </w:trPrChange>
        </w:trPr>
        <w:tc>
          <w:tcPr>
            <w:tcW w:w="4373" w:type="pct"/>
            <w:gridSpan w:val="19"/>
            <w:tcBorders>
              <w:top w:val="single" w:sz="4" w:space="0" w:color="auto"/>
              <w:left w:val="single" w:sz="4" w:space="0" w:color="auto"/>
              <w:bottom w:val="single" w:sz="4" w:space="0" w:color="auto"/>
              <w:right w:val="single" w:sz="4" w:space="0" w:color="auto"/>
            </w:tcBorders>
            <w:shd w:val="clear" w:color="auto" w:fill="B4C6E7"/>
            <w:noWrap/>
            <w:vAlign w:val="center"/>
            <w:tcPrChange w:id="1943" w:author="Edward Rogers" w:date="2021-03-11T12:40:00Z">
              <w:tcPr>
                <w:tcW w:w="4373" w:type="pct"/>
                <w:gridSpan w:val="19"/>
                <w:tcBorders>
                  <w:top w:val="single" w:sz="4" w:space="0" w:color="auto"/>
                  <w:left w:val="single" w:sz="4" w:space="0" w:color="auto"/>
                  <w:bottom w:val="single" w:sz="4" w:space="0" w:color="auto"/>
                  <w:right w:val="single" w:sz="4" w:space="0" w:color="auto"/>
                </w:tcBorders>
                <w:shd w:val="clear" w:color="auto" w:fill="B4C6E7"/>
                <w:noWrap/>
                <w:vAlign w:val="center"/>
              </w:tcPr>
            </w:tcPrChange>
          </w:tcPr>
          <w:p w14:paraId="151A3A75" w14:textId="77777777" w:rsidR="00B877EB" w:rsidRPr="00DD3D60" w:rsidRDefault="00B877EB" w:rsidP="00B877EB">
            <w:pPr>
              <w:spacing w:line="240" w:lineRule="auto"/>
              <w:jc w:val="center"/>
              <w:rPr>
                <w:ins w:id="1944" w:author="Edward Rogers" w:date="2021-03-11T12:40:00Z"/>
                <w:rFonts w:ascii="Arial Narrow" w:eastAsia="Times New Roman" w:hAnsi="Arial Narrow" w:cs="Arial"/>
                <w:szCs w:val="18"/>
              </w:rPr>
            </w:pPr>
            <w:ins w:id="1945" w:author="Edward Rogers" w:date="2021-03-11T12:40:00Z">
              <w:r w:rsidRPr="00DD3D60">
                <w:rPr>
                  <w:rFonts w:ascii="Arial Narrow" w:eastAsia="Times New Roman" w:hAnsi="Arial Narrow" w:cs="Arial"/>
                  <w:b/>
                  <w:bCs/>
                  <w:szCs w:val="18"/>
                </w:rPr>
                <w:t>Section 4: Actions / Documentation</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B4C6E7"/>
            <w:tcPrChange w:id="1946"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B4C6E7"/>
              </w:tcPr>
            </w:tcPrChange>
          </w:tcPr>
          <w:p w14:paraId="2A414DAE" w14:textId="77777777" w:rsidR="00B877EB" w:rsidRPr="00DD3D60" w:rsidRDefault="00B877EB" w:rsidP="00B877EB">
            <w:pPr>
              <w:spacing w:line="240" w:lineRule="auto"/>
              <w:jc w:val="center"/>
              <w:rPr>
                <w:ins w:id="1947" w:author="Edward Rogers" w:date="2021-03-11T12:40:00Z"/>
                <w:rFonts w:ascii="Arial Narrow" w:eastAsia="Times New Roman" w:hAnsi="Arial Narrow" w:cs="Arial"/>
                <w:b/>
                <w:bCs/>
                <w:szCs w:val="18"/>
              </w:rPr>
            </w:pPr>
          </w:p>
        </w:tc>
      </w:tr>
      <w:tr w:rsidR="00B877EB" w:rsidRPr="00DD3D60" w14:paraId="7C9D544D"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48"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83"/>
          <w:ins w:id="1949" w:author="Edward Rogers" w:date="2021-03-11T12:40:00Z"/>
          <w:trPrChange w:id="1950" w:author="Edward Rogers" w:date="2021-03-11T12:40:00Z">
            <w:trPr>
              <w:cantSplit/>
              <w:trHeight w:val="283"/>
            </w:trPr>
          </w:trPrChange>
        </w:trPr>
        <w:tc>
          <w:tcPr>
            <w:tcW w:w="215" w:type="pct"/>
            <w:vMerge w:val="restart"/>
            <w:tcBorders>
              <w:top w:val="single" w:sz="4" w:space="0" w:color="auto"/>
              <w:left w:val="single" w:sz="4" w:space="0" w:color="auto"/>
              <w:right w:val="single" w:sz="4" w:space="0" w:color="auto"/>
            </w:tcBorders>
            <w:shd w:val="clear" w:color="auto" w:fill="E7E6E6"/>
            <w:noWrap/>
            <w:textDirection w:val="btLr"/>
            <w:vAlign w:val="center"/>
            <w:tcPrChange w:id="1951" w:author="Edward Rogers" w:date="2021-03-11T12:40:00Z">
              <w:tcPr>
                <w:tcW w:w="215" w:type="pct"/>
                <w:vMerge w:val="restart"/>
                <w:tcBorders>
                  <w:top w:val="single" w:sz="4" w:space="0" w:color="auto"/>
                  <w:left w:val="single" w:sz="4" w:space="0" w:color="auto"/>
                  <w:right w:val="single" w:sz="4" w:space="0" w:color="auto"/>
                </w:tcBorders>
                <w:shd w:val="clear" w:color="auto" w:fill="E7E6E6"/>
                <w:noWrap/>
                <w:textDirection w:val="btLr"/>
                <w:vAlign w:val="center"/>
              </w:tcPr>
            </w:tcPrChange>
          </w:tcPr>
          <w:p w14:paraId="15D86E63" w14:textId="77777777" w:rsidR="00B877EB" w:rsidRPr="00DD3D60" w:rsidRDefault="00B877EB" w:rsidP="00B877EB">
            <w:pPr>
              <w:spacing w:line="240" w:lineRule="auto"/>
              <w:ind w:left="113" w:right="113"/>
              <w:jc w:val="center"/>
              <w:rPr>
                <w:ins w:id="1952" w:author="Edward Rogers" w:date="2021-03-11T12:40:00Z"/>
                <w:rFonts w:ascii="Arial Narrow" w:eastAsia="Times New Roman" w:hAnsi="Arial Narrow" w:cs="Arial"/>
                <w:szCs w:val="18"/>
              </w:rPr>
            </w:pPr>
            <w:ins w:id="1953" w:author="Edward Rogers" w:date="2021-03-11T12:40:00Z">
              <w:r w:rsidRPr="00DD3D60">
                <w:rPr>
                  <w:rFonts w:ascii="Arial Narrow" w:eastAsia="Times New Roman" w:hAnsi="Arial Narrow" w:cs="Arial"/>
                  <w:szCs w:val="18"/>
                </w:rPr>
                <w:t>Actions</w:t>
              </w:r>
            </w:ins>
          </w:p>
        </w:tc>
        <w:tc>
          <w:tcPr>
            <w:tcW w:w="259" w:type="pct"/>
            <w:tcBorders>
              <w:top w:val="single" w:sz="4" w:space="0" w:color="auto"/>
              <w:left w:val="single" w:sz="4" w:space="0" w:color="auto"/>
              <w:bottom w:val="single" w:sz="4" w:space="0" w:color="auto"/>
              <w:right w:val="single" w:sz="4" w:space="0" w:color="auto"/>
            </w:tcBorders>
            <w:shd w:val="clear" w:color="auto" w:fill="E7E6E6"/>
            <w:vAlign w:val="center"/>
            <w:tcPrChange w:id="1954" w:author="Edward Rogers" w:date="2021-03-11T12:40:00Z">
              <w:tcPr>
                <w:tcW w:w="259" w:type="pct"/>
                <w:tcBorders>
                  <w:top w:val="single" w:sz="4" w:space="0" w:color="auto"/>
                  <w:left w:val="single" w:sz="4" w:space="0" w:color="auto"/>
                  <w:bottom w:val="single" w:sz="4" w:space="0" w:color="auto"/>
                  <w:right w:val="single" w:sz="4" w:space="0" w:color="auto"/>
                </w:tcBorders>
                <w:shd w:val="clear" w:color="auto" w:fill="E7E6E6"/>
                <w:vAlign w:val="center"/>
              </w:tcPr>
            </w:tcPrChange>
          </w:tcPr>
          <w:p w14:paraId="2B0F98B1" w14:textId="77777777" w:rsidR="00B877EB" w:rsidRPr="00DD3D60" w:rsidRDefault="00B877EB" w:rsidP="00B877EB">
            <w:pPr>
              <w:spacing w:line="240" w:lineRule="auto"/>
              <w:rPr>
                <w:ins w:id="1955" w:author="Edward Rogers" w:date="2021-03-11T12:40:00Z"/>
                <w:rFonts w:ascii="Arial Narrow" w:eastAsia="Times New Roman" w:hAnsi="Arial Narrow" w:cs="Arial"/>
                <w:szCs w:val="18"/>
              </w:rPr>
            </w:pPr>
            <w:ins w:id="1956" w:author="Edward Rogers" w:date="2021-03-11T12:40:00Z">
              <w:r w:rsidRPr="00DD3D60">
                <w:rPr>
                  <w:rFonts w:ascii="Arial Narrow" w:eastAsia="Times New Roman" w:hAnsi="Arial Narrow" w:cs="Arial"/>
                  <w:szCs w:val="18"/>
                </w:rPr>
                <w:t xml:space="preserve"># </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E7E6E6"/>
            <w:vAlign w:val="center"/>
            <w:tcPrChange w:id="1957" w:author="Edward Rogers" w:date="2021-03-11T12:40:00Z">
              <w:tcPr>
                <w:tcW w:w="3335" w:type="pct"/>
                <w:gridSpan w:val="13"/>
                <w:tcBorders>
                  <w:top w:val="single" w:sz="4" w:space="0" w:color="auto"/>
                  <w:left w:val="single" w:sz="4" w:space="0" w:color="auto"/>
                  <w:bottom w:val="single" w:sz="4" w:space="0" w:color="auto"/>
                  <w:right w:val="single" w:sz="4" w:space="0" w:color="auto"/>
                </w:tcBorders>
                <w:shd w:val="clear" w:color="auto" w:fill="E7E6E6"/>
                <w:vAlign w:val="center"/>
              </w:tcPr>
            </w:tcPrChange>
          </w:tcPr>
          <w:p w14:paraId="10619825" w14:textId="77777777" w:rsidR="00B877EB" w:rsidRPr="00DD3D60" w:rsidRDefault="00B877EB" w:rsidP="00B877EB">
            <w:pPr>
              <w:spacing w:line="240" w:lineRule="auto"/>
              <w:rPr>
                <w:ins w:id="1958" w:author="Edward Rogers" w:date="2021-03-11T12:40:00Z"/>
                <w:rFonts w:ascii="Arial Narrow" w:eastAsia="Times New Roman" w:hAnsi="Arial Narrow" w:cs="Arial"/>
                <w:szCs w:val="18"/>
              </w:rPr>
            </w:pPr>
            <w:ins w:id="1959" w:author="Edward Rogers" w:date="2021-03-11T12:40:00Z">
              <w:r w:rsidRPr="00DD3D60">
                <w:rPr>
                  <w:rFonts w:ascii="Arial Narrow" w:eastAsia="Times New Roman" w:hAnsi="Arial Narrow" w:cs="Arial"/>
                  <w:szCs w:val="18"/>
                </w:rPr>
                <w:t>Action</w:t>
              </w:r>
            </w:ins>
          </w:p>
        </w:tc>
        <w:tc>
          <w:tcPr>
            <w:tcW w:w="564" w:type="pct"/>
            <w:gridSpan w:val="4"/>
            <w:tcBorders>
              <w:top w:val="single" w:sz="4" w:space="0" w:color="auto"/>
              <w:left w:val="single" w:sz="4" w:space="0" w:color="auto"/>
              <w:bottom w:val="single" w:sz="4" w:space="0" w:color="auto"/>
              <w:right w:val="single" w:sz="4" w:space="0" w:color="auto"/>
            </w:tcBorders>
            <w:shd w:val="clear" w:color="auto" w:fill="E7E6E6"/>
            <w:vAlign w:val="center"/>
            <w:tcPrChange w:id="1960" w:author="Edward Rogers" w:date="2021-03-11T12:40:00Z">
              <w:tcPr>
                <w:tcW w:w="564" w:type="pct"/>
                <w:gridSpan w:val="4"/>
                <w:tcBorders>
                  <w:top w:val="single" w:sz="4" w:space="0" w:color="auto"/>
                  <w:left w:val="single" w:sz="4" w:space="0" w:color="auto"/>
                  <w:bottom w:val="single" w:sz="4" w:space="0" w:color="auto"/>
                  <w:right w:val="single" w:sz="4" w:space="0" w:color="auto"/>
                </w:tcBorders>
                <w:shd w:val="clear" w:color="auto" w:fill="E7E6E6"/>
                <w:vAlign w:val="center"/>
              </w:tcPr>
            </w:tcPrChange>
          </w:tcPr>
          <w:p w14:paraId="0B166EC1" w14:textId="77777777" w:rsidR="00B877EB" w:rsidRPr="00DD3D60" w:rsidRDefault="00B877EB" w:rsidP="00B877EB">
            <w:pPr>
              <w:spacing w:line="240" w:lineRule="auto"/>
              <w:rPr>
                <w:ins w:id="1961" w:author="Edward Rogers" w:date="2021-03-11T12:40:00Z"/>
                <w:rFonts w:ascii="Arial Narrow" w:eastAsia="Times New Roman" w:hAnsi="Arial Narrow" w:cs="Arial"/>
                <w:szCs w:val="18"/>
              </w:rPr>
            </w:pPr>
            <w:ins w:id="1962" w:author="Edward Rogers" w:date="2021-03-11T12:40:00Z">
              <w:r w:rsidRPr="00DD3D60">
                <w:rPr>
                  <w:rFonts w:ascii="Arial Narrow" w:eastAsia="Times New Roman" w:hAnsi="Arial Narrow" w:cs="Arial"/>
                  <w:szCs w:val="18"/>
                </w:rPr>
                <w:t>Completion Date</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E7E6E6"/>
            <w:tcPrChange w:id="1963"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E7E6E6"/>
              </w:tcPr>
            </w:tcPrChange>
          </w:tcPr>
          <w:p w14:paraId="76A39523" w14:textId="77777777" w:rsidR="00B877EB" w:rsidRPr="00DD3D60" w:rsidRDefault="00B877EB" w:rsidP="00B877EB">
            <w:pPr>
              <w:spacing w:line="240" w:lineRule="auto"/>
              <w:rPr>
                <w:ins w:id="1964" w:author="Edward Rogers" w:date="2021-03-11T12:40:00Z"/>
                <w:rFonts w:ascii="Arial Narrow" w:eastAsia="Times New Roman" w:hAnsi="Arial Narrow" w:cs="Arial"/>
                <w:szCs w:val="18"/>
              </w:rPr>
            </w:pPr>
            <w:ins w:id="1965" w:author="Edward Rogers" w:date="2021-03-11T12:40:00Z">
              <w:r w:rsidRPr="00DD3D60">
                <w:rPr>
                  <w:rFonts w:ascii="Arial Narrow" w:eastAsia="Times New Roman" w:hAnsi="Arial Narrow" w:cs="Arial"/>
                  <w:szCs w:val="18"/>
                </w:rPr>
                <w:t>Person/Entity Responsible</w:t>
              </w:r>
            </w:ins>
          </w:p>
        </w:tc>
      </w:tr>
      <w:tr w:rsidR="00B877EB" w:rsidRPr="00DD3D60" w14:paraId="4F47D59F"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66"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83"/>
          <w:ins w:id="1967" w:author="Edward Rogers" w:date="2021-03-11T12:40:00Z"/>
          <w:trPrChange w:id="1968" w:author="Edward Rogers" w:date="2021-03-11T12:40:00Z">
            <w:trPr>
              <w:cantSplit/>
              <w:trHeight w:val="283"/>
            </w:trPr>
          </w:trPrChange>
        </w:trPr>
        <w:tc>
          <w:tcPr>
            <w:tcW w:w="215" w:type="pct"/>
            <w:vMerge/>
            <w:tcBorders>
              <w:left w:val="single" w:sz="4" w:space="0" w:color="auto"/>
              <w:right w:val="single" w:sz="4" w:space="0" w:color="auto"/>
            </w:tcBorders>
            <w:noWrap/>
            <w:vAlign w:val="center"/>
            <w:tcPrChange w:id="1969" w:author="Edward Rogers" w:date="2021-03-11T12:40:00Z">
              <w:tcPr>
                <w:tcW w:w="215" w:type="pct"/>
                <w:vMerge/>
                <w:tcBorders>
                  <w:left w:val="single" w:sz="4" w:space="0" w:color="auto"/>
                  <w:right w:val="single" w:sz="4" w:space="0" w:color="auto"/>
                </w:tcBorders>
                <w:noWrap/>
                <w:vAlign w:val="center"/>
              </w:tcPr>
            </w:tcPrChange>
          </w:tcPr>
          <w:p w14:paraId="3AB80017" w14:textId="77777777" w:rsidR="00B877EB" w:rsidRPr="00DD3D60" w:rsidRDefault="00B877EB" w:rsidP="00B877EB">
            <w:pPr>
              <w:spacing w:line="240" w:lineRule="auto"/>
              <w:rPr>
                <w:ins w:id="1970" w:author="Edward Rogers" w:date="2021-03-11T12:40: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Change w:id="1971" w:author="Edward Rogers" w:date="2021-03-11T12:40:00Z">
              <w:tcPr>
                <w:tcW w:w="259" w:type="pct"/>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3FE83E68" w14:textId="77777777" w:rsidR="00B877EB" w:rsidRPr="00DD3D60" w:rsidRDefault="00B877EB" w:rsidP="00B877EB">
            <w:pPr>
              <w:spacing w:line="240" w:lineRule="auto"/>
              <w:rPr>
                <w:ins w:id="1972" w:author="Edward Rogers" w:date="2021-03-11T12:40:00Z"/>
                <w:rFonts w:ascii="Arial Narrow" w:eastAsia="Times New Roman" w:hAnsi="Arial Narrow" w:cs="Arial"/>
                <w:szCs w:val="18"/>
              </w:rPr>
            </w:pPr>
            <w:ins w:id="1973" w:author="Edward Rogers" w:date="2021-03-11T12:40:00Z">
              <w:r w:rsidRPr="00DD3D60">
                <w:rPr>
                  <w:rFonts w:ascii="Arial Narrow" w:eastAsia="Times New Roman" w:hAnsi="Arial Narrow" w:cs="Arial"/>
                  <w:szCs w:val="18"/>
                </w:rPr>
                <w:t>1.</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Change w:id="1974" w:author="Edward Rogers" w:date="2021-03-11T12:40:00Z">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4BAF03A2" w14:textId="77777777" w:rsidR="00B877EB" w:rsidRPr="00DD3D60" w:rsidRDefault="00B877EB" w:rsidP="00B877EB">
            <w:pPr>
              <w:spacing w:line="240" w:lineRule="auto"/>
              <w:rPr>
                <w:ins w:id="1975" w:author="Edward Rogers" w:date="2021-03-11T12:40:00Z"/>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Change w:id="1976" w:author="Edward Rogers" w:date="2021-03-11T12:40:00Z">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142B2E41" w14:textId="77777777" w:rsidR="00B877EB" w:rsidRPr="00DD3D60" w:rsidRDefault="00B877EB" w:rsidP="00B877EB">
            <w:pPr>
              <w:spacing w:line="240" w:lineRule="auto"/>
              <w:rPr>
                <w:ins w:id="1977" w:author="Edward Rogers" w:date="2021-03-11T12:40:00Z"/>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Change w:id="1978"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FFFFFF"/>
              </w:tcPr>
            </w:tcPrChange>
          </w:tcPr>
          <w:p w14:paraId="579A2344" w14:textId="77777777" w:rsidR="00B877EB" w:rsidRPr="00DD3D60" w:rsidRDefault="00B877EB" w:rsidP="00B877EB">
            <w:pPr>
              <w:spacing w:line="240" w:lineRule="auto"/>
              <w:rPr>
                <w:ins w:id="1979" w:author="Edward Rogers" w:date="2021-03-11T12:40:00Z"/>
                <w:rFonts w:ascii="Arial Narrow" w:eastAsia="Times New Roman" w:hAnsi="Arial Narrow" w:cs="Arial"/>
                <w:szCs w:val="18"/>
              </w:rPr>
            </w:pPr>
          </w:p>
        </w:tc>
      </w:tr>
      <w:tr w:rsidR="00B877EB" w:rsidRPr="00DD3D60" w14:paraId="6208E815"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80"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83"/>
          <w:ins w:id="1981" w:author="Edward Rogers" w:date="2021-03-11T12:40:00Z"/>
          <w:trPrChange w:id="1982" w:author="Edward Rogers" w:date="2021-03-11T12:40:00Z">
            <w:trPr>
              <w:cantSplit/>
              <w:trHeight w:val="283"/>
            </w:trPr>
          </w:trPrChange>
        </w:trPr>
        <w:tc>
          <w:tcPr>
            <w:tcW w:w="215" w:type="pct"/>
            <w:vMerge/>
            <w:tcBorders>
              <w:left w:val="single" w:sz="4" w:space="0" w:color="auto"/>
              <w:right w:val="single" w:sz="4" w:space="0" w:color="auto"/>
            </w:tcBorders>
            <w:noWrap/>
            <w:vAlign w:val="center"/>
            <w:tcPrChange w:id="1983" w:author="Edward Rogers" w:date="2021-03-11T12:40:00Z">
              <w:tcPr>
                <w:tcW w:w="215" w:type="pct"/>
                <w:vMerge/>
                <w:tcBorders>
                  <w:left w:val="single" w:sz="4" w:space="0" w:color="auto"/>
                  <w:right w:val="single" w:sz="4" w:space="0" w:color="auto"/>
                </w:tcBorders>
                <w:noWrap/>
                <w:vAlign w:val="center"/>
              </w:tcPr>
            </w:tcPrChange>
          </w:tcPr>
          <w:p w14:paraId="11DB2083" w14:textId="77777777" w:rsidR="00B877EB" w:rsidRPr="00DD3D60" w:rsidRDefault="00B877EB" w:rsidP="00B877EB">
            <w:pPr>
              <w:spacing w:line="240" w:lineRule="auto"/>
              <w:rPr>
                <w:ins w:id="1984" w:author="Edward Rogers" w:date="2021-03-11T12:40: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Change w:id="1985" w:author="Edward Rogers" w:date="2021-03-11T12:40:00Z">
              <w:tcPr>
                <w:tcW w:w="259" w:type="pct"/>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1E7AFCB6" w14:textId="77777777" w:rsidR="00B877EB" w:rsidRPr="00DD3D60" w:rsidRDefault="00B877EB" w:rsidP="00B877EB">
            <w:pPr>
              <w:spacing w:line="240" w:lineRule="auto"/>
              <w:rPr>
                <w:ins w:id="1986" w:author="Edward Rogers" w:date="2021-03-11T12:40:00Z"/>
                <w:rFonts w:ascii="Arial Narrow" w:eastAsia="Times New Roman" w:hAnsi="Arial Narrow" w:cs="Arial"/>
                <w:szCs w:val="18"/>
              </w:rPr>
            </w:pPr>
            <w:ins w:id="1987" w:author="Edward Rogers" w:date="2021-03-11T12:40:00Z">
              <w:r w:rsidRPr="00DD3D60">
                <w:rPr>
                  <w:rFonts w:ascii="Arial Narrow" w:eastAsia="Times New Roman" w:hAnsi="Arial Narrow" w:cs="Arial"/>
                  <w:szCs w:val="18"/>
                </w:rPr>
                <w:t>2.</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Change w:id="1988" w:author="Edward Rogers" w:date="2021-03-11T12:40:00Z">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6F3D91A7" w14:textId="77777777" w:rsidR="00B877EB" w:rsidRPr="00DD3D60" w:rsidRDefault="00B877EB" w:rsidP="00B877EB">
            <w:pPr>
              <w:spacing w:line="240" w:lineRule="auto"/>
              <w:rPr>
                <w:ins w:id="1989" w:author="Edward Rogers" w:date="2021-03-11T12:40:00Z"/>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Change w:id="1990" w:author="Edward Rogers" w:date="2021-03-11T12:40:00Z">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2809B512" w14:textId="77777777" w:rsidR="00B877EB" w:rsidRPr="00DD3D60" w:rsidRDefault="00B877EB" w:rsidP="00B877EB">
            <w:pPr>
              <w:spacing w:line="240" w:lineRule="auto"/>
              <w:rPr>
                <w:ins w:id="1991" w:author="Edward Rogers" w:date="2021-03-11T12:40:00Z"/>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Change w:id="1992"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FFFFFF"/>
              </w:tcPr>
            </w:tcPrChange>
          </w:tcPr>
          <w:p w14:paraId="177441B1" w14:textId="77777777" w:rsidR="00B877EB" w:rsidRPr="00DD3D60" w:rsidRDefault="00B877EB" w:rsidP="00B877EB">
            <w:pPr>
              <w:spacing w:line="240" w:lineRule="auto"/>
              <w:rPr>
                <w:ins w:id="1993" w:author="Edward Rogers" w:date="2021-03-11T12:40:00Z"/>
                <w:rFonts w:ascii="Arial Narrow" w:eastAsia="Times New Roman" w:hAnsi="Arial Narrow" w:cs="Arial"/>
                <w:szCs w:val="18"/>
              </w:rPr>
            </w:pPr>
          </w:p>
        </w:tc>
      </w:tr>
      <w:tr w:rsidR="00B877EB" w:rsidRPr="00DD3D60" w14:paraId="14975F20"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94"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83"/>
          <w:ins w:id="1995" w:author="Edward Rogers" w:date="2021-03-11T12:40:00Z"/>
          <w:trPrChange w:id="1996" w:author="Edward Rogers" w:date="2021-03-11T12:40:00Z">
            <w:trPr>
              <w:cantSplit/>
              <w:trHeight w:val="283"/>
            </w:trPr>
          </w:trPrChange>
        </w:trPr>
        <w:tc>
          <w:tcPr>
            <w:tcW w:w="215" w:type="pct"/>
            <w:vMerge/>
            <w:tcBorders>
              <w:left w:val="single" w:sz="4" w:space="0" w:color="auto"/>
              <w:right w:val="single" w:sz="4" w:space="0" w:color="auto"/>
            </w:tcBorders>
            <w:noWrap/>
            <w:vAlign w:val="center"/>
            <w:tcPrChange w:id="1997" w:author="Edward Rogers" w:date="2021-03-11T12:40:00Z">
              <w:tcPr>
                <w:tcW w:w="215" w:type="pct"/>
                <w:vMerge/>
                <w:tcBorders>
                  <w:left w:val="single" w:sz="4" w:space="0" w:color="auto"/>
                  <w:right w:val="single" w:sz="4" w:space="0" w:color="auto"/>
                </w:tcBorders>
                <w:noWrap/>
                <w:vAlign w:val="center"/>
              </w:tcPr>
            </w:tcPrChange>
          </w:tcPr>
          <w:p w14:paraId="0ABC6418" w14:textId="77777777" w:rsidR="00B877EB" w:rsidRPr="00DD3D60" w:rsidRDefault="00B877EB" w:rsidP="00B877EB">
            <w:pPr>
              <w:spacing w:line="240" w:lineRule="auto"/>
              <w:rPr>
                <w:ins w:id="1998" w:author="Edward Rogers" w:date="2021-03-11T12:40: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Change w:id="1999" w:author="Edward Rogers" w:date="2021-03-11T12:40:00Z">
              <w:tcPr>
                <w:tcW w:w="259" w:type="pct"/>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7858A6DC" w14:textId="77777777" w:rsidR="00B877EB" w:rsidRPr="00DD3D60" w:rsidRDefault="00B877EB" w:rsidP="00B877EB">
            <w:pPr>
              <w:spacing w:line="240" w:lineRule="auto"/>
              <w:rPr>
                <w:ins w:id="2000" w:author="Edward Rogers" w:date="2021-03-11T12:40:00Z"/>
                <w:rFonts w:ascii="Arial Narrow" w:eastAsia="Times New Roman" w:hAnsi="Arial Narrow" w:cs="Arial"/>
                <w:szCs w:val="18"/>
              </w:rPr>
            </w:pPr>
            <w:ins w:id="2001" w:author="Edward Rogers" w:date="2021-03-11T12:40:00Z">
              <w:r w:rsidRPr="00DD3D60">
                <w:rPr>
                  <w:rFonts w:ascii="Arial Narrow" w:eastAsia="Times New Roman" w:hAnsi="Arial Narrow" w:cs="Arial"/>
                  <w:szCs w:val="18"/>
                </w:rPr>
                <w:t>3.</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Change w:id="2002" w:author="Edward Rogers" w:date="2021-03-11T12:40:00Z">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7C064453" w14:textId="77777777" w:rsidR="00B877EB" w:rsidRPr="00DD3D60" w:rsidRDefault="00B877EB" w:rsidP="00B877EB">
            <w:pPr>
              <w:spacing w:line="240" w:lineRule="auto"/>
              <w:rPr>
                <w:ins w:id="2003" w:author="Edward Rogers" w:date="2021-03-11T12:40:00Z"/>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Change w:id="2004" w:author="Edward Rogers" w:date="2021-03-11T12:40:00Z">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17780E7A" w14:textId="77777777" w:rsidR="00B877EB" w:rsidRPr="00DD3D60" w:rsidRDefault="00B877EB" w:rsidP="00B877EB">
            <w:pPr>
              <w:spacing w:line="240" w:lineRule="auto"/>
              <w:rPr>
                <w:ins w:id="2005" w:author="Edward Rogers" w:date="2021-03-11T12:40:00Z"/>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Change w:id="2006"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FFFFFF"/>
              </w:tcPr>
            </w:tcPrChange>
          </w:tcPr>
          <w:p w14:paraId="73D02E91" w14:textId="77777777" w:rsidR="00B877EB" w:rsidRPr="00DD3D60" w:rsidRDefault="00B877EB" w:rsidP="00B877EB">
            <w:pPr>
              <w:spacing w:line="240" w:lineRule="auto"/>
              <w:rPr>
                <w:ins w:id="2007" w:author="Edward Rogers" w:date="2021-03-11T12:40:00Z"/>
                <w:rFonts w:ascii="Arial Narrow" w:eastAsia="Times New Roman" w:hAnsi="Arial Narrow" w:cs="Arial"/>
                <w:szCs w:val="18"/>
              </w:rPr>
            </w:pPr>
          </w:p>
        </w:tc>
      </w:tr>
      <w:tr w:rsidR="00B877EB" w:rsidRPr="00DD3D60" w14:paraId="49CF7F6D"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08"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83"/>
          <w:ins w:id="2009" w:author="Edward Rogers" w:date="2021-03-11T12:40:00Z"/>
          <w:trPrChange w:id="2010" w:author="Edward Rogers" w:date="2021-03-11T12:40:00Z">
            <w:trPr>
              <w:cantSplit/>
              <w:trHeight w:val="283"/>
            </w:trPr>
          </w:trPrChange>
        </w:trPr>
        <w:tc>
          <w:tcPr>
            <w:tcW w:w="215" w:type="pct"/>
            <w:vMerge/>
            <w:tcBorders>
              <w:left w:val="single" w:sz="4" w:space="0" w:color="auto"/>
              <w:right w:val="single" w:sz="4" w:space="0" w:color="auto"/>
            </w:tcBorders>
            <w:noWrap/>
            <w:vAlign w:val="center"/>
            <w:tcPrChange w:id="2011" w:author="Edward Rogers" w:date="2021-03-11T12:40:00Z">
              <w:tcPr>
                <w:tcW w:w="215" w:type="pct"/>
                <w:vMerge/>
                <w:tcBorders>
                  <w:left w:val="single" w:sz="4" w:space="0" w:color="auto"/>
                  <w:right w:val="single" w:sz="4" w:space="0" w:color="auto"/>
                </w:tcBorders>
                <w:noWrap/>
                <w:vAlign w:val="center"/>
              </w:tcPr>
            </w:tcPrChange>
          </w:tcPr>
          <w:p w14:paraId="0E28F837" w14:textId="77777777" w:rsidR="00B877EB" w:rsidRPr="00DD3D60" w:rsidRDefault="00B877EB" w:rsidP="00B877EB">
            <w:pPr>
              <w:spacing w:line="240" w:lineRule="auto"/>
              <w:rPr>
                <w:ins w:id="2012" w:author="Edward Rogers" w:date="2021-03-11T12:40: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Change w:id="2013" w:author="Edward Rogers" w:date="2021-03-11T12:40:00Z">
              <w:tcPr>
                <w:tcW w:w="259" w:type="pct"/>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54C70230" w14:textId="77777777" w:rsidR="00B877EB" w:rsidRPr="00DD3D60" w:rsidRDefault="00B877EB" w:rsidP="00B877EB">
            <w:pPr>
              <w:spacing w:line="240" w:lineRule="auto"/>
              <w:rPr>
                <w:ins w:id="2014" w:author="Edward Rogers" w:date="2021-03-11T12:40:00Z"/>
                <w:rFonts w:ascii="Arial Narrow" w:eastAsia="Times New Roman" w:hAnsi="Arial Narrow" w:cs="Arial"/>
                <w:szCs w:val="18"/>
              </w:rPr>
            </w:pPr>
            <w:ins w:id="2015" w:author="Edward Rogers" w:date="2021-03-11T12:40:00Z">
              <w:r w:rsidRPr="00DD3D60">
                <w:rPr>
                  <w:rFonts w:ascii="Arial Narrow" w:eastAsia="Times New Roman" w:hAnsi="Arial Narrow" w:cs="Arial"/>
                  <w:szCs w:val="18"/>
                </w:rPr>
                <w:t>4.</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Change w:id="2016" w:author="Edward Rogers" w:date="2021-03-11T12:40:00Z">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71ABCBB8" w14:textId="77777777" w:rsidR="00B877EB" w:rsidRPr="00DD3D60" w:rsidRDefault="00B877EB" w:rsidP="00B877EB">
            <w:pPr>
              <w:spacing w:line="240" w:lineRule="auto"/>
              <w:rPr>
                <w:ins w:id="2017" w:author="Edward Rogers" w:date="2021-03-11T12:40:00Z"/>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Change w:id="2018" w:author="Edward Rogers" w:date="2021-03-11T12:40:00Z">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66B33B57" w14:textId="77777777" w:rsidR="00B877EB" w:rsidRPr="00DD3D60" w:rsidRDefault="00B877EB" w:rsidP="00B877EB">
            <w:pPr>
              <w:spacing w:line="240" w:lineRule="auto"/>
              <w:rPr>
                <w:ins w:id="2019" w:author="Edward Rogers" w:date="2021-03-11T12:40:00Z"/>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Change w:id="2020"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FFFFFF"/>
              </w:tcPr>
            </w:tcPrChange>
          </w:tcPr>
          <w:p w14:paraId="04F86F39" w14:textId="77777777" w:rsidR="00B877EB" w:rsidRPr="00DD3D60" w:rsidRDefault="00B877EB" w:rsidP="00B877EB">
            <w:pPr>
              <w:spacing w:line="240" w:lineRule="auto"/>
              <w:rPr>
                <w:ins w:id="2021" w:author="Edward Rogers" w:date="2021-03-11T12:40:00Z"/>
                <w:rFonts w:ascii="Arial Narrow" w:eastAsia="Times New Roman" w:hAnsi="Arial Narrow" w:cs="Arial"/>
                <w:szCs w:val="18"/>
              </w:rPr>
            </w:pPr>
          </w:p>
        </w:tc>
      </w:tr>
      <w:tr w:rsidR="00B877EB" w:rsidRPr="00DD3D60" w14:paraId="7643813A" w14:textId="77777777" w:rsidTr="00B877EB">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22" w:author="Edward Rogers" w:date="2021-03-11T12:40:00Z">
            <w:tblPrEx>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cantSplit/>
          <w:trHeight w:val="283"/>
          <w:ins w:id="2023" w:author="Edward Rogers" w:date="2021-03-11T12:40:00Z"/>
          <w:trPrChange w:id="2024" w:author="Edward Rogers" w:date="2021-03-11T12:40:00Z">
            <w:trPr>
              <w:cantSplit/>
              <w:trHeight w:val="283"/>
            </w:trPr>
          </w:trPrChange>
        </w:trPr>
        <w:tc>
          <w:tcPr>
            <w:tcW w:w="215" w:type="pct"/>
            <w:vMerge/>
            <w:tcBorders>
              <w:left w:val="single" w:sz="4" w:space="0" w:color="auto"/>
              <w:right w:val="single" w:sz="4" w:space="0" w:color="auto"/>
            </w:tcBorders>
            <w:noWrap/>
            <w:vAlign w:val="center"/>
            <w:tcPrChange w:id="2025" w:author="Edward Rogers" w:date="2021-03-11T12:40:00Z">
              <w:tcPr>
                <w:tcW w:w="215" w:type="pct"/>
                <w:vMerge/>
                <w:tcBorders>
                  <w:left w:val="single" w:sz="4" w:space="0" w:color="auto"/>
                  <w:right w:val="single" w:sz="4" w:space="0" w:color="auto"/>
                </w:tcBorders>
                <w:noWrap/>
                <w:vAlign w:val="center"/>
              </w:tcPr>
            </w:tcPrChange>
          </w:tcPr>
          <w:p w14:paraId="38584866" w14:textId="77777777" w:rsidR="00B877EB" w:rsidRPr="00DD3D60" w:rsidRDefault="00B877EB" w:rsidP="00B877EB">
            <w:pPr>
              <w:spacing w:line="240" w:lineRule="auto"/>
              <w:rPr>
                <w:ins w:id="2026" w:author="Edward Rogers" w:date="2021-03-11T12:40: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Change w:id="2027" w:author="Edward Rogers" w:date="2021-03-11T12:40:00Z">
              <w:tcPr>
                <w:tcW w:w="259" w:type="pct"/>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2DDE35B1" w14:textId="77777777" w:rsidR="00B877EB" w:rsidRPr="00DD3D60" w:rsidRDefault="00B877EB" w:rsidP="00B877EB">
            <w:pPr>
              <w:spacing w:line="240" w:lineRule="auto"/>
              <w:rPr>
                <w:ins w:id="2028" w:author="Edward Rogers" w:date="2021-03-11T12:40:00Z"/>
                <w:rFonts w:ascii="Arial Narrow" w:eastAsia="Times New Roman" w:hAnsi="Arial Narrow" w:cs="Arial"/>
                <w:szCs w:val="18"/>
              </w:rPr>
            </w:pPr>
            <w:ins w:id="2029" w:author="Edward Rogers" w:date="2021-03-11T12:40:00Z">
              <w:r w:rsidRPr="00DD3D60">
                <w:rPr>
                  <w:rFonts w:ascii="Arial Narrow" w:eastAsia="Times New Roman" w:hAnsi="Arial Narrow" w:cs="Arial"/>
                  <w:szCs w:val="18"/>
                </w:rPr>
                <w:t>5.</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Change w:id="2030" w:author="Edward Rogers" w:date="2021-03-11T12:40:00Z">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40BE8976" w14:textId="77777777" w:rsidR="00B877EB" w:rsidRPr="00DD3D60" w:rsidRDefault="00B877EB" w:rsidP="00B877EB">
            <w:pPr>
              <w:spacing w:line="240" w:lineRule="auto"/>
              <w:rPr>
                <w:ins w:id="2031" w:author="Edward Rogers" w:date="2021-03-11T12:40:00Z"/>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Change w:id="2032" w:author="Edward Rogers" w:date="2021-03-11T12:40:00Z">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tcPrChange>
          </w:tcPr>
          <w:p w14:paraId="68AC5C9D" w14:textId="77777777" w:rsidR="00B877EB" w:rsidRPr="00DD3D60" w:rsidRDefault="00B877EB" w:rsidP="00B877EB">
            <w:pPr>
              <w:spacing w:line="240" w:lineRule="auto"/>
              <w:rPr>
                <w:ins w:id="2033" w:author="Edward Rogers" w:date="2021-03-11T12:40:00Z"/>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Change w:id="2034" w:author="Edward Rogers" w:date="2021-03-11T12:40:00Z">
              <w:tcPr>
                <w:tcW w:w="626" w:type="pct"/>
                <w:gridSpan w:val="2"/>
                <w:tcBorders>
                  <w:top w:val="single" w:sz="4" w:space="0" w:color="auto"/>
                  <w:left w:val="single" w:sz="4" w:space="0" w:color="auto"/>
                  <w:bottom w:val="single" w:sz="4" w:space="0" w:color="auto"/>
                  <w:right w:val="single" w:sz="4" w:space="0" w:color="auto"/>
                </w:tcBorders>
                <w:shd w:val="clear" w:color="auto" w:fill="FFFFFF"/>
              </w:tcPr>
            </w:tcPrChange>
          </w:tcPr>
          <w:p w14:paraId="3769F0B1" w14:textId="77777777" w:rsidR="00B877EB" w:rsidRPr="00DD3D60" w:rsidRDefault="00B877EB" w:rsidP="00B877EB">
            <w:pPr>
              <w:spacing w:line="240" w:lineRule="auto"/>
              <w:rPr>
                <w:ins w:id="2035" w:author="Edward Rogers" w:date="2021-03-11T12:40:00Z"/>
                <w:rFonts w:ascii="Arial Narrow" w:eastAsia="Times New Roman" w:hAnsi="Arial Narrow" w:cs="Arial"/>
                <w:szCs w:val="18"/>
              </w:rPr>
            </w:pPr>
          </w:p>
        </w:tc>
      </w:tr>
    </w:tbl>
    <w:p w14:paraId="098C486F" w14:textId="77777777" w:rsidR="00DA2ED6" w:rsidRPr="00DD3D60" w:rsidRDefault="00DA2ED6">
      <w:pPr>
        <w:pStyle w:val="BodyText"/>
        <w:rPr>
          <w:ins w:id="2036" w:author="Edward Rogers" w:date="2021-03-15T10:39:00Z"/>
        </w:rPr>
        <w:pPrChange w:id="2037" w:author="Edward Rogers" w:date="2021-03-15T10:39:00Z">
          <w:pPr>
            <w:pStyle w:val="Tablecaption"/>
          </w:pPr>
        </w:pPrChange>
      </w:pPr>
    </w:p>
    <w:p w14:paraId="0171FFF8" w14:textId="0A696D21" w:rsidR="009934E7" w:rsidRPr="00DD3D60" w:rsidRDefault="009934E7" w:rsidP="009934E7">
      <w:pPr>
        <w:pStyle w:val="Tablecaption"/>
        <w:rPr>
          <w:ins w:id="2038" w:author="Edward Rogers" w:date="2021-03-11T12:54:00Z"/>
        </w:rPr>
      </w:pPr>
      <w:ins w:id="2039" w:author="Edward Rogers" w:date="2021-03-11T12:54:00Z">
        <w:r w:rsidRPr="00DD3D60">
          <w:lastRenderedPageBreak/>
          <w:t>IRMAS / OPRA Example Form</w:t>
        </w:r>
      </w:ins>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523"/>
        <w:gridCol w:w="329"/>
        <w:gridCol w:w="325"/>
        <w:gridCol w:w="483"/>
        <w:gridCol w:w="462"/>
        <w:gridCol w:w="644"/>
        <w:gridCol w:w="194"/>
        <w:gridCol w:w="854"/>
        <w:gridCol w:w="884"/>
        <w:gridCol w:w="26"/>
        <w:gridCol w:w="168"/>
        <w:gridCol w:w="1080"/>
        <w:gridCol w:w="8"/>
        <w:gridCol w:w="1276"/>
        <w:gridCol w:w="16"/>
        <w:gridCol w:w="164"/>
        <w:gridCol w:w="658"/>
        <w:gridCol w:w="301"/>
        <w:gridCol w:w="141"/>
        <w:gridCol w:w="1125"/>
      </w:tblGrid>
      <w:tr w:rsidR="009934E7" w:rsidRPr="00DD3D60" w14:paraId="6F5C5803" w14:textId="77777777" w:rsidTr="00050E31">
        <w:trPr>
          <w:trHeight w:val="284"/>
          <w:ins w:id="2040" w:author="Edward Rogers" w:date="2021-03-11T12:54:00Z"/>
        </w:trPr>
        <w:tc>
          <w:tcPr>
            <w:tcW w:w="5000" w:type="pct"/>
            <w:gridSpan w:val="21"/>
            <w:tcBorders>
              <w:top w:val="single" w:sz="4" w:space="0" w:color="auto"/>
            </w:tcBorders>
            <w:shd w:val="clear" w:color="auto" w:fill="8EAADB"/>
            <w:noWrap/>
            <w:vAlign w:val="center"/>
          </w:tcPr>
          <w:p w14:paraId="0D757D80" w14:textId="77777777" w:rsidR="009934E7" w:rsidRPr="00DD3D60" w:rsidRDefault="009934E7" w:rsidP="00050E31">
            <w:pPr>
              <w:spacing w:line="240" w:lineRule="auto"/>
              <w:jc w:val="center"/>
              <w:rPr>
                <w:ins w:id="2041" w:author="Edward Rogers" w:date="2021-03-11T12:54:00Z"/>
                <w:rFonts w:ascii="Arial Narrow" w:eastAsia="Times New Roman" w:hAnsi="Arial Narrow" w:cs="Arial"/>
                <w:b/>
                <w:bCs/>
                <w:color w:val="000000"/>
                <w:szCs w:val="18"/>
              </w:rPr>
            </w:pPr>
            <w:ins w:id="2042" w:author="Edward Rogers" w:date="2021-03-11T12:54:00Z">
              <w:r w:rsidRPr="00DD3D60">
                <w:rPr>
                  <w:rFonts w:ascii="Calibri" w:eastAsia="Calibri" w:hAnsi="Calibri" w:cs="Times New Roman"/>
                  <w:b/>
                  <w:bCs/>
                  <w:szCs w:val="18"/>
                </w:rPr>
                <w:t>IRMAS / OPRA</w:t>
              </w:r>
            </w:ins>
          </w:p>
        </w:tc>
      </w:tr>
      <w:tr w:rsidR="009934E7" w:rsidRPr="00DD3D60" w14:paraId="30C13253" w14:textId="77777777" w:rsidTr="00050E31">
        <w:trPr>
          <w:trHeight w:val="284"/>
          <w:ins w:id="2043" w:author="Edward Rogers" w:date="2021-03-11T12:54:00Z"/>
        </w:trPr>
        <w:tc>
          <w:tcPr>
            <w:tcW w:w="5000" w:type="pct"/>
            <w:gridSpan w:val="21"/>
            <w:tcBorders>
              <w:top w:val="single" w:sz="4" w:space="0" w:color="auto"/>
            </w:tcBorders>
            <w:shd w:val="clear" w:color="auto" w:fill="8EAADB"/>
            <w:noWrap/>
            <w:vAlign w:val="center"/>
          </w:tcPr>
          <w:p w14:paraId="44A95F7E" w14:textId="77777777" w:rsidR="009934E7" w:rsidRPr="00DD3D60" w:rsidRDefault="009934E7" w:rsidP="00050E31">
            <w:pPr>
              <w:spacing w:line="240" w:lineRule="auto"/>
              <w:jc w:val="center"/>
              <w:rPr>
                <w:ins w:id="2044" w:author="Edward Rogers" w:date="2021-03-11T12:54:00Z"/>
                <w:rFonts w:ascii="Arial Narrow" w:eastAsia="Times New Roman" w:hAnsi="Arial Narrow" w:cs="Arial"/>
                <w:b/>
                <w:bCs/>
                <w:color w:val="000000"/>
                <w:szCs w:val="18"/>
              </w:rPr>
            </w:pPr>
            <w:ins w:id="2045" w:author="Edward Rogers" w:date="2021-03-11T12:54:00Z">
              <w:r w:rsidRPr="00DD3D60">
                <w:rPr>
                  <w:rFonts w:ascii="Arial Narrow" w:eastAsia="Times New Roman" w:hAnsi="Arial Narrow" w:cs="Arial"/>
                  <w:b/>
                  <w:bCs/>
                  <w:color w:val="000000"/>
                  <w:szCs w:val="18"/>
                </w:rPr>
                <w:t>Section 1: Risk Assessment Details</w:t>
              </w:r>
            </w:ins>
          </w:p>
        </w:tc>
      </w:tr>
      <w:tr w:rsidR="009934E7" w:rsidRPr="00DD3D60" w14:paraId="62BAA575" w14:textId="77777777" w:rsidTr="00050E31">
        <w:trPr>
          <w:trHeight w:val="340"/>
          <w:ins w:id="2046" w:author="Edward Rogers" w:date="2021-03-11T12:54:00Z"/>
        </w:trPr>
        <w:tc>
          <w:tcPr>
            <w:tcW w:w="1266" w:type="pct"/>
            <w:gridSpan w:val="6"/>
            <w:shd w:val="clear" w:color="auto" w:fill="E7E6E6"/>
            <w:noWrap/>
            <w:vAlign w:val="center"/>
          </w:tcPr>
          <w:p w14:paraId="7EB473EA" w14:textId="77777777" w:rsidR="009934E7" w:rsidRPr="00DD3D60" w:rsidRDefault="009934E7" w:rsidP="00050E31">
            <w:pPr>
              <w:spacing w:line="240" w:lineRule="auto"/>
              <w:rPr>
                <w:ins w:id="2047" w:author="Edward Rogers" w:date="2021-03-11T12:54:00Z"/>
                <w:rFonts w:ascii="Arial Narrow" w:eastAsia="Times New Roman" w:hAnsi="Arial Narrow" w:cs="Arial"/>
                <w:color w:val="000000"/>
                <w:szCs w:val="18"/>
              </w:rPr>
            </w:pPr>
            <w:ins w:id="2048" w:author="Edward Rogers" w:date="2021-03-11T12:54:00Z">
              <w:r w:rsidRPr="00DD3D60">
                <w:rPr>
                  <w:rFonts w:ascii="Arial Narrow" w:eastAsia="Times New Roman" w:hAnsi="Arial Narrow" w:cs="Arial"/>
                  <w:color w:val="000000"/>
                  <w:szCs w:val="18"/>
                </w:rPr>
                <w:t>Assessor Name:</w:t>
              </w:r>
            </w:ins>
          </w:p>
        </w:tc>
        <w:tc>
          <w:tcPr>
            <w:tcW w:w="1911" w:type="pct"/>
            <w:gridSpan w:val="8"/>
            <w:shd w:val="clear" w:color="auto" w:fill="auto"/>
            <w:noWrap/>
            <w:vAlign w:val="center"/>
          </w:tcPr>
          <w:p w14:paraId="6BCFC912" w14:textId="2E2BBC86" w:rsidR="009934E7" w:rsidRPr="00DD3D60" w:rsidRDefault="009934E7" w:rsidP="00050E31">
            <w:pPr>
              <w:spacing w:line="240" w:lineRule="auto"/>
              <w:rPr>
                <w:ins w:id="2049" w:author="Edward Rogers" w:date="2021-03-11T12:54:00Z"/>
                <w:rFonts w:ascii="Arial Narrow" w:eastAsia="Times New Roman" w:hAnsi="Arial Narrow" w:cs="Arial"/>
                <w:color w:val="000000"/>
                <w:szCs w:val="18"/>
              </w:rPr>
            </w:pPr>
            <w:ins w:id="2050" w:author="Edward Rogers" w:date="2021-03-11T13:03:00Z">
              <w:r w:rsidRPr="00DD3D60">
                <w:rPr>
                  <w:rFonts w:ascii="Arial Narrow" w:eastAsia="Times New Roman" w:hAnsi="Arial Narrow" w:cs="Arial"/>
                  <w:color w:val="000000"/>
                  <w:szCs w:val="18"/>
                </w:rPr>
                <w:t>J</w:t>
              </w:r>
              <w:r w:rsidR="00050E31" w:rsidRPr="00DD3D60">
                <w:rPr>
                  <w:rFonts w:ascii="Arial Narrow" w:eastAsia="Times New Roman" w:hAnsi="Arial Narrow" w:cs="Arial"/>
                  <w:color w:val="000000"/>
                  <w:szCs w:val="18"/>
                </w:rPr>
                <w:t>ohn Smith</w:t>
              </w:r>
            </w:ins>
          </w:p>
        </w:tc>
        <w:tc>
          <w:tcPr>
            <w:tcW w:w="721" w:type="pct"/>
            <w:gridSpan w:val="3"/>
            <w:shd w:val="clear" w:color="auto" w:fill="E7E6E6"/>
            <w:vAlign w:val="center"/>
          </w:tcPr>
          <w:p w14:paraId="1D61BB7D" w14:textId="77777777" w:rsidR="009934E7" w:rsidRPr="00DD3D60" w:rsidRDefault="009934E7" w:rsidP="00050E31">
            <w:pPr>
              <w:spacing w:line="240" w:lineRule="auto"/>
              <w:rPr>
                <w:ins w:id="2051" w:author="Edward Rogers" w:date="2021-03-11T12:54:00Z"/>
                <w:rFonts w:ascii="Arial Narrow" w:eastAsia="Times New Roman" w:hAnsi="Arial Narrow" w:cs="Arial"/>
                <w:color w:val="000000"/>
                <w:szCs w:val="18"/>
              </w:rPr>
            </w:pPr>
            <w:ins w:id="2052" w:author="Edward Rogers" w:date="2021-03-11T12:54:00Z">
              <w:r w:rsidRPr="00DD3D60">
                <w:rPr>
                  <w:rFonts w:ascii="Arial Narrow" w:eastAsia="Times New Roman" w:hAnsi="Arial Narrow" w:cs="Arial"/>
                  <w:color w:val="000000"/>
                  <w:szCs w:val="18"/>
                </w:rPr>
                <w:t>Date:</w:t>
              </w:r>
            </w:ins>
          </w:p>
        </w:tc>
        <w:tc>
          <w:tcPr>
            <w:tcW w:w="1102" w:type="pct"/>
            <w:gridSpan w:val="4"/>
            <w:vAlign w:val="center"/>
          </w:tcPr>
          <w:p w14:paraId="49627F4E" w14:textId="568F4652" w:rsidR="009934E7" w:rsidRPr="00DD3D60" w:rsidRDefault="00050E31" w:rsidP="00050E31">
            <w:pPr>
              <w:spacing w:line="240" w:lineRule="auto"/>
              <w:rPr>
                <w:ins w:id="2053" w:author="Edward Rogers" w:date="2021-03-11T12:54:00Z"/>
                <w:rFonts w:ascii="Arial Narrow" w:eastAsia="Times New Roman" w:hAnsi="Arial Narrow" w:cs="Arial"/>
                <w:color w:val="000000"/>
                <w:szCs w:val="18"/>
              </w:rPr>
            </w:pPr>
            <w:ins w:id="2054" w:author="Edward Rogers" w:date="2021-03-11T13:04:00Z">
              <w:r w:rsidRPr="00DD3D60">
                <w:rPr>
                  <w:rFonts w:ascii="Arial Narrow" w:eastAsia="Times New Roman" w:hAnsi="Arial Narrow" w:cs="Arial"/>
                  <w:color w:val="000000"/>
                  <w:szCs w:val="18"/>
                </w:rPr>
                <w:t>01-01-2021</w:t>
              </w:r>
            </w:ins>
          </w:p>
        </w:tc>
      </w:tr>
      <w:tr w:rsidR="009934E7" w:rsidRPr="00DD3D60" w14:paraId="5BCC684D" w14:textId="77777777" w:rsidTr="00050E31">
        <w:trPr>
          <w:trHeight w:val="340"/>
          <w:ins w:id="2055" w:author="Edward Rogers" w:date="2021-03-11T12:54:00Z"/>
        </w:trPr>
        <w:tc>
          <w:tcPr>
            <w:tcW w:w="1266" w:type="pct"/>
            <w:gridSpan w:val="6"/>
            <w:shd w:val="clear" w:color="auto" w:fill="E7E6E6"/>
            <w:noWrap/>
            <w:vAlign w:val="center"/>
          </w:tcPr>
          <w:p w14:paraId="2D6A5657" w14:textId="77777777" w:rsidR="009934E7" w:rsidRPr="00DD3D60" w:rsidRDefault="009934E7" w:rsidP="00050E31">
            <w:pPr>
              <w:spacing w:line="240" w:lineRule="auto"/>
              <w:rPr>
                <w:ins w:id="2056" w:author="Edward Rogers" w:date="2021-03-11T12:54:00Z"/>
                <w:rFonts w:ascii="Arial Narrow" w:eastAsia="Times New Roman" w:hAnsi="Arial Narrow" w:cs="Arial"/>
                <w:color w:val="000000"/>
                <w:szCs w:val="18"/>
              </w:rPr>
            </w:pPr>
            <w:ins w:id="2057" w:author="Edward Rogers" w:date="2021-03-11T12:54:00Z">
              <w:r w:rsidRPr="00DD3D60">
                <w:rPr>
                  <w:rFonts w:ascii="Arial Narrow" w:eastAsia="Times New Roman" w:hAnsi="Arial Narrow" w:cs="Arial"/>
                  <w:color w:val="000000"/>
                  <w:szCs w:val="18"/>
                </w:rPr>
                <w:t>Department.:</w:t>
              </w:r>
            </w:ins>
          </w:p>
        </w:tc>
        <w:tc>
          <w:tcPr>
            <w:tcW w:w="1911" w:type="pct"/>
            <w:gridSpan w:val="8"/>
            <w:shd w:val="clear" w:color="auto" w:fill="auto"/>
            <w:noWrap/>
            <w:vAlign w:val="center"/>
          </w:tcPr>
          <w:p w14:paraId="637F2377" w14:textId="07F0FC2C" w:rsidR="009934E7" w:rsidRPr="00DD3D60" w:rsidRDefault="00050E31" w:rsidP="00050E31">
            <w:pPr>
              <w:spacing w:line="240" w:lineRule="auto"/>
              <w:rPr>
                <w:ins w:id="2058" w:author="Edward Rogers" w:date="2021-03-11T12:54:00Z"/>
                <w:rFonts w:ascii="Arial Narrow" w:eastAsia="Times New Roman" w:hAnsi="Arial Narrow" w:cs="Arial"/>
                <w:color w:val="000000"/>
                <w:szCs w:val="18"/>
              </w:rPr>
            </w:pPr>
            <w:ins w:id="2059" w:author="Edward Rogers" w:date="2021-03-11T13:05:00Z">
              <w:r w:rsidRPr="00DD3D60">
                <w:rPr>
                  <w:rFonts w:ascii="Arial Narrow" w:eastAsia="Times New Roman" w:hAnsi="Arial Narrow" w:cs="Arial"/>
                  <w:color w:val="000000"/>
                  <w:szCs w:val="18"/>
                </w:rPr>
                <w:t xml:space="preserve">Aids to Navigation </w:t>
              </w:r>
            </w:ins>
            <w:ins w:id="2060" w:author="Edward Rogers" w:date="2021-03-11T13:04:00Z">
              <w:r w:rsidRPr="00DD3D60">
                <w:rPr>
                  <w:rFonts w:ascii="Arial Narrow" w:eastAsia="Times New Roman" w:hAnsi="Arial Narrow" w:cs="Arial"/>
                  <w:color w:val="000000"/>
                  <w:szCs w:val="18"/>
                </w:rPr>
                <w:t>Department</w:t>
              </w:r>
            </w:ins>
          </w:p>
        </w:tc>
        <w:tc>
          <w:tcPr>
            <w:tcW w:w="721" w:type="pct"/>
            <w:gridSpan w:val="3"/>
            <w:shd w:val="clear" w:color="auto" w:fill="E7E6E6"/>
            <w:vAlign w:val="center"/>
          </w:tcPr>
          <w:p w14:paraId="1F808099" w14:textId="77777777" w:rsidR="009934E7" w:rsidRPr="00DD3D60" w:rsidRDefault="009934E7" w:rsidP="00050E31">
            <w:pPr>
              <w:spacing w:line="240" w:lineRule="auto"/>
              <w:rPr>
                <w:ins w:id="2061" w:author="Edward Rogers" w:date="2021-03-11T12:54:00Z"/>
                <w:rFonts w:ascii="Arial Narrow" w:eastAsia="Times New Roman" w:hAnsi="Arial Narrow" w:cs="Arial"/>
                <w:color w:val="000000"/>
                <w:szCs w:val="18"/>
              </w:rPr>
            </w:pPr>
            <w:ins w:id="2062" w:author="Edward Rogers" w:date="2021-03-11T12:54:00Z">
              <w:r w:rsidRPr="00DD3D60">
                <w:rPr>
                  <w:rFonts w:ascii="Arial Narrow" w:eastAsia="Times New Roman" w:hAnsi="Arial Narrow" w:cs="Arial"/>
                  <w:color w:val="000000"/>
                  <w:szCs w:val="18"/>
                </w:rPr>
                <w:t>Organisation:</w:t>
              </w:r>
            </w:ins>
          </w:p>
        </w:tc>
        <w:tc>
          <w:tcPr>
            <w:tcW w:w="1102" w:type="pct"/>
            <w:gridSpan w:val="4"/>
            <w:vAlign w:val="center"/>
          </w:tcPr>
          <w:p w14:paraId="1FD2246F" w14:textId="0B0ED581" w:rsidR="009934E7" w:rsidRPr="00DD3D60" w:rsidRDefault="00050E31" w:rsidP="00050E31">
            <w:pPr>
              <w:spacing w:line="240" w:lineRule="auto"/>
              <w:rPr>
                <w:ins w:id="2063" w:author="Edward Rogers" w:date="2021-03-11T12:54:00Z"/>
                <w:rFonts w:ascii="Arial Narrow" w:eastAsia="Times New Roman" w:hAnsi="Arial Narrow" w:cs="Arial"/>
                <w:color w:val="000000"/>
                <w:szCs w:val="18"/>
              </w:rPr>
            </w:pPr>
            <w:ins w:id="2064" w:author="Edward Rogers" w:date="2021-03-11T13:05:00Z">
              <w:r w:rsidRPr="00DD3D60">
                <w:rPr>
                  <w:rFonts w:ascii="Arial Narrow" w:eastAsia="Times New Roman" w:hAnsi="Arial Narrow" w:cs="Arial"/>
                  <w:color w:val="000000"/>
                  <w:szCs w:val="18"/>
                </w:rPr>
                <w:t>Lighthouse Authority</w:t>
              </w:r>
            </w:ins>
          </w:p>
        </w:tc>
      </w:tr>
      <w:tr w:rsidR="009934E7" w:rsidRPr="00DD3D60" w14:paraId="45A539A9" w14:textId="77777777" w:rsidTr="00050E31">
        <w:trPr>
          <w:trHeight w:val="340"/>
          <w:ins w:id="2065" w:author="Edward Rogers" w:date="2021-03-11T12:54:00Z"/>
        </w:trPr>
        <w:tc>
          <w:tcPr>
            <w:tcW w:w="1266" w:type="pct"/>
            <w:gridSpan w:val="6"/>
            <w:tcBorders>
              <w:bottom w:val="single" w:sz="4" w:space="0" w:color="auto"/>
            </w:tcBorders>
            <w:shd w:val="clear" w:color="auto" w:fill="E7E6E6"/>
            <w:noWrap/>
            <w:vAlign w:val="center"/>
          </w:tcPr>
          <w:p w14:paraId="4BCA31BB" w14:textId="77777777" w:rsidR="009934E7" w:rsidRPr="00DD3D60" w:rsidRDefault="009934E7" w:rsidP="00050E31">
            <w:pPr>
              <w:spacing w:line="240" w:lineRule="auto"/>
              <w:rPr>
                <w:ins w:id="2066" w:author="Edward Rogers" w:date="2021-03-11T12:54:00Z"/>
                <w:rFonts w:ascii="Arial Narrow" w:eastAsia="Times New Roman" w:hAnsi="Arial Narrow" w:cs="Arial"/>
                <w:color w:val="000000"/>
                <w:szCs w:val="18"/>
              </w:rPr>
            </w:pPr>
            <w:ins w:id="2067" w:author="Edward Rogers" w:date="2021-03-11T12:54:00Z">
              <w:r w:rsidRPr="00DD3D60">
                <w:rPr>
                  <w:rFonts w:ascii="Arial Narrow" w:eastAsia="Times New Roman" w:hAnsi="Arial Narrow" w:cs="Arial"/>
                  <w:color w:val="000000"/>
                  <w:szCs w:val="18"/>
                </w:rPr>
                <w:t>Assessment Name:</w:t>
              </w:r>
            </w:ins>
          </w:p>
        </w:tc>
        <w:tc>
          <w:tcPr>
            <w:tcW w:w="1911" w:type="pct"/>
            <w:gridSpan w:val="8"/>
            <w:tcBorders>
              <w:bottom w:val="single" w:sz="4" w:space="0" w:color="auto"/>
            </w:tcBorders>
            <w:shd w:val="clear" w:color="auto" w:fill="auto"/>
            <w:noWrap/>
            <w:vAlign w:val="center"/>
          </w:tcPr>
          <w:p w14:paraId="26E2B205" w14:textId="00876FC2" w:rsidR="009934E7" w:rsidRPr="00DD3D60" w:rsidRDefault="00050E31" w:rsidP="00050E31">
            <w:pPr>
              <w:spacing w:line="240" w:lineRule="auto"/>
              <w:rPr>
                <w:ins w:id="2068" w:author="Edward Rogers" w:date="2021-03-11T12:54:00Z"/>
                <w:rFonts w:ascii="Arial Narrow" w:eastAsia="Times New Roman" w:hAnsi="Arial Narrow" w:cs="Arial"/>
                <w:color w:val="000000"/>
                <w:szCs w:val="18"/>
              </w:rPr>
            </w:pPr>
            <w:ins w:id="2069" w:author="Edward Rogers" w:date="2021-03-11T13:08:00Z">
              <w:r w:rsidRPr="00DD3D60">
                <w:rPr>
                  <w:rFonts w:ascii="Arial Narrow" w:eastAsia="Times New Roman" w:hAnsi="Arial Narrow" w:cs="Arial"/>
                  <w:color w:val="000000"/>
                  <w:szCs w:val="18"/>
                </w:rPr>
                <w:t>Marking of sunken</w:t>
              </w:r>
            </w:ins>
            <w:ins w:id="2070" w:author="Edward Rogers" w:date="2021-03-11T13:09:00Z">
              <w:r w:rsidRPr="00DD3D60">
                <w:rPr>
                  <w:rFonts w:ascii="Arial Narrow" w:eastAsia="Times New Roman" w:hAnsi="Arial Narrow" w:cs="Arial"/>
                  <w:color w:val="000000"/>
                  <w:szCs w:val="18"/>
                </w:rPr>
                <w:t xml:space="preserve"> container </w:t>
              </w:r>
            </w:ins>
          </w:p>
        </w:tc>
        <w:tc>
          <w:tcPr>
            <w:tcW w:w="721" w:type="pct"/>
            <w:gridSpan w:val="3"/>
            <w:shd w:val="clear" w:color="auto" w:fill="E7E6E6"/>
            <w:vAlign w:val="center"/>
          </w:tcPr>
          <w:p w14:paraId="61D4308C" w14:textId="77777777" w:rsidR="009934E7" w:rsidRPr="00DD3D60" w:rsidRDefault="009934E7" w:rsidP="00050E31">
            <w:pPr>
              <w:spacing w:line="240" w:lineRule="auto"/>
              <w:rPr>
                <w:ins w:id="2071" w:author="Edward Rogers" w:date="2021-03-11T12:54:00Z"/>
                <w:rFonts w:ascii="Arial Narrow" w:eastAsia="Times New Roman" w:hAnsi="Arial Narrow" w:cs="Arial"/>
                <w:color w:val="000000"/>
                <w:szCs w:val="18"/>
              </w:rPr>
            </w:pPr>
            <w:ins w:id="2072" w:author="Edward Rogers" w:date="2021-03-11T12:54:00Z">
              <w:r w:rsidRPr="00DD3D60">
                <w:rPr>
                  <w:rFonts w:ascii="Arial Narrow" w:eastAsia="Times New Roman" w:hAnsi="Arial Narrow" w:cs="Arial"/>
                  <w:color w:val="000000"/>
                  <w:szCs w:val="18"/>
                </w:rPr>
                <w:t>ID #:</w:t>
              </w:r>
            </w:ins>
          </w:p>
        </w:tc>
        <w:tc>
          <w:tcPr>
            <w:tcW w:w="1102" w:type="pct"/>
            <w:gridSpan w:val="4"/>
            <w:vAlign w:val="center"/>
          </w:tcPr>
          <w:p w14:paraId="245756AF" w14:textId="400AF4FE" w:rsidR="009934E7" w:rsidRPr="00DD3D60" w:rsidRDefault="00050E31" w:rsidP="00050E31">
            <w:pPr>
              <w:spacing w:line="240" w:lineRule="auto"/>
              <w:rPr>
                <w:ins w:id="2073" w:author="Edward Rogers" w:date="2021-03-11T12:54:00Z"/>
                <w:rFonts w:ascii="Arial Narrow" w:eastAsia="Times New Roman" w:hAnsi="Arial Narrow" w:cs="Arial"/>
                <w:color w:val="000000"/>
                <w:szCs w:val="18"/>
              </w:rPr>
            </w:pPr>
            <w:ins w:id="2074" w:author="Edward Rogers" w:date="2021-03-11T13:09:00Z">
              <w:r w:rsidRPr="00DD3D60">
                <w:rPr>
                  <w:rFonts w:ascii="Arial Narrow" w:eastAsia="Times New Roman" w:hAnsi="Arial Narrow" w:cs="Arial"/>
                  <w:color w:val="000000"/>
                  <w:szCs w:val="18"/>
                </w:rPr>
                <w:t>0001</w:t>
              </w:r>
            </w:ins>
          </w:p>
        </w:tc>
      </w:tr>
      <w:tr w:rsidR="009934E7" w:rsidRPr="00DD3D60" w14:paraId="1D22BC45" w14:textId="77777777" w:rsidTr="00050E31">
        <w:trPr>
          <w:trHeight w:val="340"/>
          <w:ins w:id="2075" w:author="Edward Rogers" w:date="2021-03-11T12:54:00Z"/>
        </w:trPr>
        <w:tc>
          <w:tcPr>
            <w:tcW w:w="3177" w:type="pct"/>
            <w:gridSpan w:val="14"/>
            <w:tcBorders>
              <w:bottom w:val="single" w:sz="4" w:space="0" w:color="auto"/>
            </w:tcBorders>
            <w:shd w:val="clear" w:color="auto" w:fill="E7E6E6"/>
            <w:noWrap/>
            <w:vAlign w:val="center"/>
          </w:tcPr>
          <w:p w14:paraId="6EA1EA2C" w14:textId="77777777" w:rsidR="009934E7" w:rsidRPr="00DD3D60" w:rsidRDefault="009934E7" w:rsidP="00050E31">
            <w:pPr>
              <w:spacing w:line="240" w:lineRule="auto"/>
              <w:rPr>
                <w:ins w:id="2076" w:author="Edward Rogers" w:date="2021-03-11T12:54:00Z"/>
                <w:rFonts w:ascii="Arial Narrow" w:eastAsia="Times New Roman" w:hAnsi="Arial Narrow" w:cs="Arial"/>
                <w:color w:val="000000"/>
                <w:szCs w:val="18"/>
              </w:rPr>
            </w:pPr>
            <w:ins w:id="2077" w:author="Edward Rogers" w:date="2021-03-11T12:54:00Z">
              <w:r w:rsidRPr="00DD3D60">
                <w:rPr>
                  <w:rFonts w:ascii="Arial Narrow" w:eastAsia="Times New Roman" w:hAnsi="Arial Narrow" w:cs="Arial"/>
                  <w:color w:val="000000"/>
                  <w:szCs w:val="18"/>
                </w:rPr>
                <w:t>Assessment Overview:</w:t>
              </w:r>
            </w:ins>
          </w:p>
        </w:tc>
        <w:tc>
          <w:tcPr>
            <w:tcW w:w="721" w:type="pct"/>
            <w:gridSpan w:val="3"/>
            <w:shd w:val="clear" w:color="auto" w:fill="E7E6E6"/>
            <w:vAlign w:val="center"/>
          </w:tcPr>
          <w:p w14:paraId="54A19BC2" w14:textId="77777777" w:rsidR="009934E7" w:rsidRPr="00DD3D60" w:rsidRDefault="009934E7" w:rsidP="00050E31">
            <w:pPr>
              <w:spacing w:line="240" w:lineRule="auto"/>
              <w:rPr>
                <w:ins w:id="2078" w:author="Edward Rogers" w:date="2021-03-11T12:54:00Z"/>
                <w:rFonts w:ascii="Arial Narrow" w:eastAsia="Times New Roman" w:hAnsi="Arial Narrow" w:cs="Arial"/>
                <w:color w:val="000000"/>
                <w:szCs w:val="18"/>
              </w:rPr>
            </w:pPr>
            <w:ins w:id="2079" w:author="Edward Rogers" w:date="2021-03-11T12:54:00Z">
              <w:r w:rsidRPr="00DD3D60">
                <w:rPr>
                  <w:rFonts w:ascii="Arial Narrow" w:eastAsia="Times New Roman" w:hAnsi="Arial Narrow" w:cs="Arial"/>
                  <w:color w:val="000000"/>
                  <w:szCs w:val="18"/>
                </w:rPr>
                <w:t>Location:</w:t>
              </w:r>
            </w:ins>
          </w:p>
        </w:tc>
        <w:tc>
          <w:tcPr>
            <w:tcW w:w="1102" w:type="pct"/>
            <w:gridSpan w:val="4"/>
            <w:vAlign w:val="center"/>
          </w:tcPr>
          <w:p w14:paraId="56E15264" w14:textId="58402BE5" w:rsidR="009934E7" w:rsidRPr="00DD3D60" w:rsidRDefault="00050E31" w:rsidP="00050E31">
            <w:pPr>
              <w:spacing w:line="240" w:lineRule="auto"/>
              <w:rPr>
                <w:ins w:id="2080" w:author="Edward Rogers" w:date="2021-03-11T12:54:00Z"/>
                <w:rFonts w:ascii="Arial Narrow" w:eastAsia="Times New Roman" w:hAnsi="Arial Narrow" w:cs="Arial"/>
                <w:color w:val="000000"/>
                <w:szCs w:val="18"/>
              </w:rPr>
            </w:pPr>
            <w:ins w:id="2081" w:author="Edward Rogers" w:date="2021-03-11T13:10:00Z">
              <w:r w:rsidRPr="00DD3D60">
                <w:rPr>
                  <w:rFonts w:ascii="Arial Narrow" w:eastAsia="Times New Roman" w:hAnsi="Arial Narrow" w:cs="Arial"/>
                  <w:color w:val="000000"/>
                  <w:szCs w:val="18"/>
                </w:rPr>
                <w:t>Sandy Bay</w:t>
              </w:r>
            </w:ins>
          </w:p>
        </w:tc>
      </w:tr>
      <w:tr w:rsidR="009934E7" w:rsidRPr="00DD3D60" w14:paraId="3085DA2E" w14:textId="77777777" w:rsidTr="00050E31">
        <w:trPr>
          <w:trHeight w:val="340"/>
          <w:ins w:id="2082" w:author="Edward Rogers" w:date="2021-03-11T12:54:00Z"/>
        </w:trPr>
        <w:tc>
          <w:tcPr>
            <w:tcW w:w="3177" w:type="pct"/>
            <w:gridSpan w:val="14"/>
            <w:vMerge w:val="restart"/>
            <w:shd w:val="clear" w:color="auto" w:fill="FFFFFF"/>
            <w:noWrap/>
          </w:tcPr>
          <w:p w14:paraId="589D52CB" w14:textId="2EF18AEB" w:rsidR="009934E7" w:rsidRPr="00DD3D60" w:rsidRDefault="00050E31" w:rsidP="00050E31">
            <w:pPr>
              <w:spacing w:line="240" w:lineRule="auto"/>
              <w:rPr>
                <w:ins w:id="2083" w:author="Edward Rogers" w:date="2021-03-11T12:54:00Z"/>
                <w:rFonts w:ascii="Arial Narrow" w:eastAsia="Times New Roman" w:hAnsi="Arial Narrow" w:cs="Arial"/>
                <w:color w:val="000000"/>
                <w:szCs w:val="18"/>
              </w:rPr>
            </w:pPr>
            <w:ins w:id="2084" w:author="Edward Rogers" w:date="2021-03-11T13:10:00Z">
              <w:r w:rsidRPr="00DD3D60">
                <w:rPr>
                  <w:rFonts w:ascii="Arial Narrow" w:eastAsia="Times New Roman" w:hAnsi="Arial Narrow" w:cs="Arial"/>
                  <w:color w:val="000000"/>
                  <w:szCs w:val="18"/>
                </w:rPr>
                <w:t xml:space="preserve">A recent incident report from </w:t>
              </w:r>
            </w:ins>
            <w:ins w:id="2085" w:author="Edward Rogers" w:date="2021-03-11T13:11:00Z">
              <w:r w:rsidRPr="00DD3D60">
                <w:rPr>
                  <w:rFonts w:ascii="Arial Narrow" w:eastAsia="Times New Roman" w:hAnsi="Arial Narrow" w:cs="Arial"/>
                  <w:color w:val="000000"/>
                  <w:szCs w:val="18"/>
                </w:rPr>
                <w:t xml:space="preserve">the master of a cargo </w:t>
              </w:r>
            </w:ins>
            <w:ins w:id="2086" w:author="Edward Rogers" w:date="2021-03-11T13:10:00Z">
              <w:r w:rsidRPr="00DD3D60">
                <w:rPr>
                  <w:rFonts w:ascii="Arial Narrow" w:eastAsia="Times New Roman" w:hAnsi="Arial Narrow" w:cs="Arial"/>
                  <w:color w:val="000000"/>
                  <w:szCs w:val="18"/>
                </w:rPr>
                <w:t>vessel notified the Lighthouse Authority that a container was lost overboard in adverse weather on 31-01-2</w:t>
              </w:r>
            </w:ins>
            <w:ins w:id="2087" w:author="Edward Rogers" w:date="2021-03-11T13:11:00Z">
              <w:r w:rsidRPr="00DD3D60">
                <w:rPr>
                  <w:rFonts w:ascii="Arial Narrow" w:eastAsia="Times New Roman" w:hAnsi="Arial Narrow" w:cs="Arial"/>
                  <w:color w:val="000000"/>
                  <w:szCs w:val="18"/>
                </w:rPr>
                <w:t xml:space="preserve">0 whilst on transit through Sandy Bay. The manifest shows the container was loaded with </w:t>
              </w:r>
            </w:ins>
            <w:ins w:id="2088" w:author="Edward Rogers" w:date="2021-03-11T13:12:00Z">
              <w:r w:rsidRPr="00DD3D60">
                <w:rPr>
                  <w:rFonts w:ascii="Arial Narrow" w:eastAsia="Times New Roman" w:hAnsi="Arial Narrow" w:cs="Arial"/>
                  <w:color w:val="000000"/>
                  <w:szCs w:val="18"/>
                </w:rPr>
                <w:t>spare engine parts and machinery.</w:t>
              </w:r>
            </w:ins>
          </w:p>
        </w:tc>
        <w:tc>
          <w:tcPr>
            <w:tcW w:w="721" w:type="pct"/>
            <w:gridSpan w:val="3"/>
            <w:vMerge w:val="restart"/>
            <w:shd w:val="clear" w:color="auto" w:fill="E7E6E6"/>
            <w:vAlign w:val="center"/>
          </w:tcPr>
          <w:p w14:paraId="267E2AA3" w14:textId="77777777" w:rsidR="009934E7" w:rsidRPr="00DD3D60" w:rsidRDefault="009934E7" w:rsidP="00050E31">
            <w:pPr>
              <w:spacing w:line="240" w:lineRule="auto"/>
              <w:rPr>
                <w:ins w:id="2089" w:author="Edward Rogers" w:date="2021-03-11T12:54:00Z"/>
                <w:rFonts w:ascii="Arial Narrow" w:eastAsia="Times New Roman" w:hAnsi="Arial Narrow" w:cs="Arial"/>
                <w:color w:val="000000"/>
                <w:szCs w:val="18"/>
              </w:rPr>
            </w:pPr>
            <w:ins w:id="2090" w:author="Edward Rogers" w:date="2021-03-11T12:54:00Z">
              <w:r w:rsidRPr="00DD3D60">
                <w:rPr>
                  <w:rFonts w:ascii="Arial Narrow" w:eastAsia="Times New Roman" w:hAnsi="Arial Narrow" w:cs="Arial"/>
                  <w:color w:val="000000"/>
                  <w:szCs w:val="18"/>
                </w:rPr>
                <w:t>Co-ordinates:</w:t>
              </w:r>
            </w:ins>
          </w:p>
        </w:tc>
        <w:tc>
          <w:tcPr>
            <w:tcW w:w="1102" w:type="pct"/>
            <w:gridSpan w:val="4"/>
            <w:vAlign w:val="center"/>
          </w:tcPr>
          <w:p w14:paraId="5136707A" w14:textId="3F1DC28B" w:rsidR="009934E7" w:rsidRPr="00DD3D60" w:rsidRDefault="009934E7" w:rsidP="00050E31">
            <w:pPr>
              <w:spacing w:line="240" w:lineRule="auto"/>
              <w:rPr>
                <w:ins w:id="2091" w:author="Edward Rogers" w:date="2021-03-11T12:54:00Z"/>
                <w:rFonts w:ascii="Arial Narrow" w:eastAsia="Times New Roman" w:hAnsi="Arial Narrow" w:cs="Arial"/>
                <w:color w:val="000000"/>
                <w:szCs w:val="18"/>
              </w:rPr>
            </w:pPr>
            <w:ins w:id="2092" w:author="Edward Rogers" w:date="2021-03-11T12:54:00Z">
              <w:r w:rsidRPr="00DD3D60">
                <w:rPr>
                  <w:rFonts w:ascii="Arial Narrow" w:eastAsia="Times New Roman" w:hAnsi="Arial Narrow" w:cs="Arial"/>
                  <w:color w:val="000000"/>
                  <w:szCs w:val="18"/>
                </w:rPr>
                <w:t>Lat:</w:t>
              </w:r>
            </w:ins>
            <w:ins w:id="2093" w:author="Edward Rogers" w:date="2021-03-11T13:12:00Z">
              <w:r w:rsidR="00050E31" w:rsidRPr="00DD3D60">
                <w:rPr>
                  <w:rFonts w:ascii="Arial Narrow" w:eastAsia="Times New Roman" w:hAnsi="Arial Narrow" w:cs="Arial"/>
                  <w:color w:val="000000"/>
                  <w:szCs w:val="18"/>
                </w:rPr>
                <w:t xml:space="preserve"> </w:t>
              </w:r>
            </w:ins>
            <w:ins w:id="2094" w:author="Edward Rogers" w:date="2021-03-11T13:17:00Z">
              <w:r w:rsidR="00A1340F" w:rsidRPr="00DD3D60">
                <w:rPr>
                  <w:rFonts w:ascii="Arial Narrow" w:eastAsia="Times New Roman" w:hAnsi="Arial Narrow" w:cs="Arial"/>
                  <w:color w:val="000000"/>
                  <w:szCs w:val="18"/>
                </w:rPr>
                <w:t xml:space="preserve">   </w:t>
              </w:r>
            </w:ins>
            <w:ins w:id="2095" w:author="Edward Rogers" w:date="2021-03-11T13:16:00Z">
              <w:r w:rsidR="00050E31" w:rsidRPr="00DD3D60">
                <w:rPr>
                  <w:rFonts w:ascii="Arial Narrow" w:eastAsia="Times New Roman" w:hAnsi="Arial Narrow" w:cs="Arial"/>
                  <w:color w:val="000000"/>
                  <w:szCs w:val="18"/>
                </w:rPr>
                <w:t>48.892950°</w:t>
              </w:r>
            </w:ins>
          </w:p>
        </w:tc>
      </w:tr>
      <w:tr w:rsidR="009934E7" w:rsidRPr="00DD3D60" w14:paraId="0BFD65BB" w14:textId="77777777" w:rsidTr="00050E31">
        <w:trPr>
          <w:trHeight w:val="340"/>
          <w:ins w:id="2096" w:author="Edward Rogers" w:date="2021-03-11T12:54:00Z"/>
        </w:trPr>
        <w:tc>
          <w:tcPr>
            <w:tcW w:w="3177" w:type="pct"/>
            <w:gridSpan w:val="14"/>
            <w:vMerge/>
            <w:tcBorders>
              <w:bottom w:val="single" w:sz="4" w:space="0" w:color="auto"/>
            </w:tcBorders>
            <w:shd w:val="clear" w:color="auto" w:fill="FFFFFF"/>
            <w:noWrap/>
            <w:vAlign w:val="center"/>
          </w:tcPr>
          <w:p w14:paraId="1A0FD2BB" w14:textId="77777777" w:rsidR="009934E7" w:rsidRPr="00DD3D60" w:rsidRDefault="009934E7" w:rsidP="00050E31">
            <w:pPr>
              <w:spacing w:line="240" w:lineRule="auto"/>
              <w:rPr>
                <w:ins w:id="2097" w:author="Edward Rogers" w:date="2021-03-11T12:54:00Z"/>
                <w:rFonts w:ascii="Arial Narrow" w:eastAsia="Times New Roman" w:hAnsi="Arial Narrow" w:cs="Arial"/>
                <w:color w:val="000000"/>
                <w:szCs w:val="18"/>
              </w:rPr>
            </w:pPr>
          </w:p>
        </w:tc>
        <w:tc>
          <w:tcPr>
            <w:tcW w:w="721" w:type="pct"/>
            <w:gridSpan w:val="3"/>
            <w:vMerge/>
            <w:vAlign w:val="center"/>
          </w:tcPr>
          <w:p w14:paraId="6C14165D" w14:textId="77777777" w:rsidR="009934E7" w:rsidRPr="00DD3D60" w:rsidRDefault="009934E7" w:rsidP="00050E31">
            <w:pPr>
              <w:spacing w:line="240" w:lineRule="auto"/>
              <w:rPr>
                <w:ins w:id="2098" w:author="Edward Rogers" w:date="2021-03-11T12:54:00Z"/>
                <w:rFonts w:ascii="Arial Narrow" w:eastAsia="Times New Roman" w:hAnsi="Arial Narrow" w:cs="Arial"/>
                <w:color w:val="000000"/>
                <w:szCs w:val="18"/>
              </w:rPr>
            </w:pPr>
          </w:p>
        </w:tc>
        <w:tc>
          <w:tcPr>
            <w:tcW w:w="1102" w:type="pct"/>
            <w:gridSpan w:val="4"/>
            <w:vAlign w:val="center"/>
          </w:tcPr>
          <w:p w14:paraId="59AAE418" w14:textId="615380D4" w:rsidR="009934E7" w:rsidRPr="00DD3D60" w:rsidRDefault="009934E7" w:rsidP="00050E31">
            <w:pPr>
              <w:spacing w:line="240" w:lineRule="auto"/>
              <w:rPr>
                <w:ins w:id="2099" w:author="Edward Rogers" w:date="2021-03-11T12:54:00Z"/>
                <w:rFonts w:ascii="Arial Narrow" w:eastAsia="Times New Roman" w:hAnsi="Arial Narrow" w:cs="Arial"/>
                <w:color w:val="000000"/>
                <w:szCs w:val="18"/>
              </w:rPr>
            </w:pPr>
            <w:ins w:id="2100" w:author="Edward Rogers" w:date="2021-03-11T12:54:00Z">
              <w:r w:rsidRPr="00DD3D60">
                <w:rPr>
                  <w:rFonts w:ascii="Arial Narrow" w:eastAsia="Times New Roman" w:hAnsi="Arial Narrow" w:cs="Arial"/>
                  <w:color w:val="000000"/>
                  <w:szCs w:val="18"/>
                </w:rPr>
                <w:t>Long:</w:t>
              </w:r>
            </w:ins>
            <w:ins w:id="2101" w:author="Edward Rogers" w:date="2021-03-11T13:17:00Z">
              <w:r w:rsidR="00050E31" w:rsidRPr="00DD3D60">
                <w:rPr>
                  <w:rFonts w:ascii="Arial Narrow" w:eastAsia="Times New Roman" w:hAnsi="Arial Narrow" w:cs="Arial"/>
                  <w:color w:val="000000"/>
                  <w:szCs w:val="18"/>
                </w:rPr>
                <w:t xml:space="preserve"> </w:t>
              </w:r>
              <w:r w:rsidR="00A1340F" w:rsidRPr="00DD3D60">
                <w:rPr>
                  <w:rFonts w:ascii="Arial Narrow" w:eastAsia="Times New Roman" w:hAnsi="Arial Narrow" w:cs="Arial"/>
                  <w:color w:val="000000"/>
                  <w:szCs w:val="18"/>
                </w:rPr>
                <w:t xml:space="preserve"> </w:t>
              </w:r>
              <w:r w:rsidR="00050E31" w:rsidRPr="00DD3D60">
                <w:rPr>
                  <w:rFonts w:ascii="Arial Narrow" w:eastAsia="Times New Roman" w:hAnsi="Arial Narrow" w:cs="Arial"/>
                  <w:color w:val="000000"/>
                  <w:szCs w:val="18"/>
                </w:rPr>
                <w:t xml:space="preserve"> 2.072148°</w:t>
              </w:r>
            </w:ins>
          </w:p>
        </w:tc>
      </w:tr>
      <w:tr w:rsidR="009934E7" w:rsidRPr="00DD3D60" w14:paraId="61060478" w14:textId="77777777" w:rsidTr="00050E31">
        <w:trPr>
          <w:trHeight w:val="340"/>
          <w:ins w:id="2102" w:author="Edward Rogers" w:date="2021-03-11T12:54:00Z"/>
        </w:trPr>
        <w:tc>
          <w:tcPr>
            <w:tcW w:w="798" w:type="pct"/>
            <w:gridSpan w:val="4"/>
            <w:tcBorders>
              <w:top w:val="single" w:sz="4" w:space="0" w:color="auto"/>
              <w:right w:val="single" w:sz="4" w:space="0" w:color="auto"/>
            </w:tcBorders>
            <w:shd w:val="clear" w:color="auto" w:fill="E7E6E6"/>
            <w:noWrap/>
            <w:vAlign w:val="center"/>
          </w:tcPr>
          <w:p w14:paraId="133477D3" w14:textId="77777777" w:rsidR="009934E7" w:rsidRPr="00DD3D60" w:rsidRDefault="009934E7" w:rsidP="00050E31">
            <w:pPr>
              <w:spacing w:line="240" w:lineRule="auto"/>
              <w:rPr>
                <w:ins w:id="2103" w:author="Edward Rogers" w:date="2021-03-11T12:54:00Z"/>
                <w:rFonts w:ascii="Arial Narrow" w:eastAsia="Times New Roman" w:hAnsi="Arial Narrow" w:cs="Arial"/>
                <w:color w:val="000000"/>
                <w:szCs w:val="18"/>
              </w:rPr>
            </w:pPr>
            <w:ins w:id="2104" w:author="Edward Rogers" w:date="2021-03-11T12:54:00Z">
              <w:r w:rsidRPr="00DD3D60">
                <w:rPr>
                  <w:rFonts w:ascii="Arial Narrow" w:eastAsia="Times New Roman" w:hAnsi="Arial Narrow" w:cs="Arial"/>
                  <w:color w:val="000000"/>
                  <w:szCs w:val="18"/>
                </w:rPr>
                <w:t>Incident Details:</w:t>
              </w:r>
            </w:ins>
          </w:p>
        </w:tc>
        <w:tc>
          <w:tcPr>
            <w:tcW w:w="2379" w:type="pct"/>
            <w:gridSpan w:val="10"/>
            <w:tcBorders>
              <w:top w:val="single" w:sz="4" w:space="0" w:color="auto"/>
            </w:tcBorders>
            <w:shd w:val="clear" w:color="auto" w:fill="FFFFFF"/>
            <w:vAlign w:val="center"/>
          </w:tcPr>
          <w:p w14:paraId="5EE598AA" w14:textId="71E17A16" w:rsidR="009934E7" w:rsidRPr="00DD3D60" w:rsidRDefault="00A1340F" w:rsidP="00050E31">
            <w:pPr>
              <w:spacing w:line="240" w:lineRule="auto"/>
              <w:rPr>
                <w:ins w:id="2105" w:author="Edward Rogers" w:date="2021-03-11T12:54:00Z"/>
                <w:rFonts w:ascii="Arial Narrow" w:eastAsia="Times New Roman" w:hAnsi="Arial Narrow" w:cs="Arial"/>
                <w:color w:val="000000"/>
                <w:szCs w:val="18"/>
              </w:rPr>
            </w:pPr>
            <w:ins w:id="2106" w:author="Edward Rogers" w:date="2021-03-11T13:17:00Z">
              <w:r w:rsidRPr="00DD3D60">
                <w:rPr>
                  <w:rFonts w:ascii="Arial Narrow" w:eastAsia="Times New Roman" w:hAnsi="Arial Narrow" w:cs="Arial"/>
                  <w:color w:val="000000"/>
                  <w:szCs w:val="18"/>
                </w:rPr>
                <w:t>Container resting on seabed in shallow water.</w:t>
              </w:r>
            </w:ins>
          </w:p>
        </w:tc>
        <w:tc>
          <w:tcPr>
            <w:tcW w:w="1047" w:type="pct"/>
            <w:gridSpan w:val="4"/>
            <w:shd w:val="clear" w:color="auto" w:fill="E7E6E6"/>
            <w:vAlign w:val="center"/>
          </w:tcPr>
          <w:p w14:paraId="291EA8BF" w14:textId="77777777" w:rsidR="009934E7" w:rsidRPr="00DD3D60" w:rsidRDefault="009934E7" w:rsidP="00050E31">
            <w:pPr>
              <w:spacing w:line="240" w:lineRule="auto"/>
              <w:rPr>
                <w:ins w:id="2107" w:author="Edward Rogers" w:date="2021-03-11T12:54:00Z"/>
                <w:rFonts w:ascii="Arial Narrow" w:eastAsia="Times New Roman" w:hAnsi="Arial Narrow" w:cs="Arial"/>
                <w:color w:val="000000"/>
                <w:szCs w:val="18"/>
              </w:rPr>
            </w:pPr>
            <w:ins w:id="2108" w:author="Edward Rogers" w:date="2021-03-11T12:54:00Z">
              <w:r w:rsidRPr="00DD3D60">
                <w:rPr>
                  <w:rFonts w:ascii="Arial Narrow" w:eastAsia="Times New Roman" w:hAnsi="Arial Narrow" w:cs="Arial"/>
                  <w:color w:val="000000"/>
                  <w:szCs w:val="18"/>
                </w:rPr>
                <w:t>Incident (ref. # / link)</w:t>
              </w:r>
            </w:ins>
          </w:p>
        </w:tc>
        <w:tc>
          <w:tcPr>
            <w:tcW w:w="776" w:type="pct"/>
            <w:gridSpan w:val="3"/>
            <w:vAlign w:val="center"/>
          </w:tcPr>
          <w:p w14:paraId="183C6BF3" w14:textId="6E05A183" w:rsidR="009934E7" w:rsidRPr="00DD3D60" w:rsidRDefault="00A1340F" w:rsidP="00050E31">
            <w:pPr>
              <w:spacing w:line="240" w:lineRule="auto"/>
              <w:rPr>
                <w:ins w:id="2109" w:author="Edward Rogers" w:date="2021-03-11T12:54:00Z"/>
                <w:rFonts w:ascii="Arial Narrow" w:eastAsia="Times New Roman" w:hAnsi="Arial Narrow" w:cs="Arial"/>
                <w:color w:val="000000"/>
                <w:szCs w:val="18"/>
              </w:rPr>
            </w:pPr>
            <w:ins w:id="2110" w:author="Edward Rogers" w:date="2021-03-11T13:17:00Z">
              <w:r w:rsidRPr="00DD3D60">
                <w:rPr>
                  <w:rFonts w:ascii="Arial Narrow" w:eastAsia="Times New Roman" w:hAnsi="Arial Narrow" w:cs="Arial"/>
                  <w:color w:val="000000"/>
                  <w:szCs w:val="18"/>
                </w:rPr>
                <w:t>#001</w:t>
              </w:r>
            </w:ins>
          </w:p>
        </w:tc>
      </w:tr>
      <w:tr w:rsidR="009934E7" w:rsidRPr="00DD3D60" w14:paraId="26761826" w14:textId="77777777" w:rsidTr="00050E31">
        <w:trPr>
          <w:trHeight w:val="284"/>
          <w:ins w:id="2111" w:author="Edward Rogers" w:date="2021-03-11T12:54:00Z"/>
        </w:trPr>
        <w:tc>
          <w:tcPr>
            <w:tcW w:w="5000" w:type="pct"/>
            <w:gridSpan w:val="21"/>
            <w:shd w:val="clear" w:color="auto" w:fill="8EAADB"/>
            <w:noWrap/>
            <w:vAlign w:val="center"/>
          </w:tcPr>
          <w:p w14:paraId="3EE65C77" w14:textId="77777777" w:rsidR="009934E7" w:rsidRPr="00DD3D60" w:rsidRDefault="009934E7" w:rsidP="00050E31">
            <w:pPr>
              <w:spacing w:line="240" w:lineRule="auto"/>
              <w:jc w:val="center"/>
              <w:rPr>
                <w:ins w:id="2112" w:author="Edward Rogers" w:date="2021-03-11T12:54:00Z"/>
                <w:rFonts w:ascii="Arial Narrow" w:eastAsia="Times New Roman" w:hAnsi="Arial Narrow" w:cs="Arial"/>
                <w:color w:val="000000"/>
                <w:szCs w:val="18"/>
              </w:rPr>
            </w:pPr>
            <w:ins w:id="2113" w:author="Edward Rogers" w:date="2021-03-11T12:54:00Z">
              <w:r w:rsidRPr="00DD3D60">
                <w:rPr>
                  <w:rFonts w:ascii="Arial Narrow" w:eastAsia="Times New Roman" w:hAnsi="Arial Narrow" w:cs="Arial"/>
                  <w:b/>
                  <w:bCs/>
                  <w:color w:val="000000"/>
                  <w:szCs w:val="18"/>
                </w:rPr>
                <w:t>Section 2: Documentation of Assessment Approach</w:t>
              </w:r>
            </w:ins>
          </w:p>
        </w:tc>
      </w:tr>
      <w:tr w:rsidR="009934E7" w:rsidRPr="00DD3D60" w14:paraId="76566461" w14:textId="77777777" w:rsidTr="00050E31">
        <w:trPr>
          <w:trHeight w:val="281"/>
          <w:ins w:id="2114" w:author="Edward Rogers" w:date="2021-03-11T12:54:00Z"/>
        </w:trPr>
        <w:tc>
          <w:tcPr>
            <w:tcW w:w="1037" w:type="pct"/>
            <w:gridSpan w:val="5"/>
            <w:shd w:val="clear" w:color="auto" w:fill="E7E6E6"/>
            <w:noWrap/>
            <w:vAlign w:val="center"/>
          </w:tcPr>
          <w:p w14:paraId="1B893842" w14:textId="77777777" w:rsidR="009934E7" w:rsidRPr="00DD3D60" w:rsidRDefault="009934E7" w:rsidP="00050E31">
            <w:pPr>
              <w:spacing w:line="240" w:lineRule="auto"/>
              <w:rPr>
                <w:ins w:id="2115" w:author="Edward Rogers" w:date="2021-03-11T12:54:00Z"/>
                <w:rFonts w:ascii="Arial Narrow" w:eastAsia="Times New Roman" w:hAnsi="Arial Narrow" w:cs="Arial"/>
                <w:color w:val="000000"/>
                <w:szCs w:val="18"/>
              </w:rPr>
            </w:pPr>
            <w:ins w:id="2116" w:author="Edward Rogers" w:date="2021-03-11T12:54:00Z">
              <w:r w:rsidRPr="00DD3D60">
                <w:rPr>
                  <w:rFonts w:ascii="Arial Narrow" w:eastAsia="Times New Roman" w:hAnsi="Arial Narrow" w:cs="Arial"/>
                  <w:color w:val="000000"/>
                  <w:szCs w:val="18"/>
                </w:rPr>
                <w:t>Type of assessment</w:t>
              </w:r>
            </w:ins>
          </w:p>
        </w:tc>
        <w:tc>
          <w:tcPr>
            <w:tcW w:w="644" w:type="pct"/>
            <w:gridSpan w:val="3"/>
            <w:shd w:val="clear" w:color="auto" w:fill="auto"/>
            <w:noWrap/>
            <w:vAlign w:val="center"/>
          </w:tcPr>
          <w:p w14:paraId="7A3FF644" w14:textId="55430A84" w:rsidR="009934E7" w:rsidRPr="00DD3D60" w:rsidRDefault="00A1340F">
            <w:pPr>
              <w:spacing w:line="240" w:lineRule="auto"/>
              <w:jc w:val="center"/>
              <w:rPr>
                <w:ins w:id="2117" w:author="Edward Rogers" w:date="2021-03-11T12:54:00Z"/>
                <w:rFonts w:ascii="Arial Narrow" w:eastAsia="Times New Roman" w:hAnsi="Arial Narrow" w:cs="Arial"/>
                <w:color w:val="000000"/>
                <w:szCs w:val="18"/>
              </w:rPr>
              <w:pPrChange w:id="2118" w:author="Edward Rogers" w:date="2021-03-11T13:43:00Z">
                <w:pPr>
                  <w:spacing w:line="240" w:lineRule="auto"/>
                </w:pPr>
              </w:pPrChange>
            </w:pPr>
            <w:ins w:id="2119" w:author="Edward Rogers" w:date="2021-03-11T13:20:00Z">
              <w:r w:rsidRPr="00DD3D60">
                <w:rPr>
                  <w:rFonts w:ascii="Arial Narrow" w:eastAsia="Times New Roman" w:hAnsi="Arial Narrow" w:cs="Arial"/>
                  <w:szCs w:val="18"/>
                  <w:rPrChange w:id="2120" w:author="ernst bolt" w:date="2021-04-10T17:04:00Z">
                    <w:rPr>
                      <w:rFonts w:ascii="Arial Narrow" w:eastAsia="Times New Roman" w:hAnsi="Arial Narrow" w:cs="Arial"/>
                      <w:color w:val="808080"/>
                      <w:szCs w:val="18"/>
                    </w:rPr>
                  </w:rPrChange>
                </w:rPr>
                <w:t>O</w:t>
              </w:r>
            </w:ins>
            <w:ins w:id="2121" w:author="Edward Rogers" w:date="2021-03-11T13:21:00Z">
              <w:r w:rsidRPr="00DD3D60">
                <w:rPr>
                  <w:rFonts w:ascii="Arial Narrow" w:eastAsia="Times New Roman" w:hAnsi="Arial Narrow" w:cs="Arial"/>
                  <w:szCs w:val="18"/>
                  <w:rPrChange w:id="2122" w:author="ernst bolt" w:date="2021-04-10T17:04:00Z">
                    <w:rPr>
                      <w:rFonts w:ascii="Arial Narrow" w:eastAsia="Times New Roman" w:hAnsi="Arial Narrow" w:cs="Arial"/>
                      <w:color w:val="808080"/>
                      <w:szCs w:val="18"/>
                    </w:rPr>
                  </w:rPrChange>
                </w:rPr>
                <w:t>PRA</w:t>
              </w:r>
            </w:ins>
          </w:p>
        </w:tc>
        <w:tc>
          <w:tcPr>
            <w:tcW w:w="861" w:type="pct"/>
            <w:gridSpan w:val="2"/>
            <w:vMerge w:val="restart"/>
            <w:shd w:val="clear" w:color="auto" w:fill="E7E6E6"/>
            <w:vAlign w:val="center"/>
          </w:tcPr>
          <w:p w14:paraId="02D79B0C" w14:textId="77777777" w:rsidR="009934E7" w:rsidRPr="00DD3D60" w:rsidRDefault="009934E7" w:rsidP="00050E31">
            <w:pPr>
              <w:spacing w:line="240" w:lineRule="auto"/>
              <w:rPr>
                <w:ins w:id="2123" w:author="Edward Rogers" w:date="2021-03-11T12:54:00Z"/>
                <w:rFonts w:ascii="Arial Narrow" w:eastAsia="Times New Roman" w:hAnsi="Arial Narrow" w:cs="Arial"/>
                <w:color w:val="000000"/>
                <w:szCs w:val="18"/>
              </w:rPr>
            </w:pPr>
            <w:ins w:id="2124" w:author="Edward Rogers" w:date="2021-03-11T12:54:00Z">
              <w:r w:rsidRPr="00DD3D60">
                <w:rPr>
                  <w:rFonts w:ascii="Arial Narrow" w:eastAsia="Times New Roman" w:hAnsi="Arial Narrow" w:cs="Arial"/>
                  <w:color w:val="000000"/>
                  <w:szCs w:val="18"/>
                </w:rPr>
                <w:t xml:space="preserve">Hazards Assessed </w:t>
              </w:r>
              <w:r w:rsidRPr="00DD3D60">
                <w:rPr>
                  <w:rFonts w:ascii="Arial Narrow" w:eastAsia="Times New Roman" w:hAnsi="Arial Narrow" w:cs="Arial"/>
                  <w:color w:val="808080"/>
                  <w:szCs w:val="18"/>
                </w:rPr>
                <w:t>(cross out not applicable)</w:t>
              </w:r>
            </w:ins>
          </w:p>
        </w:tc>
        <w:tc>
          <w:tcPr>
            <w:tcW w:w="635" w:type="pct"/>
            <w:gridSpan w:val="4"/>
            <w:shd w:val="clear" w:color="auto" w:fill="FFFFFF"/>
            <w:vAlign w:val="center"/>
          </w:tcPr>
          <w:p w14:paraId="2463D714" w14:textId="77777777" w:rsidR="009934E7" w:rsidRPr="00DD3D60" w:rsidRDefault="009934E7" w:rsidP="00050E31">
            <w:pPr>
              <w:spacing w:line="240" w:lineRule="auto"/>
              <w:rPr>
                <w:ins w:id="2125" w:author="Edward Rogers" w:date="2021-03-11T12:54:00Z"/>
                <w:rFonts w:ascii="Arial Narrow" w:eastAsia="Times New Roman" w:hAnsi="Arial Narrow" w:cs="Arial"/>
                <w:strike/>
                <w:color w:val="000000"/>
                <w:szCs w:val="18"/>
                <w:rPrChange w:id="2126" w:author="ernst bolt" w:date="2021-04-10T17:04:00Z">
                  <w:rPr>
                    <w:ins w:id="2127" w:author="Edward Rogers" w:date="2021-03-11T12:54:00Z"/>
                    <w:rFonts w:ascii="Arial Narrow" w:eastAsia="Times New Roman" w:hAnsi="Arial Narrow" w:cs="Arial"/>
                    <w:color w:val="000000"/>
                    <w:szCs w:val="18"/>
                  </w:rPr>
                </w:rPrChange>
              </w:rPr>
            </w:pPr>
            <w:ins w:id="2128" w:author="Edward Rogers" w:date="2021-03-11T12:54:00Z">
              <w:r w:rsidRPr="00DD3D60">
                <w:rPr>
                  <w:rFonts w:ascii="Arial Narrow" w:eastAsia="Calibri" w:hAnsi="Arial Narrow" w:cs="Arial"/>
                  <w:strike/>
                  <w:szCs w:val="18"/>
                  <w:rPrChange w:id="2129" w:author="ernst bolt" w:date="2021-04-10T17:04:00Z">
                    <w:rPr>
                      <w:rFonts w:ascii="Arial Narrow" w:eastAsia="Calibri" w:hAnsi="Arial Narrow" w:cs="Arial"/>
                      <w:szCs w:val="18"/>
                    </w:rPr>
                  </w:rPrChange>
                </w:rPr>
                <w:t>Collision</w:t>
              </w:r>
            </w:ins>
          </w:p>
        </w:tc>
        <w:tc>
          <w:tcPr>
            <w:tcW w:w="640" w:type="pct"/>
            <w:gridSpan w:val="2"/>
            <w:vMerge w:val="restart"/>
            <w:shd w:val="clear" w:color="auto" w:fill="E7E6E6"/>
            <w:vAlign w:val="center"/>
          </w:tcPr>
          <w:p w14:paraId="253EEB31" w14:textId="77777777" w:rsidR="009934E7" w:rsidRPr="00DD3D60" w:rsidRDefault="009934E7" w:rsidP="00050E31">
            <w:pPr>
              <w:spacing w:line="240" w:lineRule="auto"/>
              <w:rPr>
                <w:ins w:id="2130" w:author="Edward Rogers" w:date="2021-03-11T12:54:00Z"/>
                <w:rFonts w:ascii="Arial Narrow" w:eastAsia="Times New Roman" w:hAnsi="Arial Narrow" w:cs="Arial"/>
                <w:color w:val="000000"/>
                <w:szCs w:val="18"/>
              </w:rPr>
            </w:pPr>
            <w:ins w:id="2131" w:author="Edward Rogers" w:date="2021-03-11T12:54:00Z">
              <w:r w:rsidRPr="00DD3D60">
                <w:rPr>
                  <w:rFonts w:ascii="Arial Narrow" w:eastAsia="Times New Roman" w:hAnsi="Arial Narrow" w:cs="Arial"/>
                  <w:color w:val="000000"/>
                  <w:szCs w:val="18"/>
                  <w:shd w:val="clear" w:color="auto" w:fill="E7E6E6"/>
                </w:rPr>
                <w:t xml:space="preserve">Tools Used </w:t>
              </w:r>
              <w:r w:rsidRPr="00DD3D60">
                <w:rPr>
                  <w:rFonts w:ascii="Arial Narrow" w:eastAsia="Times New Roman" w:hAnsi="Arial Narrow" w:cs="Arial"/>
                  <w:color w:val="808080"/>
                  <w:szCs w:val="18"/>
                  <w:shd w:val="clear" w:color="auto" w:fill="E7E6E6"/>
                </w:rPr>
                <w:t>(cross out not applicable</w:t>
              </w:r>
              <w:r w:rsidRPr="00DD3D60">
                <w:rPr>
                  <w:rFonts w:ascii="Arial Narrow" w:eastAsia="Times New Roman" w:hAnsi="Arial Narrow" w:cs="Arial"/>
                  <w:color w:val="808080"/>
                  <w:szCs w:val="18"/>
                </w:rPr>
                <w:t>)</w:t>
              </w:r>
            </w:ins>
          </w:p>
        </w:tc>
        <w:tc>
          <w:tcPr>
            <w:tcW w:w="1183" w:type="pct"/>
            <w:gridSpan w:val="5"/>
            <w:vAlign w:val="center"/>
          </w:tcPr>
          <w:p w14:paraId="79D187DF" w14:textId="77777777" w:rsidR="009934E7" w:rsidRPr="00DD3D60" w:rsidRDefault="009934E7" w:rsidP="00050E31">
            <w:pPr>
              <w:spacing w:line="240" w:lineRule="auto"/>
              <w:rPr>
                <w:ins w:id="2132" w:author="Edward Rogers" w:date="2021-03-11T12:54:00Z"/>
                <w:rFonts w:ascii="Arial Narrow" w:eastAsia="Times New Roman" w:hAnsi="Arial Narrow" w:cs="Arial"/>
                <w:strike/>
                <w:color w:val="000000"/>
                <w:szCs w:val="18"/>
                <w:rPrChange w:id="2133" w:author="ernst bolt" w:date="2021-04-10T17:04:00Z">
                  <w:rPr>
                    <w:ins w:id="2134" w:author="Edward Rogers" w:date="2021-03-11T12:54:00Z"/>
                    <w:rFonts w:ascii="Arial Narrow" w:eastAsia="Times New Roman" w:hAnsi="Arial Narrow" w:cs="Arial"/>
                    <w:color w:val="000000"/>
                    <w:szCs w:val="18"/>
                  </w:rPr>
                </w:rPrChange>
              </w:rPr>
            </w:pPr>
            <w:ins w:id="2135" w:author="Edward Rogers" w:date="2021-03-11T12:54:00Z">
              <w:r w:rsidRPr="00DD3D60">
                <w:rPr>
                  <w:rFonts w:ascii="Arial Narrow" w:eastAsia="Times New Roman" w:hAnsi="Arial Narrow" w:cs="Arial"/>
                  <w:strike/>
                  <w:color w:val="000000"/>
                  <w:szCs w:val="18"/>
                  <w:rPrChange w:id="2136" w:author="ernst bolt" w:date="2021-04-10T17:04:00Z">
                    <w:rPr>
                      <w:rFonts w:ascii="Arial Narrow" w:eastAsia="Times New Roman" w:hAnsi="Arial Narrow" w:cs="Arial"/>
                      <w:color w:val="000000"/>
                      <w:szCs w:val="18"/>
                    </w:rPr>
                  </w:rPrChange>
                </w:rPr>
                <w:t>Vessel Analysis</w:t>
              </w:r>
            </w:ins>
          </w:p>
        </w:tc>
      </w:tr>
      <w:tr w:rsidR="009934E7" w:rsidRPr="00DD3D60" w14:paraId="7875911D" w14:textId="77777777" w:rsidTr="00050E31">
        <w:trPr>
          <w:trHeight w:val="284"/>
          <w:ins w:id="2137" w:author="Edward Rogers" w:date="2021-03-11T12:54:00Z"/>
        </w:trPr>
        <w:tc>
          <w:tcPr>
            <w:tcW w:w="637" w:type="pct"/>
            <w:gridSpan w:val="3"/>
            <w:vMerge w:val="restart"/>
            <w:shd w:val="clear" w:color="auto" w:fill="E7E6E6"/>
            <w:noWrap/>
            <w:vAlign w:val="center"/>
          </w:tcPr>
          <w:p w14:paraId="6B55CC81" w14:textId="77777777" w:rsidR="009934E7" w:rsidRPr="00DD3D60" w:rsidRDefault="009934E7" w:rsidP="00050E31">
            <w:pPr>
              <w:spacing w:line="240" w:lineRule="auto"/>
              <w:rPr>
                <w:ins w:id="2138" w:author="Edward Rogers" w:date="2021-03-11T12:54:00Z"/>
                <w:rFonts w:ascii="Arial Narrow" w:eastAsia="Times New Roman" w:hAnsi="Arial Narrow" w:cs="Arial"/>
                <w:color w:val="000000"/>
                <w:szCs w:val="18"/>
              </w:rPr>
            </w:pPr>
            <w:ins w:id="2139" w:author="Edward Rogers" w:date="2021-03-11T12:54:00Z">
              <w:r w:rsidRPr="00DD3D60">
                <w:rPr>
                  <w:rFonts w:ascii="Arial Narrow" w:eastAsia="Times New Roman" w:hAnsi="Arial Narrow" w:cs="Arial"/>
                  <w:color w:val="000000"/>
                  <w:szCs w:val="18"/>
                </w:rPr>
                <w:t>Mitigation Measures Identified</w:t>
              </w:r>
            </w:ins>
          </w:p>
        </w:tc>
        <w:tc>
          <w:tcPr>
            <w:tcW w:w="400" w:type="pct"/>
            <w:gridSpan w:val="2"/>
            <w:shd w:val="clear" w:color="auto" w:fill="E7E6E6"/>
            <w:noWrap/>
            <w:vAlign w:val="center"/>
          </w:tcPr>
          <w:p w14:paraId="55936706" w14:textId="77777777" w:rsidR="009934E7" w:rsidRPr="00DD3D60" w:rsidRDefault="009934E7" w:rsidP="00050E31">
            <w:pPr>
              <w:spacing w:line="240" w:lineRule="auto"/>
              <w:rPr>
                <w:ins w:id="2140" w:author="Edward Rogers" w:date="2021-03-11T12:54:00Z"/>
                <w:rFonts w:ascii="Arial Narrow" w:eastAsia="Times New Roman" w:hAnsi="Arial Narrow" w:cs="Arial"/>
                <w:color w:val="000000"/>
                <w:szCs w:val="18"/>
              </w:rPr>
            </w:pPr>
            <w:ins w:id="2141" w:author="Edward Rogers" w:date="2021-03-11T12:54:00Z">
              <w:r w:rsidRPr="00DD3D60">
                <w:rPr>
                  <w:rFonts w:ascii="Arial Narrow" w:eastAsia="Times New Roman" w:hAnsi="Arial Narrow" w:cs="Arial"/>
                  <w:color w:val="000000"/>
                  <w:szCs w:val="18"/>
                </w:rPr>
                <w:t>Buoy</w:t>
              </w:r>
            </w:ins>
          </w:p>
        </w:tc>
        <w:tc>
          <w:tcPr>
            <w:tcW w:w="644" w:type="pct"/>
            <w:gridSpan w:val="3"/>
            <w:shd w:val="clear" w:color="auto" w:fill="auto"/>
            <w:noWrap/>
            <w:vAlign w:val="center"/>
          </w:tcPr>
          <w:p w14:paraId="12E43C41" w14:textId="76D52F6C" w:rsidR="009934E7" w:rsidRPr="00DD3D60" w:rsidRDefault="00413EDD">
            <w:pPr>
              <w:spacing w:line="240" w:lineRule="auto"/>
              <w:jc w:val="center"/>
              <w:rPr>
                <w:ins w:id="2142" w:author="Edward Rogers" w:date="2021-03-11T12:54:00Z"/>
                <w:rFonts w:ascii="Arial Narrow" w:eastAsia="Times New Roman" w:hAnsi="Arial Narrow" w:cs="Arial"/>
                <w:color w:val="000000"/>
                <w:szCs w:val="18"/>
              </w:rPr>
              <w:pPrChange w:id="2143" w:author="Edward Rogers" w:date="2021-03-11T13:18:00Z">
                <w:pPr>
                  <w:spacing w:line="240" w:lineRule="auto"/>
                </w:pPr>
              </w:pPrChange>
            </w:pPr>
            <w:ins w:id="2144" w:author="Edward Rogers" w:date="2021-03-11T13:43:00Z">
              <w:r w:rsidRPr="00DD3D60">
                <w:rPr>
                  <w:rFonts w:ascii="Arial Narrow" w:eastAsia="Times New Roman" w:hAnsi="Arial Narrow" w:cs="Arial"/>
                  <w:color w:val="000000"/>
                  <w:szCs w:val="18"/>
                </w:rPr>
                <w:t>X</w:t>
              </w:r>
            </w:ins>
          </w:p>
        </w:tc>
        <w:tc>
          <w:tcPr>
            <w:tcW w:w="861" w:type="pct"/>
            <w:gridSpan w:val="2"/>
            <w:vMerge/>
            <w:vAlign w:val="center"/>
          </w:tcPr>
          <w:p w14:paraId="58E852BE" w14:textId="77777777" w:rsidR="009934E7" w:rsidRPr="00DD3D60" w:rsidRDefault="009934E7" w:rsidP="00050E31">
            <w:pPr>
              <w:spacing w:line="240" w:lineRule="auto"/>
              <w:rPr>
                <w:ins w:id="2145" w:author="Edward Rogers" w:date="2021-03-11T12:54:00Z"/>
                <w:rFonts w:ascii="Arial Narrow" w:eastAsia="Times New Roman" w:hAnsi="Arial Narrow" w:cs="Arial"/>
                <w:color w:val="000000"/>
                <w:szCs w:val="18"/>
              </w:rPr>
            </w:pPr>
          </w:p>
        </w:tc>
        <w:tc>
          <w:tcPr>
            <w:tcW w:w="635" w:type="pct"/>
            <w:gridSpan w:val="4"/>
            <w:shd w:val="clear" w:color="auto" w:fill="FFFFFF"/>
            <w:vAlign w:val="center"/>
          </w:tcPr>
          <w:p w14:paraId="63BB27A6" w14:textId="77777777" w:rsidR="009934E7" w:rsidRPr="00DD3D60" w:rsidRDefault="009934E7" w:rsidP="00050E31">
            <w:pPr>
              <w:spacing w:line="240" w:lineRule="auto"/>
              <w:rPr>
                <w:ins w:id="2146" w:author="Edward Rogers" w:date="2021-03-11T12:54:00Z"/>
                <w:rFonts w:ascii="Arial Narrow" w:eastAsia="Times New Roman" w:hAnsi="Arial Narrow" w:cs="Arial"/>
                <w:color w:val="000000"/>
                <w:szCs w:val="18"/>
              </w:rPr>
            </w:pPr>
            <w:ins w:id="2147" w:author="Edward Rogers" w:date="2021-03-11T12:54:00Z">
              <w:r w:rsidRPr="00DD3D60">
                <w:rPr>
                  <w:rFonts w:ascii="Arial Narrow" w:eastAsia="Calibri" w:hAnsi="Arial Narrow" w:cs="Arial"/>
                  <w:szCs w:val="18"/>
                </w:rPr>
                <w:t>Allision</w:t>
              </w:r>
            </w:ins>
          </w:p>
        </w:tc>
        <w:tc>
          <w:tcPr>
            <w:tcW w:w="640" w:type="pct"/>
            <w:gridSpan w:val="2"/>
            <w:vMerge/>
            <w:vAlign w:val="center"/>
          </w:tcPr>
          <w:p w14:paraId="1DED0956" w14:textId="77777777" w:rsidR="009934E7" w:rsidRPr="00DD3D60" w:rsidRDefault="009934E7" w:rsidP="00050E31">
            <w:pPr>
              <w:spacing w:line="240" w:lineRule="auto"/>
              <w:rPr>
                <w:ins w:id="2148" w:author="Edward Rogers" w:date="2021-03-11T12:54:00Z"/>
                <w:rFonts w:ascii="Arial Narrow" w:eastAsia="Times New Roman" w:hAnsi="Arial Narrow" w:cs="Arial"/>
                <w:color w:val="000000"/>
                <w:szCs w:val="18"/>
              </w:rPr>
            </w:pPr>
          </w:p>
        </w:tc>
        <w:tc>
          <w:tcPr>
            <w:tcW w:w="1183" w:type="pct"/>
            <w:gridSpan w:val="5"/>
            <w:vAlign w:val="center"/>
          </w:tcPr>
          <w:p w14:paraId="298BEFA7" w14:textId="77777777" w:rsidR="009934E7" w:rsidRPr="00DD3D60" w:rsidRDefault="009934E7" w:rsidP="00050E31">
            <w:pPr>
              <w:spacing w:line="240" w:lineRule="auto"/>
              <w:rPr>
                <w:ins w:id="2149" w:author="Edward Rogers" w:date="2021-03-11T12:54:00Z"/>
                <w:rFonts w:ascii="Arial Narrow" w:eastAsia="Times New Roman" w:hAnsi="Arial Narrow" w:cs="Arial"/>
                <w:strike/>
                <w:color w:val="000000"/>
                <w:szCs w:val="18"/>
                <w:rPrChange w:id="2150" w:author="ernst bolt" w:date="2021-04-10T17:04:00Z">
                  <w:rPr>
                    <w:ins w:id="2151" w:author="Edward Rogers" w:date="2021-03-11T12:54:00Z"/>
                    <w:rFonts w:ascii="Arial Narrow" w:eastAsia="Times New Roman" w:hAnsi="Arial Narrow" w:cs="Arial"/>
                    <w:color w:val="000000"/>
                    <w:szCs w:val="18"/>
                  </w:rPr>
                </w:rPrChange>
              </w:rPr>
            </w:pPr>
            <w:ins w:id="2152" w:author="Edward Rogers" w:date="2021-03-11T12:54:00Z">
              <w:r w:rsidRPr="00DD3D60">
                <w:rPr>
                  <w:rFonts w:ascii="Arial Narrow" w:eastAsia="Times New Roman" w:hAnsi="Arial Narrow" w:cs="Arial"/>
                  <w:strike/>
                  <w:color w:val="000000"/>
                  <w:szCs w:val="18"/>
                  <w:rPrChange w:id="2153" w:author="ernst bolt" w:date="2021-04-10T17:04:00Z">
                    <w:rPr>
                      <w:rFonts w:ascii="Arial Narrow" w:eastAsia="Times New Roman" w:hAnsi="Arial Narrow" w:cs="Arial"/>
                      <w:color w:val="000000"/>
                      <w:szCs w:val="18"/>
                    </w:rPr>
                  </w:rPrChange>
                </w:rPr>
                <w:t>PAWSA</w:t>
              </w:r>
            </w:ins>
          </w:p>
        </w:tc>
      </w:tr>
      <w:tr w:rsidR="009934E7" w:rsidRPr="00DD3D60" w14:paraId="723D1421" w14:textId="77777777" w:rsidTr="00050E31">
        <w:trPr>
          <w:trHeight w:val="284"/>
          <w:ins w:id="2154" w:author="Edward Rogers" w:date="2021-03-11T12:54:00Z"/>
        </w:trPr>
        <w:tc>
          <w:tcPr>
            <w:tcW w:w="637" w:type="pct"/>
            <w:gridSpan w:val="3"/>
            <w:vMerge/>
            <w:noWrap/>
            <w:vAlign w:val="center"/>
          </w:tcPr>
          <w:p w14:paraId="514CEF42" w14:textId="77777777" w:rsidR="009934E7" w:rsidRPr="00DD3D60" w:rsidRDefault="009934E7" w:rsidP="00050E31">
            <w:pPr>
              <w:spacing w:line="240" w:lineRule="auto"/>
              <w:rPr>
                <w:ins w:id="2155" w:author="Edward Rogers" w:date="2021-03-11T12:54:00Z"/>
                <w:rFonts w:ascii="Arial Narrow" w:eastAsia="Times New Roman" w:hAnsi="Arial Narrow" w:cs="Arial"/>
                <w:color w:val="000000"/>
                <w:szCs w:val="18"/>
              </w:rPr>
            </w:pPr>
          </w:p>
        </w:tc>
        <w:tc>
          <w:tcPr>
            <w:tcW w:w="400" w:type="pct"/>
            <w:gridSpan w:val="2"/>
            <w:shd w:val="clear" w:color="auto" w:fill="E7E6E6"/>
            <w:noWrap/>
            <w:vAlign w:val="center"/>
          </w:tcPr>
          <w:p w14:paraId="0F839C35" w14:textId="77777777" w:rsidR="009934E7" w:rsidRPr="00DD3D60" w:rsidRDefault="009934E7" w:rsidP="00050E31">
            <w:pPr>
              <w:spacing w:line="240" w:lineRule="auto"/>
              <w:rPr>
                <w:ins w:id="2156" w:author="Edward Rogers" w:date="2021-03-11T12:54:00Z"/>
                <w:rFonts w:ascii="Arial Narrow" w:eastAsia="Times New Roman" w:hAnsi="Arial Narrow" w:cs="Arial"/>
                <w:color w:val="000000"/>
                <w:szCs w:val="18"/>
              </w:rPr>
            </w:pPr>
            <w:ins w:id="2157" w:author="Edward Rogers" w:date="2021-03-11T12:54:00Z">
              <w:r w:rsidRPr="00DD3D60">
                <w:rPr>
                  <w:rFonts w:ascii="Arial Narrow" w:eastAsia="Times New Roman" w:hAnsi="Arial Narrow" w:cs="Arial"/>
                  <w:color w:val="000000"/>
                  <w:szCs w:val="18"/>
                </w:rPr>
                <w:t>Light</w:t>
              </w:r>
            </w:ins>
          </w:p>
        </w:tc>
        <w:tc>
          <w:tcPr>
            <w:tcW w:w="644" w:type="pct"/>
            <w:gridSpan w:val="3"/>
            <w:shd w:val="clear" w:color="auto" w:fill="auto"/>
            <w:noWrap/>
            <w:vAlign w:val="center"/>
          </w:tcPr>
          <w:p w14:paraId="470C5FF1" w14:textId="0A90C333" w:rsidR="009934E7" w:rsidRPr="00DD3D60" w:rsidRDefault="00413EDD">
            <w:pPr>
              <w:spacing w:line="240" w:lineRule="auto"/>
              <w:jc w:val="center"/>
              <w:rPr>
                <w:ins w:id="2158" w:author="Edward Rogers" w:date="2021-03-11T12:54:00Z"/>
                <w:rFonts w:ascii="Arial Narrow" w:eastAsia="Times New Roman" w:hAnsi="Arial Narrow" w:cs="Arial"/>
                <w:color w:val="000000"/>
                <w:szCs w:val="18"/>
              </w:rPr>
              <w:pPrChange w:id="2159" w:author="Edward Rogers" w:date="2021-03-11T13:18:00Z">
                <w:pPr>
                  <w:spacing w:line="240" w:lineRule="auto"/>
                </w:pPr>
              </w:pPrChange>
            </w:pPr>
            <w:ins w:id="2160" w:author="Edward Rogers" w:date="2021-03-11T13:44:00Z">
              <w:r w:rsidRPr="00DD3D60">
                <w:rPr>
                  <w:rFonts w:ascii="Arial Narrow" w:eastAsia="Times New Roman" w:hAnsi="Arial Narrow" w:cs="Arial"/>
                  <w:color w:val="000000"/>
                  <w:szCs w:val="18"/>
                </w:rPr>
                <w:t>X</w:t>
              </w:r>
            </w:ins>
          </w:p>
        </w:tc>
        <w:tc>
          <w:tcPr>
            <w:tcW w:w="861" w:type="pct"/>
            <w:gridSpan w:val="2"/>
            <w:vMerge/>
            <w:vAlign w:val="center"/>
          </w:tcPr>
          <w:p w14:paraId="40C96D5A" w14:textId="77777777" w:rsidR="009934E7" w:rsidRPr="00DD3D60" w:rsidRDefault="009934E7" w:rsidP="00050E31">
            <w:pPr>
              <w:spacing w:line="240" w:lineRule="auto"/>
              <w:rPr>
                <w:ins w:id="2161" w:author="Edward Rogers" w:date="2021-03-11T12:54:00Z"/>
                <w:rFonts w:ascii="Arial Narrow" w:eastAsia="Times New Roman" w:hAnsi="Arial Narrow" w:cs="Arial"/>
                <w:color w:val="000000"/>
                <w:szCs w:val="18"/>
              </w:rPr>
            </w:pPr>
          </w:p>
        </w:tc>
        <w:tc>
          <w:tcPr>
            <w:tcW w:w="635" w:type="pct"/>
            <w:gridSpan w:val="4"/>
            <w:shd w:val="clear" w:color="auto" w:fill="FFFFFF"/>
            <w:vAlign w:val="center"/>
          </w:tcPr>
          <w:p w14:paraId="0A74F682" w14:textId="77777777" w:rsidR="009934E7" w:rsidRPr="00DD3D60" w:rsidRDefault="009934E7" w:rsidP="00050E31">
            <w:pPr>
              <w:spacing w:line="240" w:lineRule="auto"/>
              <w:rPr>
                <w:ins w:id="2162" w:author="Edward Rogers" w:date="2021-03-11T12:54:00Z"/>
                <w:rFonts w:ascii="Arial Narrow" w:eastAsia="Times New Roman" w:hAnsi="Arial Narrow" w:cs="Arial"/>
                <w:strike/>
                <w:color w:val="000000"/>
                <w:szCs w:val="18"/>
                <w:rPrChange w:id="2163" w:author="ernst bolt" w:date="2021-04-10T17:04:00Z">
                  <w:rPr>
                    <w:ins w:id="2164" w:author="Edward Rogers" w:date="2021-03-11T12:54:00Z"/>
                    <w:rFonts w:ascii="Arial Narrow" w:eastAsia="Times New Roman" w:hAnsi="Arial Narrow" w:cs="Arial"/>
                    <w:color w:val="000000"/>
                    <w:szCs w:val="18"/>
                  </w:rPr>
                </w:rPrChange>
              </w:rPr>
            </w:pPr>
            <w:ins w:id="2165" w:author="Edward Rogers" w:date="2021-03-11T12:54:00Z">
              <w:r w:rsidRPr="00DD3D60">
                <w:rPr>
                  <w:rFonts w:ascii="Arial Narrow" w:eastAsia="Calibri" w:hAnsi="Arial Narrow" w:cs="Arial"/>
                  <w:strike/>
                  <w:szCs w:val="18"/>
                  <w:rPrChange w:id="2166" w:author="ernst bolt" w:date="2021-04-10T17:04:00Z">
                    <w:rPr>
                      <w:rFonts w:ascii="Arial Narrow" w:eastAsia="Calibri" w:hAnsi="Arial Narrow" w:cs="Arial"/>
                      <w:szCs w:val="18"/>
                    </w:rPr>
                  </w:rPrChange>
                </w:rPr>
                <w:t>Grounding</w:t>
              </w:r>
            </w:ins>
          </w:p>
        </w:tc>
        <w:tc>
          <w:tcPr>
            <w:tcW w:w="640" w:type="pct"/>
            <w:gridSpan w:val="2"/>
            <w:vMerge/>
            <w:vAlign w:val="center"/>
          </w:tcPr>
          <w:p w14:paraId="4421806A" w14:textId="77777777" w:rsidR="009934E7" w:rsidRPr="00DD3D60" w:rsidRDefault="009934E7" w:rsidP="00050E31">
            <w:pPr>
              <w:spacing w:line="240" w:lineRule="auto"/>
              <w:rPr>
                <w:ins w:id="2167" w:author="Edward Rogers" w:date="2021-03-11T12:54:00Z"/>
                <w:rFonts w:ascii="Arial Narrow" w:eastAsia="Times New Roman" w:hAnsi="Arial Narrow" w:cs="Arial"/>
                <w:color w:val="000000"/>
                <w:szCs w:val="18"/>
              </w:rPr>
            </w:pPr>
          </w:p>
        </w:tc>
        <w:tc>
          <w:tcPr>
            <w:tcW w:w="1183" w:type="pct"/>
            <w:gridSpan w:val="5"/>
            <w:vAlign w:val="center"/>
          </w:tcPr>
          <w:p w14:paraId="54483C45" w14:textId="77777777" w:rsidR="009934E7" w:rsidRPr="00DD3D60" w:rsidRDefault="009934E7" w:rsidP="00050E31">
            <w:pPr>
              <w:spacing w:line="240" w:lineRule="auto"/>
              <w:rPr>
                <w:ins w:id="2168" w:author="Edward Rogers" w:date="2021-03-11T12:54:00Z"/>
                <w:rFonts w:ascii="Arial Narrow" w:eastAsia="Times New Roman" w:hAnsi="Arial Narrow" w:cs="Arial"/>
                <w:strike/>
                <w:color w:val="000000"/>
                <w:szCs w:val="18"/>
                <w:rPrChange w:id="2169" w:author="ernst bolt" w:date="2021-04-10T17:04:00Z">
                  <w:rPr>
                    <w:ins w:id="2170" w:author="Edward Rogers" w:date="2021-03-11T12:54:00Z"/>
                    <w:rFonts w:ascii="Arial Narrow" w:eastAsia="Times New Roman" w:hAnsi="Arial Narrow" w:cs="Arial"/>
                    <w:color w:val="000000"/>
                    <w:szCs w:val="18"/>
                  </w:rPr>
                </w:rPrChange>
              </w:rPr>
            </w:pPr>
            <w:ins w:id="2171" w:author="Edward Rogers" w:date="2021-03-11T12:54:00Z">
              <w:r w:rsidRPr="00DD3D60">
                <w:rPr>
                  <w:rFonts w:ascii="Arial Narrow" w:eastAsia="Times New Roman" w:hAnsi="Arial Narrow" w:cs="Arial"/>
                  <w:strike/>
                  <w:color w:val="000000"/>
                  <w:szCs w:val="18"/>
                  <w:rPrChange w:id="2172" w:author="ernst bolt" w:date="2021-04-10T17:04:00Z">
                    <w:rPr>
                      <w:rFonts w:ascii="Arial Narrow" w:eastAsia="Times New Roman" w:hAnsi="Arial Narrow" w:cs="Arial"/>
                      <w:color w:val="000000"/>
                      <w:szCs w:val="18"/>
                    </w:rPr>
                  </w:rPrChange>
                </w:rPr>
                <w:t>IWRAP-MkII</w:t>
              </w:r>
            </w:ins>
          </w:p>
        </w:tc>
      </w:tr>
      <w:tr w:rsidR="009934E7" w:rsidRPr="00DD3D60" w14:paraId="40EFD7A8" w14:textId="77777777" w:rsidTr="00050E31">
        <w:trPr>
          <w:trHeight w:val="284"/>
          <w:ins w:id="2173" w:author="Edward Rogers" w:date="2021-03-11T12:54:00Z"/>
        </w:trPr>
        <w:tc>
          <w:tcPr>
            <w:tcW w:w="637" w:type="pct"/>
            <w:gridSpan w:val="3"/>
            <w:vMerge/>
            <w:noWrap/>
            <w:vAlign w:val="center"/>
          </w:tcPr>
          <w:p w14:paraId="2C3A39DD" w14:textId="77777777" w:rsidR="009934E7" w:rsidRPr="00DD3D60" w:rsidRDefault="009934E7" w:rsidP="00050E31">
            <w:pPr>
              <w:spacing w:line="240" w:lineRule="auto"/>
              <w:rPr>
                <w:ins w:id="2174" w:author="Edward Rogers" w:date="2021-03-11T12:54:00Z"/>
                <w:rFonts w:ascii="Arial Narrow" w:eastAsia="Times New Roman" w:hAnsi="Arial Narrow" w:cs="Arial"/>
                <w:color w:val="000000"/>
                <w:szCs w:val="18"/>
              </w:rPr>
            </w:pPr>
          </w:p>
        </w:tc>
        <w:tc>
          <w:tcPr>
            <w:tcW w:w="400" w:type="pct"/>
            <w:gridSpan w:val="2"/>
            <w:shd w:val="clear" w:color="auto" w:fill="E7E6E6"/>
            <w:noWrap/>
            <w:vAlign w:val="center"/>
          </w:tcPr>
          <w:p w14:paraId="50CAA123" w14:textId="775575B8" w:rsidR="009934E7" w:rsidRPr="00DD3D60" w:rsidRDefault="00413EDD" w:rsidP="00050E31">
            <w:pPr>
              <w:spacing w:line="240" w:lineRule="auto"/>
              <w:rPr>
                <w:ins w:id="2175" w:author="Edward Rogers" w:date="2021-03-11T12:54:00Z"/>
                <w:rFonts w:ascii="Arial Narrow" w:eastAsia="Times New Roman" w:hAnsi="Arial Narrow" w:cs="Arial"/>
                <w:color w:val="000000"/>
                <w:szCs w:val="18"/>
              </w:rPr>
            </w:pPr>
            <w:ins w:id="2176" w:author="Edward Rogers" w:date="2021-03-11T13:43:00Z">
              <w:r w:rsidRPr="00DD3D60">
                <w:rPr>
                  <w:rFonts w:ascii="Arial Narrow" w:eastAsia="Times New Roman" w:hAnsi="Arial Narrow" w:cs="Arial"/>
                  <w:color w:val="000000"/>
                  <w:szCs w:val="18"/>
                </w:rPr>
                <w:t>Info.</w:t>
              </w:r>
            </w:ins>
          </w:p>
        </w:tc>
        <w:tc>
          <w:tcPr>
            <w:tcW w:w="644" w:type="pct"/>
            <w:gridSpan w:val="3"/>
            <w:shd w:val="clear" w:color="auto" w:fill="auto"/>
            <w:noWrap/>
            <w:vAlign w:val="center"/>
          </w:tcPr>
          <w:p w14:paraId="08948AFE" w14:textId="4E94DF2C" w:rsidR="009934E7" w:rsidRPr="00DD3D60" w:rsidRDefault="00413EDD">
            <w:pPr>
              <w:spacing w:line="240" w:lineRule="auto"/>
              <w:jc w:val="center"/>
              <w:rPr>
                <w:ins w:id="2177" w:author="Edward Rogers" w:date="2021-03-11T12:54:00Z"/>
                <w:rFonts w:ascii="Arial Narrow" w:eastAsia="Times New Roman" w:hAnsi="Arial Narrow" w:cs="Arial"/>
                <w:color w:val="000000"/>
                <w:szCs w:val="18"/>
              </w:rPr>
              <w:pPrChange w:id="2178" w:author="Edward Rogers" w:date="2021-03-11T13:18:00Z">
                <w:pPr>
                  <w:spacing w:line="240" w:lineRule="auto"/>
                </w:pPr>
              </w:pPrChange>
            </w:pPr>
            <w:ins w:id="2179" w:author="Edward Rogers" w:date="2021-03-11T13:44:00Z">
              <w:r w:rsidRPr="00DD3D60">
                <w:rPr>
                  <w:rFonts w:ascii="Arial Narrow" w:eastAsia="Times New Roman" w:hAnsi="Arial Narrow" w:cs="Arial"/>
                  <w:color w:val="000000"/>
                  <w:szCs w:val="18"/>
                </w:rPr>
                <w:t>X</w:t>
              </w:r>
            </w:ins>
          </w:p>
        </w:tc>
        <w:tc>
          <w:tcPr>
            <w:tcW w:w="861" w:type="pct"/>
            <w:gridSpan w:val="2"/>
            <w:vMerge/>
            <w:vAlign w:val="center"/>
          </w:tcPr>
          <w:p w14:paraId="45A4EC7E" w14:textId="77777777" w:rsidR="009934E7" w:rsidRPr="00DD3D60" w:rsidRDefault="009934E7" w:rsidP="00050E31">
            <w:pPr>
              <w:spacing w:line="240" w:lineRule="auto"/>
              <w:rPr>
                <w:ins w:id="2180" w:author="Edward Rogers" w:date="2021-03-11T12:54:00Z"/>
                <w:rFonts w:ascii="Arial Narrow" w:eastAsia="Times New Roman" w:hAnsi="Arial Narrow" w:cs="Arial"/>
                <w:color w:val="000000"/>
                <w:szCs w:val="18"/>
              </w:rPr>
            </w:pPr>
          </w:p>
        </w:tc>
        <w:tc>
          <w:tcPr>
            <w:tcW w:w="635" w:type="pct"/>
            <w:gridSpan w:val="4"/>
            <w:shd w:val="clear" w:color="auto" w:fill="FFFFFF"/>
            <w:vAlign w:val="center"/>
          </w:tcPr>
          <w:p w14:paraId="63117CC8" w14:textId="77777777" w:rsidR="009934E7" w:rsidRPr="00DD3D60" w:rsidRDefault="009934E7" w:rsidP="00050E31">
            <w:pPr>
              <w:spacing w:line="240" w:lineRule="auto"/>
              <w:rPr>
                <w:ins w:id="2181" w:author="Edward Rogers" w:date="2021-03-11T12:54:00Z"/>
                <w:rFonts w:ascii="Arial Narrow" w:eastAsia="Times New Roman" w:hAnsi="Arial Narrow" w:cs="Arial"/>
                <w:strike/>
                <w:color w:val="000000"/>
                <w:szCs w:val="18"/>
                <w:rPrChange w:id="2182" w:author="ernst bolt" w:date="2021-04-10T17:04:00Z">
                  <w:rPr>
                    <w:ins w:id="2183" w:author="Edward Rogers" w:date="2021-03-11T12:54:00Z"/>
                    <w:rFonts w:ascii="Arial Narrow" w:eastAsia="Times New Roman" w:hAnsi="Arial Narrow" w:cs="Arial"/>
                    <w:color w:val="000000"/>
                    <w:szCs w:val="18"/>
                  </w:rPr>
                </w:rPrChange>
              </w:rPr>
            </w:pPr>
            <w:ins w:id="2184" w:author="Edward Rogers" w:date="2021-03-11T12:54:00Z">
              <w:r w:rsidRPr="00DD3D60">
                <w:rPr>
                  <w:rFonts w:ascii="Arial Narrow" w:eastAsia="Calibri" w:hAnsi="Arial Narrow" w:cs="Arial"/>
                  <w:strike/>
                  <w:szCs w:val="18"/>
                  <w:rPrChange w:id="2185" w:author="ernst bolt" w:date="2021-04-10T17:04:00Z">
                    <w:rPr>
                      <w:rFonts w:ascii="Arial Narrow" w:eastAsia="Calibri" w:hAnsi="Arial Narrow" w:cs="Arial"/>
                      <w:szCs w:val="18"/>
                    </w:rPr>
                  </w:rPrChange>
                </w:rPr>
                <w:t>Foundering</w:t>
              </w:r>
            </w:ins>
          </w:p>
        </w:tc>
        <w:tc>
          <w:tcPr>
            <w:tcW w:w="640" w:type="pct"/>
            <w:gridSpan w:val="2"/>
            <w:vMerge/>
            <w:vAlign w:val="center"/>
          </w:tcPr>
          <w:p w14:paraId="30ECEAC9" w14:textId="77777777" w:rsidR="009934E7" w:rsidRPr="00DD3D60" w:rsidRDefault="009934E7" w:rsidP="00050E31">
            <w:pPr>
              <w:spacing w:line="240" w:lineRule="auto"/>
              <w:rPr>
                <w:ins w:id="2186" w:author="Edward Rogers" w:date="2021-03-11T12:54:00Z"/>
                <w:rFonts w:ascii="Arial Narrow" w:eastAsia="Times New Roman" w:hAnsi="Arial Narrow" w:cs="Arial"/>
                <w:color w:val="000000"/>
                <w:szCs w:val="18"/>
              </w:rPr>
            </w:pPr>
          </w:p>
        </w:tc>
        <w:tc>
          <w:tcPr>
            <w:tcW w:w="1183" w:type="pct"/>
            <w:gridSpan w:val="5"/>
            <w:vAlign w:val="center"/>
          </w:tcPr>
          <w:p w14:paraId="0BF7EA9A" w14:textId="77777777" w:rsidR="009934E7" w:rsidRPr="00DD3D60" w:rsidRDefault="009934E7" w:rsidP="00050E31">
            <w:pPr>
              <w:spacing w:line="240" w:lineRule="auto"/>
              <w:rPr>
                <w:ins w:id="2187" w:author="Edward Rogers" w:date="2021-03-11T12:54:00Z"/>
                <w:rFonts w:ascii="Arial Narrow" w:eastAsia="Times New Roman" w:hAnsi="Arial Narrow" w:cs="Arial"/>
                <w:strike/>
                <w:color w:val="000000"/>
                <w:szCs w:val="18"/>
                <w:rPrChange w:id="2188" w:author="ernst bolt" w:date="2021-04-10T17:04:00Z">
                  <w:rPr>
                    <w:ins w:id="2189" w:author="Edward Rogers" w:date="2021-03-11T12:54:00Z"/>
                    <w:rFonts w:ascii="Arial Narrow" w:eastAsia="Times New Roman" w:hAnsi="Arial Narrow" w:cs="Arial"/>
                    <w:color w:val="000000"/>
                    <w:szCs w:val="18"/>
                  </w:rPr>
                </w:rPrChange>
              </w:rPr>
            </w:pPr>
            <w:ins w:id="2190" w:author="Edward Rogers" w:date="2021-03-11T12:54:00Z">
              <w:r w:rsidRPr="00DD3D60">
                <w:rPr>
                  <w:rFonts w:ascii="Arial Narrow" w:eastAsia="Times New Roman" w:hAnsi="Arial Narrow" w:cs="Arial"/>
                  <w:strike/>
                  <w:color w:val="000000"/>
                  <w:szCs w:val="18"/>
                  <w:rPrChange w:id="2191" w:author="ernst bolt" w:date="2021-04-10T17:04:00Z">
                    <w:rPr>
                      <w:rFonts w:ascii="Arial Narrow" w:eastAsia="Times New Roman" w:hAnsi="Arial Narrow" w:cs="Arial"/>
                      <w:color w:val="000000"/>
                      <w:szCs w:val="18"/>
                    </w:rPr>
                  </w:rPrChange>
                </w:rPr>
                <w:t>SIRA</w:t>
              </w:r>
            </w:ins>
          </w:p>
        </w:tc>
      </w:tr>
      <w:tr w:rsidR="009934E7" w:rsidRPr="00DD3D60" w14:paraId="49966F23" w14:textId="77777777" w:rsidTr="00050E31">
        <w:trPr>
          <w:trHeight w:val="284"/>
          <w:ins w:id="2192" w:author="Edward Rogers" w:date="2021-03-11T12:54:00Z"/>
        </w:trPr>
        <w:tc>
          <w:tcPr>
            <w:tcW w:w="637" w:type="pct"/>
            <w:gridSpan w:val="3"/>
            <w:vMerge/>
            <w:noWrap/>
            <w:vAlign w:val="center"/>
          </w:tcPr>
          <w:p w14:paraId="4C312D55" w14:textId="77777777" w:rsidR="009934E7" w:rsidRPr="00DD3D60" w:rsidRDefault="009934E7" w:rsidP="00050E31">
            <w:pPr>
              <w:spacing w:line="240" w:lineRule="auto"/>
              <w:rPr>
                <w:ins w:id="2193" w:author="Edward Rogers" w:date="2021-03-11T12:54:00Z"/>
                <w:rFonts w:ascii="Arial Narrow" w:eastAsia="Times New Roman" w:hAnsi="Arial Narrow" w:cs="Arial"/>
                <w:color w:val="000000"/>
                <w:szCs w:val="18"/>
              </w:rPr>
            </w:pPr>
          </w:p>
        </w:tc>
        <w:tc>
          <w:tcPr>
            <w:tcW w:w="400" w:type="pct"/>
            <w:gridSpan w:val="2"/>
            <w:shd w:val="clear" w:color="auto" w:fill="E7E6E6"/>
            <w:noWrap/>
            <w:vAlign w:val="center"/>
          </w:tcPr>
          <w:p w14:paraId="15A505E6" w14:textId="0365C22B" w:rsidR="009934E7" w:rsidRPr="00DD3D60" w:rsidRDefault="009934E7" w:rsidP="00050E31">
            <w:pPr>
              <w:spacing w:line="240" w:lineRule="auto"/>
              <w:rPr>
                <w:ins w:id="2194" w:author="Edward Rogers" w:date="2021-03-11T12:54:00Z"/>
                <w:rFonts w:ascii="Arial Narrow" w:eastAsia="Times New Roman" w:hAnsi="Arial Narrow" w:cs="Arial"/>
                <w:color w:val="000000"/>
                <w:szCs w:val="18"/>
              </w:rPr>
            </w:pPr>
          </w:p>
        </w:tc>
        <w:tc>
          <w:tcPr>
            <w:tcW w:w="644" w:type="pct"/>
            <w:gridSpan w:val="3"/>
            <w:shd w:val="clear" w:color="auto" w:fill="auto"/>
            <w:noWrap/>
            <w:vAlign w:val="center"/>
          </w:tcPr>
          <w:p w14:paraId="76E0113B" w14:textId="77777777" w:rsidR="009934E7" w:rsidRPr="00DD3D60" w:rsidRDefault="009934E7">
            <w:pPr>
              <w:spacing w:line="240" w:lineRule="auto"/>
              <w:jc w:val="center"/>
              <w:rPr>
                <w:ins w:id="2195" w:author="Edward Rogers" w:date="2021-03-11T12:54:00Z"/>
                <w:rFonts w:ascii="Arial Narrow" w:eastAsia="Times New Roman" w:hAnsi="Arial Narrow" w:cs="Arial"/>
                <w:color w:val="000000"/>
                <w:szCs w:val="18"/>
              </w:rPr>
              <w:pPrChange w:id="2196" w:author="Edward Rogers" w:date="2021-03-11T13:18:00Z">
                <w:pPr>
                  <w:spacing w:line="240" w:lineRule="auto"/>
                </w:pPr>
              </w:pPrChange>
            </w:pPr>
          </w:p>
        </w:tc>
        <w:tc>
          <w:tcPr>
            <w:tcW w:w="861" w:type="pct"/>
            <w:gridSpan w:val="2"/>
            <w:vMerge/>
            <w:vAlign w:val="center"/>
          </w:tcPr>
          <w:p w14:paraId="0D020BFB" w14:textId="77777777" w:rsidR="009934E7" w:rsidRPr="00DD3D60" w:rsidRDefault="009934E7" w:rsidP="00050E31">
            <w:pPr>
              <w:spacing w:line="240" w:lineRule="auto"/>
              <w:rPr>
                <w:ins w:id="2197" w:author="Edward Rogers" w:date="2021-03-11T12:54:00Z"/>
                <w:rFonts w:ascii="Arial Narrow" w:eastAsia="Times New Roman" w:hAnsi="Arial Narrow" w:cs="Arial"/>
                <w:color w:val="000000"/>
                <w:szCs w:val="18"/>
              </w:rPr>
            </w:pPr>
          </w:p>
        </w:tc>
        <w:tc>
          <w:tcPr>
            <w:tcW w:w="635" w:type="pct"/>
            <w:gridSpan w:val="4"/>
            <w:shd w:val="clear" w:color="auto" w:fill="FFFFFF"/>
            <w:vAlign w:val="center"/>
          </w:tcPr>
          <w:p w14:paraId="2292664A" w14:textId="77777777" w:rsidR="009934E7" w:rsidRPr="00DD3D60" w:rsidRDefault="009934E7" w:rsidP="00050E31">
            <w:pPr>
              <w:spacing w:line="240" w:lineRule="auto"/>
              <w:rPr>
                <w:ins w:id="2198" w:author="Edward Rogers" w:date="2021-03-11T12:54:00Z"/>
                <w:rFonts w:ascii="Arial Narrow" w:eastAsia="Times New Roman" w:hAnsi="Arial Narrow" w:cs="Arial"/>
                <w:strike/>
                <w:color w:val="000000"/>
                <w:szCs w:val="18"/>
                <w:rPrChange w:id="2199" w:author="ernst bolt" w:date="2021-04-10T17:04:00Z">
                  <w:rPr>
                    <w:ins w:id="2200" w:author="Edward Rogers" w:date="2021-03-11T12:54:00Z"/>
                    <w:rFonts w:ascii="Arial Narrow" w:eastAsia="Times New Roman" w:hAnsi="Arial Narrow" w:cs="Arial"/>
                    <w:color w:val="000000"/>
                    <w:szCs w:val="18"/>
                  </w:rPr>
                </w:rPrChange>
              </w:rPr>
            </w:pPr>
            <w:ins w:id="2201" w:author="Edward Rogers" w:date="2021-03-11T12:54:00Z">
              <w:r w:rsidRPr="00DD3D60">
                <w:rPr>
                  <w:rFonts w:ascii="Arial Narrow" w:eastAsia="Calibri" w:hAnsi="Arial Narrow" w:cs="Arial"/>
                  <w:strike/>
                  <w:szCs w:val="18"/>
                  <w:rPrChange w:id="2202" w:author="ernst bolt" w:date="2021-04-10T17:04:00Z">
                    <w:rPr>
                      <w:rFonts w:ascii="Arial Narrow" w:eastAsia="Calibri" w:hAnsi="Arial Narrow" w:cs="Arial"/>
                      <w:szCs w:val="18"/>
                    </w:rPr>
                  </w:rPrChange>
                </w:rPr>
                <w:t>Other</w:t>
              </w:r>
            </w:ins>
          </w:p>
        </w:tc>
        <w:tc>
          <w:tcPr>
            <w:tcW w:w="640" w:type="pct"/>
            <w:gridSpan w:val="2"/>
            <w:vMerge/>
            <w:vAlign w:val="center"/>
          </w:tcPr>
          <w:p w14:paraId="656AF102" w14:textId="77777777" w:rsidR="009934E7" w:rsidRPr="00DD3D60" w:rsidRDefault="009934E7" w:rsidP="00050E31">
            <w:pPr>
              <w:spacing w:line="240" w:lineRule="auto"/>
              <w:rPr>
                <w:ins w:id="2203" w:author="Edward Rogers" w:date="2021-03-11T12:54:00Z"/>
                <w:rFonts w:ascii="Arial Narrow" w:eastAsia="Times New Roman" w:hAnsi="Arial Narrow" w:cs="Arial"/>
                <w:color w:val="000000"/>
                <w:szCs w:val="18"/>
              </w:rPr>
            </w:pPr>
          </w:p>
        </w:tc>
        <w:tc>
          <w:tcPr>
            <w:tcW w:w="1183" w:type="pct"/>
            <w:gridSpan w:val="5"/>
            <w:vAlign w:val="center"/>
          </w:tcPr>
          <w:p w14:paraId="52ACC88B" w14:textId="77777777" w:rsidR="009934E7" w:rsidRPr="00DD3D60" w:rsidRDefault="009934E7" w:rsidP="00050E31">
            <w:pPr>
              <w:spacing w:line="240" w:lineRule="auto"/>
              <w:rPr>
                <w:ins w:id="2204" w:author="Edward Rogers" w:date="2021-03-11T12:54:00Z"/>
                <w:rFonts w:ascii="Arial Narrow" w:eastAsia="Times New Roman" w:hAnsi="Arial Narrow" w:cs="Arial"/>
                <w:strike/>
                <w:color w:val="000000"/>
                <w:szCs w:val="18"/>
                <w:rPrChange w:id="2205" w:author="ernst bolt" w:date="2021-04-10T17:04:00Z">
                  <w:rPr>
                    <w:ins w:id="2206" w:author="Edward Rogers" w:date="2021-03-11T12:54:00Z"/>
                    <w:rFonts w:ascii="Arial Narrow" w:eastAsia="Times New Roman" w:hAnsi="Arial Narrow" w:cs="Arial"/>
                    <w:color w:val="000000"/>
                    <w:szCs w:val="18"/>
                  </w:rPr>
                </w:rPrChange>
              </w:rPr>
            </w:pPr>
            <w:ins w:id="2207" w:author="Edward Rogers" w:date="2021-03-11T12:54:00Z">
              <w:r w:rsidRPr="00DD3D60">
                <w:rPr>
                  <w:rFonts w:ascii="Arial Narrow" w:eastAsia="Times New Roman" w:hAnsi="Arial Narrow" w:cs="Arial"/>
                  <w:strike/>
                  <w:color w:val="000000"/>
                  <w:szCs w:val="18"/>
                  <w:rPrChange w:id="2208" w:author="ernst bolt" w:date="2021-04-10T17:04:00Z">
                    <w:rPr>
                      <w:rFonts w:ascii="Arial Narrow" w:eastAsia="Times New Roman" w:hAnsi="Arial Narrow" w:cs="Arial"/>
                      <w:color w:val="000000"/>
                      <w:szCs w:val="18"/>
                    </w:rPr>
                  </w:rPrChange>
                </w:rPr>
                <w:t>Simulation</w:t>
              </w:r>
            </w:ins>
          </w:p>
        </w:tc>
      </w:tr>
      <w:tr w:rsidR="009934E7" w:rsidRPr="00DD3D60" w14:paraId="0829C9C6" w14:textId="77777777" w:rsidTr="00050E31">
        <w:trPr>
          <w:trHeight w:val="284"/>
          <w:ins w:id="2209" w:author="Edward Rogers" w:date="2021-03-11T12:54:00Z"/>
        </w:trPr>
        <w:tc>
          <w:tcPr>
            <w:tcW w:w="637" w:type="pct"/>
            <w:gridSpan w:val="3"/>
            <w:vMerge/>
            <w:tcBorders>
              <w:bottom w:val="single" w:sz="4" w:space="0" w:color="auto"/>
            </w:tcBorders>
            <w:noWrap/>
            <w:vAlign w:val="center"/>
          </w:tcPr>
          <w:p w14:paraId="2B32681C" w14:textId="77777777" w:rsidR="009934E7" w:rsidRPr="00DD3D60" w:rsidRDefault="009934E7" w:rsidP="00050E31">
            <w:pPr>
              <w:spacing w:line="240" w:lineRule="auto"/>
              <w:rPr>
                <w:ins w:id="2210" w:author="Edward Rogers" w:date="2021-03-11T12:54:00Z"/>
                <w:rFonts w:ascii="Arial Narrow" w:eastAsia="Times New Roman" w:hAnsi="Arial Narrow" w:cs="Arial"/>
                <w:color w:val="000000"/>
                <w:szCs w:val="18"/>
              </w:rPr>
            </w:pPr>
          </w:p>
        </w:tc>
        <w:tc>
          <w:tcPr>
            <w:tcW w:w="400" w:type="pct"/>
            <w:gridSpan w:val="2"/>
            <w:tcBorders>
              <w:bottom w:val="single" w:sz="4" w:space="0" w:color="auto"/>
            </w:tcBorders>
            <w:shd w:val="clear" w:color="auto" w:fill="E7E6E6"/>
            <w:noWrap/>
            <w:vAlign w:val="center"/>
          </w:tcPr>
          <w:p w14:paraId="47D0BE35" w14:textId="77777777" w:rsidR="009934E7" w:rsidRPr="00DD3D60" w:rsidRDefault="009934E7" w:rsidP="00050E31">
            <w:pPr>
              <w:spacing w:line="240" w:lineRule="auto"/>
              <w:rPr>
                <w:ins w:id="2211" w:author="Edward Rogers" w:date="2021-03-11T12:54:00Z"/>
                <w:rFonts w:ascii="Arial Narrow" w:eastAsia="Times New Roman" w:hAnsi="Arial Narrow" w:cs="Arial"/>
                <w:color w:val="000000"/>
                <w:szCs w:val="18"/>
              </w:rPr>
            </w:pPr>
            <w:ins w:id="2212" w:author="Edward Rogers" w:date="2021-03-11T12:54:00Z">
              <w:r w:rsidRPr="00DD3D60">
                <w:rPr>
                  <w:rFonts w:ascii="Arial Narrow" w:eastAsia="Times New Roman" w:hAnsi="Arial Narrow" w:cs="Arial"/>
                  <w:color w:val="000000"/>
                  <w:szCs w:val="18"/>
                </w:rPr>
                <w:t>Other</w:t>
              </w:r>
            </w:ins>
          </w:p>
        </w:tc>
        <w:tc>
          <w:tcPr>
            <w:tcW w:w="2140" w:type="pct"/>
            <w:gridSpan w:val="9"/>
            <w:tcBorders>
              <w:bottom w:val="single" w:sz="4" w:space="0" w:color="auto"/>
            </w:tcBorders>
            <w:shd w:val="clear" w:color="auto" w:fill="auto"/>
            <w:noWrap/>
            <w:vAlign w:val="center"/>
          </w:tcPr>
          <w:p w14:paraId="2E1DCE66" w14:textId="77777777" w:rsidR="009934E7" w:rsidRPr="00DD3D60" w:rsidRDefault="009934E7" w:rsidP="00050E31">
            <w:pPr>
              <w:spacing w:line="240" w:lineRule="auto"/>
              <w:rPr>
                <w:ins w:id="2213" w:author="Edward Rogers" w:date="2021-03-11T12:54:00Z"/>
                <w:rFonts w:ascii="Arial Narrow" w:eastAsia="Times New Roman" w:hAnsi="Arial Narrow" w:cs="Arial"/>
                <w:color w:val="000000"/>
                <w:szCs w:val="18"/>
              </w:rPr>
            </w:pPr>
          </w:p>
        </w:tc>
        <w:tc>
          <w:tcPr>
            <w:tcW w:w="640" w:type="pct"/>
            <w:gridSpan w:val="2"/>
            <w:vMerge/>
            <w:vAlign w:val="center"/>
          </w:tcPr>
          <w:p w14:paraId="4883DC0C" w14:textId="77777777" w:rsidR="009934E7" w:rsidRPr="00DD3D60" w:rsidRDefault="009934E7" w:rsidP="00050E31">
            <w:pPr>
              <w:spacing w:line="240" w:lineRule="auto"/>
              <w:rPr>
                <w:ins w:id="2214" w:author="Edward Rogers" w:date="2021-03-11T12:54:00Z"/>
                <w:rFonts w:ascii="Arial Narrow" w:eastAsia="Times New Roman" w:hAnsi="Arial Narrow" w:cs="Arial"/>
                <w:color w:val="000000"/>
                <w:szCs w:val="18"/>
              </w:rPr>
            </w:pPr>
          </w:p>
        </w:tc>
        <w:tc>
          <w:tcPr>
            <w:tcW w:w="1183" w:type="pct"/>
            <w:gridSpan w:val="5"/>
            <w:tcBorders>
              <w:bottom w:val="single" w:sz="4" w:space="0" w:color="auto"/>
            </w:tcBorders>
            <w:vAlign w:val="center"/>
          </w:tcPr>
          <w:p w14:paraId="059D8CA8" w14:textId="77777777" w:rsidR="009934E7" w:rsidRPr="00DD3D60" w:rsidRDefault="009934E7" w:rsidP="00050E31">
            <w:pPr>
              <w:spacing w:line="240" w:lineRule="auto"/>
              <w:rPr>
                <w:ins w:id="2215" w:author="Edward Rogers" w:date="2021-03-11T12:54:00Z"/>
                <w:rFonts w:ascii="Arial Narrow" w:eastAsia="Times New Roman" w:hAnsi="Arial Narrow" w:cs="Arial"/>
                <w:color w:val="000000"/>
                <w:szCs w:val="18"/>
                <w:highlight w:val="yellow"/>
              </w:rPr>
            </w:pPr>
            <w:ins w:id="2216" w:author="Edward Rogers" w:date="2021-03-11T12:54:00Z">
              <w:r w:rsidRPr="00DD3D60">
                <w:rPr>
                  <w:rFonts w:ascii="Arial Narrow" w:eastAsia="Times New Roman" w:hAnsi="Arial Narrow" w:cs="Arial"/>
                  <w:color w:val="000000"/>
                  <w:szCs w:val="18"/>
                </w:rPr>
                <w:t>OPRA (see below)</w:t>
              </w:r>
            </w:ins>
          </w:p>
        </w:tc>
      </w:tr>
      <w:tr w:rsidR="009934E7" w:rsidRPr="00DD3D60" w14:paraId="6D65BBEA" w14:textId="77777777" w:rsidTr="00050E31">
        <w:trPr>
          <w:trHeight w:val="365"/>
          <w:ins w:id="2217" w:author="Edward Rogers" w:date="2021-03-11T12:54:00Z"/>
        </w:trPr>
        <w:tc>
          <w:tcPr>
            <w:tcW w:w="1037" w:type="pct"/>
            <w:gridSpan w:val="5"/>
            <w:tcBorders>
              <w:top w:val="single" w:sz="4" w:space="0" w:color="auto"/>
              <w:bottom w:val="single" w:sz="4" w:space="0" w:color="auto"/>
              <w:right w:val="single" w:sz="4" w:space="0" w:color="auto"/>
            </w:tcBorders>
            <w:shd w:val="clear" w:color="auto" w:fill="E7E6E6"/>
            <w:noWrap/>
            <w:vAlign w:val="center"/>
          </w:tcPr>
          <w:p w14:paraId="462E6202" w14:textId="77777777" w:rsidR="009934E7" w:rsidRPr="00DD3D60" w:rsidRDefault="009934E7" w:rsidP="00050E31">
            <w:pPr>
              <w:spacing w:line="240" w:lineRule="auto"/>
              <w:jc w:val="center"/>
              <w:rPr>
                <w:ins w:id="2218" w:author="Edward Rogers" w:date="2021-03-11T12:54:00Z"/>
                <w:rFonts w:ascii="Arial Narrow" w:eastAsia="Times New Roman" w:hAnsi="Arial Narrow" w:cs="Arial"/>
                <w:color w:val="000000"/>
                <w:szCs w:val="18"/>
              </w:rPr>
            </w:pPr>
            <w:ins w:id="2219" w:author="Edward Rogers" w:date="2021-03-11T12:54:00Z">
              <w:r w:rsidRPr="00DD3D60">
                <w:rPr>
                  <w:rFonts w:ascii="Arial Narrow" w:eastAsia="Times New Roman" w:hAnsi="Arial Narrow" w:cs="Arial"/>
                  <w:color w:val="000000"/>
                  <w:szCs w:val="18"/>
                </w:rPr>
                <w:t>Confidence in Assessment Findings</w:t>
              </w:r>
            </w:ins>
          </w:p>
        </w:tc>
        <w:tc>
          <w:tcPr>
            <w:tcW w:w="5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72BF97" w14:textId="77777777" w:rsidR="009934E7" w:rsidRPr="00DD3D60" w:rsidRDefault="009934E7" w:rsidP="00050E31">
            <w:pPr>
              <w:spacing w:line="240" w:lineRule="auto"/>
              <w:jc w:val="center"/>
              <w:rPr>
                <w:ins w:id="2220" w:author="Edward Rogers" w:date="2021-03-11T12:54:00Z"/>
                <w:rFonts w:ascii="Arial Narrow" w:eastAsia="Times New Roman" w:hAnsi="Arial Narrow" w:cs="Arial"/>
                <w:color w:val="000000"/>
                <w:szCs w:val="18"/>
              </w:rPr>
            </w:pPr>
            <w:ins w:id="2221" w:author="Edward Rogers" w:date="2021-03-11T12:54:00Z">
              <w:r w:rsidRPr="00DD3D60">
                <w:rPr>
                  <w:rFonts w:ascii="Arial Narrow" w:eastAsia="Times New Roman" w:hAnsi="Arial Narrow" w:cs="Arial"/>
                  <w:color w:val="000000"/>
                  <w:szCs w:val="18"/>
                </w:rPr>
                <w:t>Very High</w:t>
              </w:r>
            </w:ins>
          </w:p>
        </w:tc>
        <w:tc>
          <w:tcPr>
            <w:tcW w:w="5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CEE07" w14:textId="77777777" w:rsidR="009934E7" w:rsidRPr="00DD3D60" w:rsidRDefault="009934E7" w:rsidP="00050E31">
            <w:pPr>
              <w:spacing w:line="240" w:lineRule="auto"/>
              <w:jc w:val="center"/>
              <w:rPr>
                <w:ins w:id="2222" w:author="Edward Rogers" w:date="2021-03-11T12:54:00Z"/>
                <w:rFonts w:ascii="Arial Narrow" w:eastAsia="Times New Roman" w:hAnsi="Arial Narrow" w:cs="Arial"/>
                <w:strike/>
                <w:color w:val="000000"/>
                <w:szCs w:val="18"/>
                <w:rPrChange w:id="2223" w:author="ernst bolt" w:date="2021-04-10T17:04:00Z">
                  <w:rPr>
                    <w:ins w:id="2224" w:author="Edward Rogers" w:date="2021-03-11T12:54:00Z"/>
                    <w:rFonts w:ascii="Arial Narrow" w:eastAsia="Times New Roman" w:hAnsi="Arial Narrow" w:cs="Arial"/>
                    <w:color w:val="000000"/>
                    <w:szCs w:val="18"/>
                  </w:rPr>
                </w:rPrChange>
              </w:rPr>
            </w:pPr>
            <w:ins w:id="2225" w:author="Edward Rogers" w:date="2021-03-11T12:54:00Z">
              <w:r w:rsidRPr="00DD3D60">
                <w:rPr>
                  <w:rFonts w:ascii="Arial Narrow" w:eastAsia="Times New Roman" w:hAnsi="Arial Narrow" w:cs="Arial"/>
                  <w:strike/>
                  <w:color w:val="000000"/>
                  <w:szCs w:val="18"/>
                  <w:rPrChange w:id="2226" w:author="ernst bolt" w:date="2021-04-10T17:04:00Z">
                    <w:rPr>
                      <w:rFonts w:ascii="Arial Narrow" w:eastAsia="Times New Roman" w:hAnsi="Arial Narrow" w:cs="Arial"/>
                      <w:color w:val="000000"/>
                      <w:szCs w:val="18"/>
                    </w:rPr>
                  </w:rPrChange>
                </w:rPr>
                <w:t>High</w:t>
              </w:r>
            </w:ins>
          </w:p>
        </w:tc>
        <w:tc>
          <w:tcPr>
            <w:tcW w:w="5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B46B38" w14:textId="77777777" w:rsidR="009934E7" w:rsidRPr="00DD3D60" w:rsidRDefault="009934E7" w:rsidP="00050E31">
            <w:pPr>
              <w:spacing w:line="240" w:lineRule="auto"/>
              <w:jc w:val="center"/>
              <w:rPr>
                <w:ins w:id="2227" w:author="Edward Rogers" w:date="2021-03-11T12:54:00Z"/>
                <w:rFonts w:ascii="Arial Narrow" w:eastAsia="Times New Roman" w:hAnsi="Arial Narrow" w:cs="Arial"/>
                <w:strike/>
                <w:color w:val="000000"/>
                <w:szCs w:val="18"/>
                <w:rPrChange w:id="2228" w:author="ernst bolt" w:date="2021-04-10T17:04:00Z">
                  <w:rPr>
                    <w:ins w:id="2229" w:author="Edward Rogers" w:date="2021-03-11T12:54:00Z"/>
                    <w:rFonts w:ascii="Arial Narrow" w:eastAsia="Times New Roman" w:hAnsi="Arial Narrow" w:cs="Arial"/>
                    <w:color w:val="000000"/>
                    <w:szCs w:val="18"/>
                  </w:rPr>
                </w:rPrChange>
              </w:rPr>
            </w:pPr>
            <w:ins w:id="2230" w:author="Edward Rogers" w:date="2021-03-11T12:54:00Z">
              <w:r w:rsidRPr="00DD3D60">
                <w:rPr>
                  <w:rFonts w:ascii="Arial Narrow" w:eastAsia="Times New Roman" w:hAnsi="Arial Narrow" w:cs="Arial"/>
                  <w:strike/>
                  <w:color w:val="000000"/>
                  <w:szCs w:val="18"/>
                  <w:rPrChange w:id="2231" w:author="ernst bolt" w:date="2021-04-10T17:04:00Z">
                    <w:rPr>
                      <w:rFonts w:ascii="Arial Narrow" w:eastAsia="Times New Roman" w:hAnsi="Arial Narrow" w:cs="Arial"/>
                      <w:color w:val="000000"/>
                      <w:szCs w:val="18"/>
                    </w:rPr>
                  </w:rPrChange>
                </w:rPr>
                <w:t>Medium</w:t>
              </w:r>
            </w:ins>
          </w:p>
        </w:tc>
        <w:tc>
          <w:tcPr>
            <w:tcW w:w="5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213AB" w14:textId="77777777" w:rsidR="009934E7" w:rsidRPr="00DD3D60" w:rsidRDefault="009934E7" w:rsidP="00050E31">
            <w:pPr>
              <w:spacing w:line="240" w:lineRule="auto"/>
              <w:jc w:val="center"/>
              <w:rPr>
                <w:ins w:id="2232" w:author="Edward Rogers" w:date="2021-03-11T12:54:00Z"/>
                <w:rFonts w:ascii="Arial Narrow" w:eastAsia="Times New Roman" w:hAnsi="Arial Narrow" w:cs="Arial"/>
                <w:strike/>
                <w:color w:val="000000"/>
                <w:szCs w:val="18"/>
                <w:rPrChange w:id="2233" w:author="ernst bolt" w:date="2021-04-10T17:04:00Z">
                  <w:rPr>
                    <w:ins w:id="2234" w:author="Edward Rogers" w:date="2021-03-11T12:54:00Z"/>
                    <w:rFonts w:ascii="Arial Narrow" w:eastAsia="Times New Roman" w:hAnsi="Arial Narrow" w:cs="Arial"/>
                    <w:color w:val="000000"/>
                    <w:szCs w:val="18"/>
                  </w:rPr>
                </w:rPrChange>
              </w:rPr>
            </w:pPr>
            <w:ins w:id="2235" w:author="Edward Rogers" w:date="2021-03-11T12:54:00Z">
              <w:r w:rsidRPr="00DD3D60">
                <w:rPr>
                  <w:rFonts w:ascii="Arial Narrow" w:eastAsia="Times New Roman" w:hAnsi="Arial Narrow" w:cs="Arial"/>
                  <w:strike/>
                  <w:color w:val="000000"/>
                  <w:szCs w:val="18"/>
                  <w:rPrChange w:id="2236" w:author="ernst bolt" w:date="2021-04-10T17:04:00Z">
                    <w:rPr>
                      <w:rFonts w:ascii="Arial Narrow" w:eastAsia="Times New Roman" w:hAnsi="Arial Narrow" w:cs="Arial"/>
                      <w:color w:val="000000"/>
                      <w:szCs w:val="18"/>
                    </w:rPr>
                  </w:rPrChange>
                </w:rPr>
                <w:t>Low</w:t>
              </w:r>
            </w:ins>
          </w:p>
        </w:tc>
        <w:tc>
          <w:tcPr>
            <w:tcW w:w="640" w:type="pct"/>
            <w:gridSpan w:val="2"/>
            <w:vMerge/>
            <w:tcBorders>
              <w:left w:val="single" w:sz="4" w:space="0" w:color="auto"/>
            </w:tcBorders>
            <w:shd w:val="clear" w:color="auto" w:fill="auto"/>
          </w:tcPr>
          <w:p w14:paraId="7039562B" w14:textId="77777777" w:rsidR="009934E7" w:rsidRPr="00DD3D60" w:rsidRDefault="009934E7" w:rsidP="00050E31">
            <w:pPr>
              <w:spacing w:line="240" w:lineRule="auto"/>
              <w:rPr>
                <w:ins w:id="2237" w:author="Edward Rogers" w:date="2021-03-11T12:54:00Z"/>
                <w:rFonts w:ascii="Arial Narrow" w:eastAsia="Times New Roman" w:hAnsi="Arial Narrow" w:cs="Arial"/>
                <w:color w:val="000000"/>
                <w:szCs w:val="18"/>
              </w:rPr>
            </w:pPr>
          </w:p>
        </w:tc>
        <w:tc>
          <w:tcPr>
            <w:tcW w:w="1183" w:type="pct"/>
            <w:gridSpan w:val="5"/>
            <w:shd w:val="clear" w:color="auto" w:fill="auto"/>
          </w:tcPr>
          <w:p w14:paraId="62ABA1A9" w14:textId="77777777" w:rsidR="009934E7" w:rsidRPr="00DD3D60" w:rsidRDefault="009934E7" w:rsidP="00050E31">
            <w:pPr>
              <w:spacing w:line="240" w:lineRule="auto"/>
              <w:rPr>
                <w:ins w:id="2238" w:author="Edward Rogers" w:date="2021-03-11T12:54:00Z"/>
                <w:rFonts w:ascii="Arial Narrow" w:eastAsia="Times New Roman" w:hAnsi="Arial Narrow" w:cs="Arial"/>
                <w:strike/>
                <w:color w:val="000000"/>
                <w:szCs w:val="18"/>
                <w:rPrChange w:id="2239" w:author="ernst bolt" w:date="2021-04-10T17:04:00Z">
                  <w:rPr>
                    <w:ins w:id="2240" w:author="Edward Rogers" w:date="2021-03-11T12:54:00Z"/>
                    <w:rFonts w:ascii="Arial Narrow" w:eastAsia="Times New Roman" w:hAnsi="Arial Narrow" w:cs="Arial"/>
                    <w:color w:val="000000"/>
                    <w:szCs w:val="18"/>
                  </w:rPr>
                </w:rPrChange>
              </w:rPr>
            </w:pPr>
            <w:ins w:id="2241" w:author="Edward Rogers" w:date="2021-03-11T12:54:00Z">
              <w:r w:rsidRPr="00DD3D60">
                <w:rPr>
                  <w:rFonts w:ascii="Arial Narrow" w:eastAsia="Times New Roman" w:hAnsi="Arial Narrow" w:cs="Arial"/>
                  <w:strike/>
                  <w:color w:val="000000"/>
                  <w:szCs w:val="18"/>
                  <w:rPrChange w:id="2242" w:author="ernst bolt" w:date="2021-04-10T17:04:00Z">
                    <w:rPr>
                      <w:rFonts w:ascii="Arial Narrow" w:eastAsia="Times New Roman" w:hAnsi="Arial Narrow" w:cs="Arial"/>
                      <w:color w:val="000000"/>
                      <w:szCs w:val="18"/>
                    </w:rPr>
                  </w:rPrChange>
                </w:rPr>
                <w:t>Other (please specify)</w:t>
              </w:r>
            </w:ins>
          </w:p>
        </w:tc>
      </w:tr>
      <w:tr w:rsidR="009934E7" w:rsidRPr="00DD3D60" w14:paraId="0FFC1E72" w14:textId="77777777" w:rsidTr="00050E31">
        <w:trPr>
          <w:trHeight w:val="506"/>
          <w:ins w:id="2243" w:author="Edward Rogers" w:date="2021-03-11T12:54:00Z"/>
        </w:trPr>
        <w:tc>
          <w:tcPr>
            <w:tcW w:w="5000" w:type="pct"/>
            <w:gridSpan w:val="21"/>
            <w:shd w:val="clear" w:color="auto" w:fill="auto"/>
            <w:noWrap/>
            <w:vAlign w:val="center"/>
          </w:tcPr>
          <w:p w14:paraId="21032055" w14:textId="76057DB3" w:rsidR="009934E7" w:rsidRPr="00DD3D60" w:rsidRDefault="009934E7">
            <w:pPr>
              <w:spacing w:line="240" w:lineRule="auto"/>
              <w:rPr>
                <w:ins w:id="2244" w:author="Edward Rogers" w:date="2021-03-11T12:54:00Z"/>
                <w:rFonts w:ascii="Arial Narrow" w:eastAsia="Times New Roman" w:hAnsi="Arial Narrow" w:cs="Arial"/>
                <w:color w:val="000000"/>
                <w:szCs w:val="18"/>
              </w:rPr>
            </w:pPr>
            <w:ins w:id="2245" w:author="Edward Rogers" w:date="2021-03-11T12:54:00Z">
              <w:r w:rsidRPr="00DD3D60">
                <w:rPr>
                  <w:rFonts w:ascii="Arial Narrow" w:eastAsia="Times New Roman" w:hAnsi="Arial Narrow" w:cs="Arial"/>
                  <w:color w:val="000000"/>
                  <w:szCs w:val="18"/>
                </w:rPr>
                <w:t>Review of Results</w:t>
              </w:r>
              <w:r w:rsidRPr="00DD3D60" w:rsidDel="003A7A74">
                <w:rPr>
                  <w:rFonts w:ascii="Arial Narrow" w:eastAsia="Times New Roman" w:hAnsi="Arial Narrow" w:cs="Arial"/>
                  <w:color w:val="000000"/>
                  <w:szCs w:val="18"/>
                </w:rPr>
                <w:t xml:space="preserve"> </w:t>
              </w:r>
            </w:ins>
            <w:ins w:id="2246" w:author="Edward Rogers" w:date="2021-03-11T13:44:00Z">
              <w:r w:rsidR="00413EDD" w:rsidRPr="00DD3D60">
                <w:rPr>
                  <w:rFonts w:ascii="Arial Narrow" w:eastAsia="Times New Roman" w:hAnsi="Arial Narrow" w:cs="Arial"/>
                  <w:color w:val="000000"/>
                  <w:szCs w:val="18"/>
                </w:rPr>
                <w:t>- Results as shown below in OPRA sections.</w:t>
              </w:r>
            </w:ins>
          </w:p>
        </w:tc>
      </w:tr>
      <w:tr w:rsidR="009934E7" w:rsidRPr="00DD3D60" w14:paraId="716B56C4" w14:textId="77777777" w:rsidTr="00050E31">
        <w:trPr>
          <w:trHeight w:val="284"/>
          <w:ins w:id="2247" w:author="Edward Rogers" w:date="2021-03-11T12:54:00Z"/>
        </w:trPr>
        <w:tc>
          <w:tcPr>
            <w:tcW w:w="5000" w:type="pct"/>
            <w:gridSpan w:val="21"/>
            <w:tcBorders>
              <w:top w:val="single" w:sz="4" w:space="0" w:color="auto"/>
              <w:left w:val="single" w:sz="4" w:space="0" w:color="auto"/>
              <w:bottom w:val="single" w:sz="4" w:space="0" w:color="auto"/>
              <w:right w:val="single" w:sz="4" w:space="0" w:color="auto"/>
            </w:tcBorders>
            <w:shd w:val="clear" w:color="auto" w:fill="8EAADB"/>
            <w:vAlign w:val="center"/>
          </w:tcPr>
          <w:p w14:paraId="5628AC6B" w14:textId="77777777" w:rsidR="009934E7" w:rsidRPr="00DD3D60" w:rsidRDefault="009934E7" w:rsidP="00050E31">
            <w:pPr>
              <w:spacing w:line="240" w:lineRule="auto"/>
              <w:jc w:val="center"/>
              <w:rPr>
                <w:ins w:id="2248" w:author="Edward Rogers" w:date="2021-03-11T12:54:00Z"/>
                <w:rFonts w:ascii="Arial Narrow" w:eastAsia="Times New Roman" w:hAnsi="Arial Narrow" w:cs="Arial"/>
                <w:b/>
                <w:bCs/>
                <w:szCs w:val="18"/>
              </w:rPr>
            </w:pPr>
            <w:ins w:id="2249" w:author="Edward Rogers" w:date="2021-03-11T12:54:00Z">
              <w:r w:rsidRPr="00DD3D60">
                <w:rPr>
                  <w:rFonts w:ascii="Arial Narrow" w:eastAsia="Times New Roman" w:hAnsi="Arial Narrow" w:cs="Arial"/>
                  <w:b/>
                  <w:bCs/>
                  <w:szCs w:val="18"/>
                </w:rPr>
                <w:t>Section 3: OPRA Risk Assessment</w:t>
              </w:r>
            </w:ins>
          </w:p>
        </w:tc>
      </w:tr>
      <w:tr w:rsidR="009934E7" w:rsidRPr="00DD3D60" w14:paraId="367B827D" w14:textId="77777777" w:rsidTr="00050E31">
        <w:trPr>
          <w:trHeight w:val="284"/>
          <w:ins w:id="2250" w:author="Edward Rogers" w:date="2021-03-11T12:54:00Z"/>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E7E6E6"/>
            <w:noWrap/>
            <w:vAlign w:val="center"/>
          </w:tcPr>
          <w:p w14:paraId="3DEC8B7F" w14:textId="77777777" w:rsidR="009934E7" w:rsidRPr="00DD3D60" w:rsidRDefault="009934E7" w:rsidP="00050E31">
            <w:pPr>
              <w:spacing w:line="240" w:lineRule="auto"/>
              <w:rPr>
                <w:ins w:id="2251" w:author="Edward Rogers" w:date="2021-03-11T12:54:00Z"/>
                <w:rFonts w:ascii="Arial Narrow" w:eastAsia="Times New Roman" w:hAnsi="Arial Narrow" w:cs="Arial"/>
                <w:szCs w:val="18"/>
              </w:rPr>
            </w:pPr>
            <w:ins w:id="2252" w:author="Edward Rogers" w:date="2021-03-11T12:54:00Z">
              <w:r w:rsidRPr="00DD3D60">
                <w:rPr>
                  <w:rFonts w:ascii="Arial Narrow" w:eastAsia="Times New Roman" w:hAnsi="Arial Narrow" w:cs="Arial"/>
                  <w:szCs w:val="18"/>
                </w:rPr>
                <w:t># Hazard</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E7E6E6"/>
            <w:noWrap/>
            <w:vAlign w:val="center"/>
            <w:hideMark/>
          </w:tcPr>
          <w:p w14:paraId="36B06F5D" w14:textId="12F858A2" w:rsidR="009934E7" w:rsidRPr="00DD3D60" w:rsidRDefault="0064056E" w:rsidP="00050E31">
            <w:pPr>
              <w:spacing w:line="240" w:lineRule="auto"/>
              <w:rPr>
                <w:ins w:id="2253" w:author="Edward Rogers" w:date="2021-03-11T12:54:00Z"/>
                <w:rFonts w:ascii="Arial Narrow" w:eastAsia="Times New Roman" w:hAnsi="Arial Narrow" w:cs="Arial"/>
                <w:szCs w:val="18"/>
              </w:rPr>
            </w:pPr>
            <w:ins w:id="2254" w:author="Edward Rogers" w:date="2021-03-15T10:40:00Z">
              <w:r w:rsidRPr="00DD3D60">
                <w:rPr>
                  <w:rFonts w:ascii="Arial Narrow" w:eastAsia="Times New Roman" w:hAnsi="Arial Narrow" w:cs="Arial"/>
                  <w:szCs w:val="18"/>
                </w:rPr>
                <w:t>Description/</w:t>
              </w:r>
            </w:ins>
            <w:ins w:id="2255" w:author="Edward Rogers" w:date="2021-03-11T12:54:00Z">
              <w:r w:rsidR="009934E7" w:rsidRPr="00DD3D60">
                <w:rPr>
                  <w:rFonts w:ascii="Arial Narrow" w:eastAsia="Times New Roman" w:hAnsi="Arial Narrow" w:cs="Arial"/>
                  <w:szCs w:val="18"/>
                </w:rPr>
                <w:t>Causes</w:t>
              </w:r>
            </w:ins>
          </w:p>
        </w:tc>
        <w:tc>
          <w:tcPr>
            <w:tcW w:w="874" w:type="pct"/>
            <w:gridSpan w:val="3"/>
            <w:tcBorders>
              <w:top w:val="single" w:sz="4" w:space="0" w:color="auto"/>
              <w:left w:val="single" w:sz="4" w:space="0" w:color="auto"/>
              <w:bottom w:val="single" w:sz="4" w:space="0" w:color="auto"/>
              <w:right w:val="single" w:sz="4" w:space="0" w:color="auto"/>
              <w:tr2bl w:val="nil"/>
            </w:tcBorders>
            <w:shd w:val="clear" w:color="auto" w:fill="E7E6E6"/>
            <w:vAlign w:val="center"/>
          </w:tcPr>
          <w:p w14:paraId="29AD0FAA" w14:textId="77777777" w:rsidR="009934E7" w:rsidRPr="00DD3D60" w:rsidRDefault="009934E7" w:rsidP="00050E31">
            <w:pPr>
              <w:spacing w:line="240" w:lineRule="auto"/>
              <w:rPr>
                <w:ins w:id="2256" w:author="Edward Rogers" w:date="2021-03-11T12:54:00Z"/>
                <w:rFonts w:ascii="Arial Narrow" w:eastAsia="Times New Roman" w:hAnsi="Arial Narrow" w:cs="Arial"/>
                <w:szCs w:val="18"/>
              </w:rPr>
            </w:pPr>
            <w:ins w:id="2257" w:author="Edward Rogers" w:date="2021-03-11T12:54:00Z">
              <w:r w:rsidRPr="00DD3D60">
                <w:rPr>
                  <w:rFonts w:ascii="Arial Narrow" w:eastAsia="Times New Roman" w:hAnsi="Arial Narrow" w:cs="Arial"/>
                  <w:szCs w:val="18"/>
                </w:rPr>
                <w:t>Outcomes</w:t>
              </w:r>
            </w:ins>
          </w:p>
        </w:tc>
        <w:tc>
          <w:tcPr>
            <w:tcW w:w="618" w:type="pct"/>
            <w:gridSpan w:val="2"/>
            <w:tcBorders>
              <w:top w:val="single" w:sz="4" w:space="0" w:color="auto"/>
              <w:left w:val="single" w:sz="4" w:space="0" w:color="auto"/>
              <w:bottom w:val="single" w:sz="4" w:space="0" w:color="auto"/>
              <w:right w:val="single" w:sz="4" w:space="0" w:color="auto"/>
              <w:tr2bl w:val="nil"/>
            </w:tcBorders>
            <w:shd w:val="clear" w:color="auto" w:fill="E7E6E6"/>
            <w:vAlign w:val="center"/>
          </w:tcPr>
          <w:p w14:paraId="6F3EAE2B" w14:textId="77777777" w:rsidR="009934E7" w:rsidRPr="00DD3D60" w:rsidRDefault="009934E7" w:rsidP="00050E31">
            <w:pPr>
              <w:spacing w:line="240" w:lineRule="auto"/>
              <w:rPr>
                <w:ins w:id="2258" w:author="Edward Rogers" w:date="2021-03-11T12:54:00Z"/>
                <w:rFonts w:ascii="Arial Narrow" w:eastAsia="Times New Roman" w:hAnsi="Arial Narrow" w:cs="Arial"/>
                <w:szCs w:val="18"/>
              </w:rPr>
            </w:pPr>
            <w:ins w:id="2259" w:author="Edward Rogers" w:date="2021-03-11T12:54:00Z">
              <w:r w:rsidRPr="00DD3D60">
                <w:rPr>
                  <w:rFonts w:ascii="Arial Narrow" w:eastAsia="Times New Roman" w:hAnsi="Arial Narrow" w:cs="Arial"/>
                  <w:szCs w:val="18"/>
                </w:rPr>
                <w:t>Risk Score</w:t>
              </w:r>
              <w:r w:rsidRPr="00DD3D60" w:rsidDel="00B41719">
                <w:rPr>
                  <w:rFonts w:ascii="Arial Narrow" w:eastAsia="Times New Roman" w:hAnsi="Arial Narrow" w:cs="Arial"/>
                  <w:szCs w:val="18"/>
                </w:rPr>
                <w:t xml:space="preserve"> </w:t>
              </w:r>
              <w:r w:rsidRPr="00DD3D60">
                <w:rPr>
                  <w:rFonts w:ascii="Arial Narrow" w:eastAsia="Times New Roman" w:hAnsi="Arial Narrow" w:cs="Arial"/>
                  <w:sz w:val="12"/>
                  <w:szCs w:val="12"/>
                </w:rPr>
                <w:t>(before mitigation)</w:t>
              </w:r>
            </w:ins>
          </w:p>
        </w:tc>
        <w:tc>
          <w:tcPr>
            <w:tcW w:w="1270" w:type="pct"/>
            <w:gridSpan w:val="7"/>
            <w:tcBorders>
              <w:top w:val="single" w:sz="4" w:space="0" w:color="auto"/>
              <w:left w:val="single" w:sz="4" w:space="0" w:color="auto"/>
              <w:bottom w:val="single" w:sz="4" w:space="0" w:color="auto"/>
              <w:right w:val="single" w:sz="4" w:space="0" w:color="auto"/>
              <w:tr2bl w:val="nil"/>
            </w:tcBorders>
            <w:shd w:val="clear" w:color="auto" w:fill="E7E6E6"/>
            <w:vAlign w:val="center"/>
          </w:tcPr>
          <w:p w14:paraId="52AC976A" w14:textId="77777777" w:rsidR="009934E7" w:rsidRPr="00DD3D60" w:rsidRDefault="009934E7" w:rsidP="00050E31">
            <w:pPr>
              <w:spacing w:line="240" w:lineRule="auto"/>
              <w:rPr>
                <w:ins w:id="2260" w:author="Edward Rogers" w:date="2021-03-11T12:54:00Z"/>
                <w:rFonts w:ascii="Arial Narrow" w:eastAsia="Times New Roman" w:hAnsi="Arial Narrow" w:cs="Arial"/>
                <w:szCs w:val="18"/>
              </w:rPr>
            </w:pPr>
            <w:ins w:id="2261" w:author="Edward Rogers" w:date="2021-03-11T12:54:00Z">
              <w:r w:rsidRPr="00DD3D60">
                <w:rPr>
                  <w:rFonts w:ascii="Arial Narrow" w:eastAsia="Times New Roman" w:hAnsi="Arial Narrow" w:cs="Arial"/>
                  <w:szCs w:val="18"/>
                </w:rPr>
                <w:t xml:space="preserve">Risk Mitigation Measures </w:t>
              </w:r>
            </w:ins>
          </w:p>
        </w:tc>
        <w:tc>
          <w:tcPr>
            <w:tcW w:w="557" w:type="pct"/>
            <w:tcBorders>
              <w:top w:val="single" w:sz="4" w:space="0" w:color="auto"/>
              <w:left w:val="single" w:sz="4" w:space="0" w:color="auto"/>
              <w:bottom w:val="single" w:sz="4" w:space="0" w:color="auto"/>
              <w:right w:val="single" w:sz="4" w:space="0" w:color="auto"/>
              <w:tr2bl w:val="nil"/>
            </w:tcBorders>
            <w:shd w:val="clear" w:color="auto" w:fill="E7E6E6"/>
            <w:vAlign w:val="center"/>
          </w:tcPr>
          <w:p w14:paraId="423997A6" w14:textId="77777777" w:rsidR="009934E7" w:rsidRPr="00DD3D60" w:rsidRDefault="009934E7" w:rsidP="00050E31">
            <w:pPr>
              <w:spacing w:line="240" w:lineRule="auto"/>
              <w:rPr>
                <w:ins w:id="2262" w:author="Edward Rogers" w:date="2021-03-11T12:54:00Z"/>
                <w:rFonts w:ascii="Arial Narrow" w:eastAsia="Times New Roman" w:hAnsi="Arial Narrow" w:cs="Arial"/>
                <w:szCs w:val="18"/>
              </w:rPr>
            </w:pPr>
            <w:ins w:id="2263" w:author="Edward Rogers" w:date="2021-03-11T12:54:00Z">
              <w:r w:rsidRPr="00DD3D60">
                <w:rPr>
                  <w:rFonts w:ascii="Arial Narrow" w:eastAsia="Times New Roman" w:hAnsi="Arial Narrow" w:cs="Arial"/>
                  <w:szCs w:val="18"/>
                </w:rPr>
                <w:t>Risk Score</w:t>
              </w:r>
              <w:r w:rsidRPr="00DD3D60" w:rsidDel="00B41719">
                <w:rPr>
                  <w:rFonts w:ascii="Arial Narrow" w:eastAsia="Times New Roman" w:hAnsi="Arial Narrow" w:cs="Arial"/>
                  <w:szCs w:val="18"/>
                </w:rPr>
                <w:t xml:space="preserve"> </w:t>
              </w:r>
              <w:r w:rsidRPr="00DD3D60">
                <w:rPr>
                  <w:rFonts w:ascii="Arial Narrow" w:eastAsia="Times New Roman" w:hAnsi="Arial Narrow" w:cs="Arial"/>
                  <w:sz w:val="12"/>
                  <w:szCs w:val="12"/>
                </w:rPr>
                <w:t>(after mitigation)</w:t>
              </w:r>
            </w:ins>
          </w:p>
        </w:tc>
      </w:tr>
      <w:tr w:rsidR="009934E7" w:rsidRPr="00DD3D60" w14:paraId="725AA296" w14:textId="77777777" w:rsidTr="00050E31">
        <w:trPr>
          <w:trHeight w:val="624"/>
          <w:ins w:id="2264" w:author="Edward Rogers" w:date="2021-03-11T12:54:00Z"/>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tcPr>
          <w:p w14:paraId="3B49BE51" w14:textId="799F99B1" w:rsidR="009934E7" w:rsidRPr="00DD3D60" w:rsidRDefault="009934E7" w:rsidP="00050E31">
            <w:pPr>
              <w:spacing w:line="240" w:lineRule="auto"/>
              <w:rPr>
                <w:ins w:id="2265" w:author="Edward Rogers" w:date="2021-03-11T12:54:00Z"/>
                <w:rFonts w:ascii="Arial Narrow" w:eastAsia="Times New Roman" w:hAnsi="Arial Narrow" w:cs="Arial"/>
                <w:szCs w:val="18"/>
              </w:rPr>
            </w:pPr>
            <w:ins w:id="2266" w:author="Edward Rogers" w:date="2021-03-11T12:54:00Z">
              <w:r w:rsidRPr="00DD3D60">
                <w:rPr>
                  <w:rFonts w:ascii="Arial Narrow" w:eastAsia="Times New Roman" w:hAnsi="Arial Narrow" w:cs="Arial"/>
                  <w:szCs w:val="18"/>
                </w:rPr>
                <w:t xml:space="preserve">1: </w:t>
              </w:r>
            </w:ins>
            <w:ins w:id="2267" w:author="Edward Rogers" w:date="2021-03-11T13:21:00Z">
              <w:r w:rsidR="00A1340F" w:rsidRPr="00DD3D60">
                <w:rPr>
                  <w:rFonts w:ascii="Arial Narrow" w:eastAsia="Times New Roman" w:hAnsi="Arial Narrow" w:cs="Arial"/>
                  <w:szCs w:val="18"/>
                </w:rPr>
                <w:t xml:space="preserve">Allision with submerged container – </w:t>
              </w:r>
            </w:ins>
            <w:ins w:id="2268" w:author="Edward Rogers" w:date="2021-03-11T13:31:00Z">
              <w:r w:rsidR="005F68C1" w:rsidRPr="00DD3D60">
                <w:rPr>
                  <w:rFonts w:ascii="Arial Narrow" w:eastAsia="Times New Roman" w:hAnsi="Arial Narrow" w:cs="Arial"/>
                  <w:szCs w:val="18"/>
                </w:rPr>
                <w:t>Recreational</w:t>
              </w:r>
            </w:ins>
            <w:ins w:id="2269" w:author="Edward Rogers" w:date="2021-03-11T13:21:00Z">
              <w:r w:rsidR="00A1340F" w:rsidRPr="00DD3D60">
                <w:rPr>
                  <w:rFonts w:ascii="Arial Narrow" w:eastAsia="Times New Roman" w:hAnsi="Arial Narrow" w:cs="Arial"/>
                  <w:szCs w:val="18"/>
                </w:rPr>
                <w:t xml:space="preserve"> V</w:t>
              </w:r>
            </w:ins>
            <w:ins w:id="2270" w:author="Edward Rogers" w:date="2021-03-11T13:22:00Z">
              <w:r w:rsidR="00A1340F" w:rsidRPr="00DD3D60">
                <w:rPr>
                  <w:rFonts w:ascii="Arial Narrow" w:eastAsia="Times New Roman" w:hAnsi="Arial Narrow" w:cs="Arial"/>
                  <w:szCs w:val="18"/>
                </w:rPr>
                <w:t>essel</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1716F927" w14:textId="2491F736" w:rsidR="009934E7" w:rsidRPr="00DD3D60" w:rsidRDefault="00A1340F" w:rsidP="00050E31">
            <w:pPr>
              <w:spacing w:line="240" w:lineRule="auto"/>
              <w:rPr>
                <w:ins w:id="2271" w:author="Edward Rogers" w:date="2021-03-11T12:54:00Z"/>
                <w:rFonts w:ascii="Arial Narrow" w:eastAsia="Times New Roman" w:hAnsi="Arial Narrow" w:cs="Arial"/>
                <w:szCs w:val="18"/>
              </w:rPr>
            </w:pPr>
            <w:ins w:id="2272" w:author="Edward Rogers" w:date="2021-03-11T13:23:00Z">
              <w:r w:rsidRPr="00DD3D60">
                <w:rPr>
                  <w:rFonts w:ascii="Arial Narrow" w:eastAsia="Times New Roman" w:hAnsi="Arial Narrow" w:cs="Arial"/>
                  <w:szCs w:val="18"/>
                </w:rPr>
                <w:t xml:space="preserve">Sunken container </w:t>
              </w:r>
            </w:ins>
            <w:ins w:id="2273" w:author="Edward Rogers" w:date="2021-03-11T13:25:00Z">
              <w:r w:rsidRPr="00DD3D60">
                <w:rPr>
                  <w:rFonts w:ascii="Arial Narrow" w:eastAsia="Times New Roman" w:hAnsi="Arial Narrow" w:cs="Arial"/>
                  <w:szCs w:val="18"/>
                </w:rPr>
                <w:t xml:space="preserve">in area of high </w:t>
              </w:r>
            </w:ins>
            <w:ins w:id="2274" w:author="Edward Rogers" w:date="2021-03-11T13:31:00Z">
              <w:r w:rsidR="005F68C1" w:rsidRPr="00DD3D60">
                <w:rPr>
                  <w:rFonts w:ascii="Arial Narrow" w:eastAsia="Times New Roman" w:hAnsi="Arial Narrow" w:cs="Arial"/>
                  <w:szCs w:val="18"/>
                </w:rPr>
                <w:t xml:space="preserve">recreational </w:t>
              </w:r>
            </w:ins>
            <w:ins w:id="2275" w:author="Edward Rogers" w:date="2021-03-11T13:25:00Z">
              <w:r w:rsidRPr="00DD3D60">
                <w:rPr>
                  <w:rFonts w:ascii="Arial Narrow" w:eastAsia="Times New Roman" w:hAnsi="Arial Narrow" w:cs="Arial"/>
                  <w:szCs w:val="18"/>
                </w:rPr>
                <w:t>vessel density.</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
          <w:p w14:paraId="67610AD5" w14:textId="18F1E0F3" w:rsidR="009934E7" w:rsidRPr="00DD3D60" w:rsidRDefault="005F68C1" w:rsidP="00050E31">
            <w:pPr>
              <w:spacing w:line="240" w:lineRule="auto"/>
              <w:rPr>
                <w:ins w:id="2276" w:author="Edward Rogers" w:date="2021-03-11T12:54:00Z"/>
                <w:rFonts w:ascii="Arial Narrow" w:eastAsia="Times New Roman" w:hAnsi="Arial Narrow" w:cs="Arial"/>
                <w:szCs w:val="18"/>
              </w:rPr>
            </w:pPr>
            <w:ins w:id="2277" w:author="Edward Rogers" w:date="2021-03-11T13:32:00Z">
              <w:r w:rsidRPr="00DD3D60">
                <w:rPr>
                  <w:rFonts w:ascii="Arial Narrow" w:eastAsia="Times New Roman" w:hAnsi="Arial Narrow" w:cs="Arial"/>
                  <w:szCs w:val="18"/>
                </w:rPr>
                <w:t>A</w:t>
              </w:r>
            </w:ins>
            <w:ins w:id="2278" w:author="Edward Rogers" w:date="2021-03-11T13:23:00Z">
              <w:r w:rsidR="00A1340F" w:rsidRPr="00DD3D60">
                <w:rPr>
                  <w:rFonts w:ascii="Arial Narrow" w:eastAsia="Times New Roman" w:hAnsi="Arial Narrow" w:cs="Arial"/>
                  <w:szCs w:val="18"/>
                </w:rPr>
                <w:t>llision causing damage to vessel and environment and may leading to sinking</w:t>
              </w:r>
            </w:ins>
            <w:ins w:id="2279" w:author="Edward Rogers" w:date="2021-03-11T13:24:00Z">
              <w:r w:rsidR="00A1340F" w:rsidRPr="00DD3D60">
                <w:rPr>
                  <w:rFonts w:ascii="Arial Narrow" w:eastAsia="Times New Roman" w:hAnsi="Arial Narrow" w:cs="Arial"/>
                  <w:szCs w:val="18"/>
                </w:rPr>
                <w:t xml:space="preserve"> involving loss of life.</w:t>
              </w:r>
            </w:ins>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
          <w:p w14:paraId="48F7F06F" w14:textId="77777777" w:rsidR="006A3D6E" w:rsidRPr="00DD3D60" w:rsidRDefault="00A1340F" w:rsidP="00050E31">
            <w:pPr>
              <w:spacing w:line="240" w:lineRule="auto"/>
              <w:rPr>
                <w:ins w:id="2280" w:author="Edward Rogers" w:date="2021-03-11T13:47:00Z"/>
                <w:rFonts w:ascii="Arial Narrow" w:eastAsia="Times New Roman" w:hAnsi="Arial Narrow" w:cs="Arial"/>
                <w:szCs w:val="18"/>
              </w:rPr>
            </w:pPr>
            <w:ins w:id="2281" w:author="Edward Rogers" w:date="2021-03-11T13:26:00Z">
              <w:r w:rsidRPr="00DD3D60">
                <w:rPr>
                  <w:rFonts w:ascii="Arial Narrow" w:eastAsia="Times New Roman" w:hAnsi="Arial Narrow" w:cs="Arial"/>
                  <w:szCs w:val="18"/>
                </w:rPr>
                <w:t xml:space="preserve">L = 3 </w:t>
              </w:r>
            </w:ins>
          </w:p>
          <w:p w14:paraId="05AC14FA" w14:textId="730604ED" w:rsidR="00A1340F" w:rsidRPr="00DD3D60" w:rsidRDefault="00A1340F" w:rsidP="00050E31">
            <w:pPr>
              <w:spacing w:line="240" w:lineRule="auto"/>
              <w:rPr>
                <w:ins w:id="2282" w:author="Edward Rogers" w:date="2021-03-11T13:26:00Z"/>
                <w:rFonts w:ascii="Arial Narrow" w:eastAsia="Times New Roman" w:hAnsi="Arial Narrow" w:cs="Arial"/>
                <w:szCs w:val="18"/>
              </w:rPr>
            </w:pPr>
            <w:ins w:id="2283" w:author="Edward Rogers" w:date="2021-03-11T13:26:00Z">
              <w:r w:rsidRPr="00DD3D60">
                <w:rPr>
                  <w:rFonts w:ascii="Arial Narrow" w:eastAsia="Times New Roman" w:hAnsi="Arial Narrow" w:cs="Arial"/>
                  <w:szCs w:val="18"/>
                </w:rPr>
                <w:t>C = 4</w:t>
              </w:r>
            </w:ins>
          </w:p>
          <w:p w14:paraId="10E97A07" w14:textId="643D1799" w:rsidR="009934E7" w:rsidRPr="00DD3D60" w:rsidRDefault="00A1340F" w:rsidP="00050E31">
            <w:pPr>
              <w:spacing w:line="240" w:lineRule="auto"/>
              <w:rPr>
                <w:ins w:id="2284" w:author="Edward Rogers" w:date="2021-03-11T12:54:00Z"/>
                <w:rFonts w:ascii="Arial Narrow" w:eastAsia="Times New Roman" w:hAnsi="Arial Narrow" w:cs="Arial"/>
                <w:szCs w:val="18"/>
              </w:rPr>
            </w:pPr>
            <w:ins w:id="2285" w:author="Edward Rogers" w:date="2021-03-11T13:26:00Z">
              <w:r w:rsidRPr="00DD3D60">
                <w:rPr>
                  <w:rFonts w:ascii="Arial Narrow" w:eastAsia="Times New Roman" w:hAnsi="Arial Narrow" w:cs="Arial"/>
                  <w:szCs w:val="18"/>
                </w:rPr>
                <w:t xml:space="preserve">Score = </w:t>
              </w:r>
            </w:ins>
            <w:ins w:id="2286" w:author="Edward Rogers" w:date="2021-03-11T13:25:00Z">
              <w:r w:rsidRPr="00DD3D60">
                <w:rPr>
                  <w:rFonts w:ascii="Arial Narrow" w:eastAsia="Times New Roman" w:hAnsi="Arial Narrow" w:cs="Arial"/>
                  <w:szCs w:val="18"/>
                </w:rPr>
                <w:t>1</w:t>
              </w:r>
            </w:ins>
            <w:ins w:id="2287" w:author="Edward Rogers" w:date="2021-03-11T13:26:00Z">
              <w:r w:rsidRPr="00DD3D60">
                <w:rPr>
                  <w:rFonts w:ascii="Arial Narrow" w:eastAsia="Times New Roman" w:hAnsi="Arial Narrow" w:cs="Arial"/>
                  <w:szCs w:val="18"/>
                </w:rPr>
                <w:t>2</w:t>
              </w:r>
            </w:ins>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
          <w:p w14:paraId="4E91F75C" w14:textId="32AFD2E1" w:rsidR="009934E7" w:rsidRPr="00DD3D60" w:rsidRDefault="00A1340F">
            <w:pPr>
              <w:rPr>
                <w:ins w:id="2288" w:author="Edward Rogers" w:date="2021-03-11T13:27:00Z"/>
                <w:rFonts w:ascii="Arial Narrow" w:eastAsia="Times New Roman" w:hAnsi="Arial Narrow" w:cs="Arial"/>
                <w:szCs w:val="18"/>
                <w:rPrChange w:id="2289" w:author="ernst bolt" w:date="2021-04-10T17:04:00Z">
                  <w:rPr>
                    <w:ins w:id="2290" w:author="Edward Rogers" w:date="2021-03-11T13:27:00Z"/>
                    <w:rFonts w:eastAsia="Times New Roman"/>
                  </w:rPr>
                </w:rPrChange>
              </w:rPr>
              <w:pPrChange w:id="2291" w:author="Edward Rogers" w:date="2021-03-11T13:27:00Z">
                <w:pPr>
                  <w:pStyle w:val="ListParagraph"/>
                  <w:numPr>
                    <w:numId w:val="84"/>
                  </w:numPr>
                  <w:ind w:hanging="360"/>
                </w:pPr>
              </w:pPrChange>
            </w:pPr>
            <w:ins w:id="2292" w:author="Edward Rogers" w:date="2021-03-11T13:27:00Z">
              <w:r w:rsidRPr="00DD3D60">
                <w:rPr>
                  <w:rFonts w:ascii="Arial Narrow" w:eastAsia="Times New Roman" w:hAnsi="Arial Narrow" w:cs="Arial"/>
                  <w:szCs w:val="18"/>
                </w:rPr>
                <w:t xml:space="preserve">1. </w:t>
              </w:r>
            </w:ins>
            <w:ins w:id="2293" w:author="Edward Rogers" w:date="2021-03-11T13:26:00Z">
              <w:r w:rsidRPr="00DD3D60">
                <w:rPr>
                  <w:rFonts w:ascii="Arial Narrow" w:eastAsia="Times New Roman" w:hAnsi="Arial Narrow" w:cs="Arial"/>
                  <w:szCs w:val="18"/>
                  <w:rPrChange w:id="2294" w:author="ernst bolt" w:date="2021-04-10T17:04:00Z">
                    <w:rPr>
                      <w:rFonts w:eastAsia="Times New Roman"/>
                    </w:rPr>
                  </w:rPrChange>
                </w:rPr>
                <w:t>Deploy lighted</w:t>
              </w:r>
            </w:ins>
            <w:ins w:id="2295" w:author="Edward Rogers" w:date="2021-03-11T13:27:00Z">
              <w:r w:rsidRPr="00DD3D60">
                <w:rPr>
                  <w:rFonts w:ascii="Arial Narrow" w:eastAsia="Times New Roman" w:hAnsi="Arial Narrow" w:cs="Arial"/>
                  <w:szCs w:val="18"/>
                  <w:rPrChange w:id="2296" w:author="ernst bolt" w:date="2021-04-10T17:04:00Z">
                    <w:rPr>
                      <w:rFonts w:eastAsia="Times New Roman"/>
                    </w:rPr>
                  </w:rPrChange>
                </w:rPr>
                <w:t xml:space="preserve"> </w:t>
              </w:r>
            </w:ins>
            <w:ins w:id="2297" w:author="Edward Rogers" w:date="2021-03-11T13:26:00Z">
              <w:r w:rsidRPr="00DD3D60">
                <w:rPr>
                  <w:rFonts w:ascii="Arial Narrow" w:eastAsia="Times New Roman" w:hAnsi="Arial Narrow" w:cs="Arial"/>
                  <w:szCs w:val="18"/>
                  <w:rPrChange w:id="2298" w:author="ernst bolt" w:date="2021-04-10T17:04:00Z">
                    <w:rPr>
                      <w:rFonts w:eastAsia="Times New Roman"/>
                    </w:rPr>
                  </w:rPrChange>
                </w:rPr>
                <w:t>isolated</w:t>
              </w:r>
            </w:ins>
            <w:ins w:id="2299" w:author="Edward Rogers" w:date="2021-03-11T13:27:00Z">
              <w:r w:rsidRPr="00DD3D60">
                <w:rPr>
                  <w:rFonts w:ascii="Arial Narrow" w:eastAsia="Times New Roman" w:hAnsi="Arial Narrow" w:cs="Arial"/>
                  <w:szCs w:val="18"/>
                  <w:rPrChange w:id="2300" w:author="ernst bolt" w:date="2021-04-10T17:04:00Z">
                    <w:rPr>
                      <w:rFonts w:eastAsia="Times New Roman"/>
                    </w:rPr>
                  </w:rPrChange>
                </w:rPr>
                <w:t xml:space="preserve"> danger buoy</w:t>
              </w:r>
            </w:ins>
            <w:ins w:id="2301" w:author="Edward Rogers" w:date="2021-03-11T13:34:00Z">
              <w:r w:rsidR="005F68C1" w:rsidRPr="00DD3D60">
                <w:rPr>
                  <w:rFonts w:ascii="Arial Narrow" w:eastAsia="Times New Roman" w:hAnsi="Arial Narrow" w:cs="Arial"/>
                  <w:szCs w:val="18"/>
                </w:rPr>
                <w:t>.</w:t>
              </w:r>
            </w:ins>
          </w:p>
          <w:p w14:paraId="67FB208D" w14:textId="441B068E" w:rsidR="005F68C1" w:rsidRPr="00DD3D60" w:rsidRDefault="00A1340F">
            <w:pPr>
              <w:spacing w:line="240" w:lineRule="auto"/>
              <w:rPr>
                <w:ins w:id="2302" w:author="Edward Rogers" w:date="2021-03-11T12:54:00Z"/>
                <w:rFonts w:ascii="Arial Narrow" w:eastAsia="Times New Roman" w:hAnsi="Arial Narrow" w:cs="Arial"/>
                <w:szCs w:val="18"/>
                <w:rPrChange w:id="2303" w:author="ernst bolt" w:date="2021-04-10T17:04:00Z">
                  <w:rPr>
                    <w:ins w:id="2304" w:author="Edward Rogers" w:date="2021-03-11T12:54:00Z"/>
                  </w:rPr>
                </w:rPrChange>
              </w:rPr>
            </w:pPr>
            <w:ins w:id="2305" w:author="Edward Rogers" w:date="2021-03-11T13:27:00Z">
              <w:r w:rsidRPr="00DD3D60">
                <w:rPr>
                  <w:rFonts w:ascii="Arial Narrow" w:eastAsia="Times New Roman" w:hAnsi="Arial Narrow" w:cs="Arial"/>
                  <w:szCs w:val="18"/>
                </w:rPr>
                <w:t>2. Issue Notices to Mariners</w:t>
              </w:r>
            </w:ins>
            <w:ins w:id="2306" w:author="Edward Rogers" w:date="2021-03-11T13:33:00Z">
              <w:r w:rsidR="005F68C1" w:rsidRPr="00DD3D60">
                <w:rPr>
                  <w:rFonts w:ascii="Arial Narrow" w:eastAsia="Times New Roman" w:hAnsi="Arial Narrow" w:cs="Arial"/>
                  <w:szCs w:val="18"/>
                </w:rPr>
                <w:t xml:space="preserve"> </w:t>
              </w:r>
            </w:ins>
            <w:ins w:id="2307" w:author="Edward Rogers" w:date="2021-03-11T13:38:00Z">
              <w:r w:rsidR="00413EDD" w:rsidRPr="00DD3D60">
                <w:rPr>
                  <w:rFonts w:ascii="Arial Narrow" w:eastAsia="Times New Roman" w:hAnsi="Arial Narrow" w:cs="Arial"/>
                  <w:szCs w:val="18"/>
                </w:rPr>
                <w:t>(consider promulgation to local clubs) and Marine Information Notice.</w:t>
              </w:r>
            </w:ins>
          </w:p>
        </w:tc>
        <w:tc>
          <w:tcPr>
            <w:tcW w:w="557" w:type="pct"/>
            <w:tcBorders>
              <w:top w:val="single" w:sz="4" w:space="0" w:color="auto"/>
              <w:left w:val="single" w:sz="4" w:space="0" w:color="auto"/>
              <w:bottom w:val="single" w:sz="4" w:space="0" w:color="auto"/>
              <w:right w:val="single" w:sz="4" w:space="0" w:color="auto"/>
              <w:tr2bl w:val="nil"/>
            </w:tcBorders>
            <w:vAlign w:val="center"/>
          </w:tcPr>
          <w:p w14:paraId="6BAC1521" w14:textId="77777777" w:rsidR="006A3D6E" w:rsidRPr="00DD3D60" w:rsidRDefault="005F68C1" w:rsidP="005F68C1">
            <w:pPr>
              <w:spacing w:line="240" w:lineRule="auto"/>
              <w:rPr>
                <w:ins w:id="2308" w:author="Edward Rogers" w:date="2021-03-11T13:47:00Z"/>
                <w:rFonts w:ascii="Arial Narrow" w:eastAsia="Times New Roman" w:hAnsi="Arial Narrow" w:cs="Arial"/>
                <w:szCs w:val="18"/>
              </w:rPr>
            </w:pPr>
            <w:ins w:id="2309" w:author="Edward Rogers" w:date="2021-03-11T13:28:00Z">
              <w:r w:rsidRPr="00DD3D60">
                <w:rPr>
                  <w:rFonts w:ascii="Arial Narrow" w:eastAsia="Times New Roman" w:hAnsi="Arial Narrow" w:cs="Arial"/>
                  <w:szCs w:val="18"/>
                </w:rPr>
                <w:t xml:space="preserve">L = </w:t>
              </w:r>
            </w:ins>
            <w:ins w:id="2310" w:author="Edward Rogers" w:date="2021-03-11T13:29:00Z">
              <w:r w:rsidRPr="00DD3D60">
                <w:rPr>
                  <w:rFonts w:ascii="Arial Narrow" w:eastAsia="Times New Roman" w:hAnsi="Arial Narrow" w:cs="Arial"/>
                  <w:szCs w:val="18"/>
                </w:rPr>
                <w:t>2</w:t>
              </w:r>
            </w:ins>
            <w:ins w:id="2311" w:author="Edward Rogers" w:date="2021-03-11T13:28:00Z">
              <w:r w:rsidRPr="00DD3D60">
                <w:rPr>
                  <w:rFonts w:ascii="Arial Narrow" w:eastAsia="Times New Roman" w:hAnsi="Arial Narrow" w:cs="Arial"/>
                  <w:szCs w:val="18"/>
                </w:rPr>
                <w:t xml:space="preserve"> </w:t>
              </w:r>
            </w:ins>
          </w:p>
          <w:p w14:paraId="60C8EBC3" w14:textId="07127F58" w:rsidR="005F68C1" w:rsidRPr="00DD3D60" w:rsidRDefault="005F68C1" w:rsidP="005F68C1">
            <w:pPr>
              <w:spacing w:line="240" w:lineRule="auto"/>
              <w:rPr>
                <w:ins w:id="2312" w:author="Edward Rogers" w:date="2021-03-11T13:28:00Z"/>
                <w:rFonts w:ascii="Arial Narrow" w:eastAsia="Times New Roman" w:hAnsi="Arial Narrow" w:cs="Arial"/>
                <w:szCs w:val="18"/>
              </w:rPr>
            </w:pPr>
            <w:ins w:id="2313" w:author="Edward Rogers" w:date="2021-03-11T13:28:00Z">
              <w:r w:rsidRPr="00DD3D60">
                <w:rPr>
                  <w:rFonts w:ascii="Arial Narrow" w:eastAsia="Times New Roman" w:hAnsi="Arial Narrow" w:cs="Arial"/>
                  <w:szCs w:val="18"/>
                </w:rPr>
                <w:t>C = 4</w:t>
              </w:r>
            </w:ins>
          </w:p>
          <w:p w14:paraId="281CC267" w14:textId="5DC4274A" w:rsidR="009934E7" w:rsidRPr="00DD3D60" w:rsidRDefault="005F68C1" w:rsidP="005F68C1">
            <w:pPr>
              <w:spacing w:line="240" w:lineRule="auto"/>
              <w:rPr>
                <w:ins w:id="2314" w:author="Edward Rogers" w:date="2021-03-11T12:54:00Z"/>
                <w:rFonts w:ascii="Arial Narrow" w:eastAsia="Times New Roman" w:hAnsi="Arial Narrow" w:cs="Arial"/>
                <w:szCs w:val="18"/>
              </w:rPr>
            </w:pPr>
            <w:ins w:id="2315" w:author="Edward Rogers" w:date="2021-03-11T13:28:00Z">
              <w:r w:rsidRPr="00DD3D60">
                <w:rPr>
                  <w:rFonts w:ascii="Arial Narrow" w:eastAsia="Times New Roman" w:hAnsi="Arial Narrow" w:cs="Arial"/>
                  <w:szCs w:val="18"/>
                </w:rPr>
                <w:t xml:space="preserve">Score = </w:t>
              </w:r>
            </w:ins>
            <w:ins w:id="2316" w:author="Edward Rogers" w:date="2021-03-11T13:29:00Z">
              <w:r w:rsidRPr="00DD3D60">
                <w:rPr>
                  <w:rFonts w:ascii="Arial Narrow" w:eastAsia="Times New Roman" w:hAnsi="Arial Narrow" w:cs="Arial"/>
                  <w:szCs w:val="18"/>
                </w:rPr>
                <w:t>8</w:t>
              </w:r>
            </w:ins>
          </w:p>
        </w:tc>
      </w:tr>
      <w:tr w:rsidR="005F68C1" w:rsidRPr="00DD3D60" w14:paraId="2ABD9329" w14:textId="77777777" w:rsidTr="00050E31">
        <w:trPr>
          <w:trHeight w:val="624"/>
          <w:ins w:id="2317" w:author="Edward Rogers" w:date="2021-03-11T12:54:00Z"/>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1A1C450A" w14:textId="7A561AAD" w:rsidR="005F68C1" w:rsidRPr="00DD3D60" w:rsidRDefault="005F68C1" w:rsidP="005F68C1">
            <w:pPr>
              <w:spacing w:line="240" w:lineRule="auto"/>
              <w:rPr>
                <w:ins w:id="2318" w:author="Edward Rogers" w:date="2021-03-11T12:54:00Z"/>
                <w:rFonts w:ascii="Arial Narrow" w:eastAsia="Times New Roman" w:hAnsi="Arial Narrow" w:cs="Arial"/>
                <w:szCs w:val="18"/>
              </w:rPr>
            </w:pPr>
            <w:ins w:id="2319" w:author="Edward Rogers" w:date="2021-03-11T12:54:00Z">
              <w:r w:rsidRPr="00DD3D60">
                <w:rPr>
                  <w:rFonts w:ascii="Arial Narrow" w:eastAsia="Times New Roman" w:hAnsi="Arial Narrow" w:cs="Arial"/>
                  <w:szCs w:val="18"/>
                </w:rPr>
                <w:t xml:space="preserve">2: </w:t>
              </w:r>
            </w:ins>
            <w:ins w:id="2320" w:author="Edward Rogers" w:date="2021-03-11T13:22:00Z">
              <w:r w:rsidRPr="00DD3D60">
                <w:rPr>
                  <w:rFonts w:ascii="Arial Narrow" w:eastAsia="Times New Roman" w:hAnsi="Arial Narrow" w:cs="Arial"/>
                  <w:szCs w:val="18"/>
                </w:rPr>
                <w:t>Allision with submerged container – Commercial Vessel</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49913D84" w14:textId="5446B06B" w:rsidR="005F68C1" w:rsidRPr="00DD3D60" w:rsidRDefault="005F68C1" w:rsidP="005F68C1">
            <w:pPr>
              <w:spacing w:line="240" w:lineRule="auto"/>
              <w:rPr>
                <w:ins w:id="2321" w:author="Edward Rogers" w:date="2021-03-11T12:54:00Z"/>
                <w:rFonts w:ascii="Arial Narrow" w:eastAsia="Times New Roman" w:hAnsi="Arial Narrow" w:cs="Arial"/>
                <w:szCs w:val="18"/>
              </w:rPr>
            </w:pPr>
            <w:ins w:id="2322" w:author="Edward Rogers" w:date="2021-03-11T13:32:00Z">
              <w:r w:rsidRPr="00DD3D60">
                <w:rPr>
                  <w:rFonts w:ascii="Arial Narrow" w:eastAsia="Times New Roman" w:hAnsi="Arial Narrow" w:cs="Arial"/>
                  <w:szCs w:val="18"/>
                </w:rPr>
                <w:t>Sunken container in area of low commercial vessel density.</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
          <w:p w14:paraId="63F1C339" w14:textId="4C0246E9" w:rsidR="005F68C1" w:rsidRPr="00DD3D60" w:rsidRDefault="005F68C1" w:rsidP="005F68C1">
            <w:pPr>
              <w:spacing w:line="240" w:lineRule="auto"/>
              <w:rPr>
                <w:ins w:id="2323" w:author="Edward Rogers" w:date="2021-03-11T12:54:00Z"/>
                <w:rFonts w:ascii="Arial Narrow" w:eastAsia="Times New Roman" w:hAnsi="Arial Narrow" w:cs="Arial"/>
                <w:szCs w:val="18"/>
              </w:rPr>
            </w:pPr>
            <w:ins w:id="2324" w:author="Edward Rogers" w:date="2021-03-11T13:32:00Z">
              <w:r w:rsidRPr="00DD3D60">
                <w:rPr>
                  <w:rFonts w:ascii="Arial Narrow" w:eastAsia="Times New Roman" w:hAnsi="Arial Narrow" w:cs="Arial"/>
                  <w:szCs w:val="18"/>
                </w:rPr>
                <w:t>Allision causing damage to vessel and environment.</w:t>
              </w:r>
            </w:ins>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
          <w:p w14:paraId="44ABF451" w14:textId="77777777" w:rsidR="006A3D6E" w:rsidRPr="00DD3D60" w:rsidRDefault="005F68C1" w:rsidP="005F68C1">
            <w:pPr>
              <w:spacing w:line="240" w:lineRule="auto"/>
              <w:rPr>
                <w:ins w:id="2325" w:author="Edward Rogers" w:date="2021-03-11T13:47:00Z"/>
                <w:rFonts w:ascii="Arial Narrow" w:eastAsia="Times New Roman" w:hAnsi="Arial Narrow" w:cs="Arial"/>
                <w:szCs w:val="18"/>
              </w:rPr>
            </w:pPr>
            <w:ins w:id="2326" w:author="Edward Rogers" w:date="2021-03-11T13:32:00Z">
              <w:r w:rsidRPr="00DD3D60">
                <w:rPr>
                  <w:rFonts w:ascii="Arial Narrow" w:eastAsia="Times New Roman" w:hAnsi="Arial Narrow" w:cs="Arial"/>
                  <w:szCs w:val="18"/>
                </w:rPr>
                <w:t xml:space="preserve">L = 2 </w:t>
              </w:r>
            </w:ins>
          </w:p>
          <w:p w14:paraId="320C1C2D" w14:textId="635811B3" w:rsidR="005F68C1" w:rsidRPr="00DD3D60" w:rsidRDefault="005F68C1" w:rsidP="005F68C1">
            <w:pPr>
              <w:spacing w:line="240" w:lineRule="auto"/>
              <w:rPr>
                <w:ins w:id="2327" w:author="Edward Rogers" w:date="2021-03-11T13:32:00Z"/>
                <w:rFonts w:ascii="Arial Narrow" w:eastAsia="Times New Roman" w:hAnsi="Arial Narrow" w:cs="Arial"/>
                <w:szCs w:val="18"/>
              </w:rPr>
            </w:pPr>
            <w:ins w:id="2328" w:author="Edward Rogers" w:date="2021-03-11T13:32:00Z">
              <w:r w:rsidRPr="00DD3D60">
                <w:rPr>
                  <w:rFonts w:ascii="Arial Narrow" w:eastAsia="Times New Roman" w:hAnsi="Arial Narrow" w:cs="Arial"/>
                  <w:szCs w:val="18"/>
                </w:rPr>
                <w:t>C = 3</w:t>
              </w:r>
            </w:ins>
          </w:p>
          <w:p w14:paraId="4CDB4C7B" w14:textId="5EB0946C" w:rsidR="005F68C1" w:rsidRPr="00DD3D60" w:rsidRDefault="005F68C1" w:rsidP="005F68C1">
            <w:pPr>
              <w:spacing w:line="240" w:lineRule="auto"/>
              <w:rPr>
                <w:ins w:id="2329" w:author="Edward Rogers" w:date="2021-03-11T12:54:00Z"/>
                <w:rFonts w:ascii="Arial Narrow" w:eastAsia="Times New Roman" w:hAnsi="Arial Narrow" w:cs="Arial"/>
                <w:szCs w:val="18"/>
              </w:rPr>
            </w:pPr>
            <w:ins w:id="2330" w:author="Edward Rogers" w:date="2021-03-11T13:32:00Z">
              <w:r w:rsidRPr="00DD3D60">
                <w:rPr>
                  <w:rFonts w:ascii="Arial Narrow" w:eastAsia="Times New Roman" w:hAnsi="Arial Narrow" w:cs="Arial"/>
                  <w:szCs w:val="18"/>
                </w:rPr>
                <w:t>Score = 6</w:t>
              </w:r>
            </w:ins>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
          <w:p w14:paraId="7630224D" w14:textId="550B96E0" w:rsidR="005F68C1" w:rsidRPr="00DD3D60" w:rsidRDefault="005F68C1" w:rsidP="005F68C1">
            <w:pPr>
              <w:rPr>
                <w:ins w:id="2331" w:author="Edward Rogers" w:date="2021-03-11T13:32:00Z"/>
                <w:rFonts w:ascii="Arial Narrow" w:eastAsia="Times New Roman" w:hAnsi="Arial Narrow" w:cs="Arial"/>
                <w:szCs w:val="18"/>
              </w:rPr>
            </w:pPr>
            <w:ins w:id="2332" w:author="Edward Rogers" w:date="2021-03-11T13:32:00Z">
              <w:r w:rsidRPr="00DD3D60">
                <w:rPr>
                  <w:rFonts w:ascii="Arial Narrow" w:eastAsia="Times New Roman" w:hAnsi="Arial Narrow" w:cs="Arial"/>
                  <w:szCs w:val="18"/>
                </w:rPr>
                <w:t>1. Deploy lighted isolated danger buoy</w:t>
              </w:r>
            </w:ins>
            <w:ins w:id="2333" w:author="Edward Rogers" w:date="2021-03-11T13:34:00Z">
              <w:r w:rsidRPr="00DD3D60">
                <w:rPr>
                  <w:rFonts w:ascii="Arial Narrow" w:eastAsia="Times New Roman" w:hAnsi="Arial Narrow" w:cs="Arial"/>
                  <w:szCs w:val="18"/>
                </w:rPr>
                <w:t>.</w:t>
              </w:r>
            </w:ins>
          </w:p>
          <w:p w14:paraId="1411DE4E" w14:textId="1E5468DC" w:rsidR="005F68C1" w:rsidRPr="00DD3D60" w:rsidRDefault="005F68C1" w:rsidP="005F68C1">
            <w:pPr>
              <w:spacing w:line="240" w:lineRule="auto"/>
              <w:rPr>
                <w:ins w:id="2334" w:author="Edward Rogers" w:date="2021-03-11T12:54:00Z"/>
                <w:rFonts w:ascii="Arial Narrow" w:eastAsia="Times New Roman" w:hAnsi="Arial Narrow" w:cs="Arial"/>
                <w:szCs w:val="18"/>
              </w:rPr>
            </w:pPr>
            <w:ins w:id="2335" w:author="Edward Rogers" w:date="2021-03-11T13:32:00Z">
              <w:r w:rsidRPr="00DD3D60">
                <w:rPr>
                  <w:rFonts w:ascii="Arial Narrow" w:eastAsia="Times New Roman" w:hAnsi="Arial Narrow" w:cs="Arial"/>
                  <w:szCs w:val="18"/>
                </w:rPr>
                <w:t>2. Issue Notices to Mariners</w:t>
              </w:r>
            </w:ins>
            <w:ins w:id="2336" w:author="Edward Rogers" w:date="2021-03-11T13:39:00Z">
              <w:r w:rsidR="00413EDD" w:rsidRPr="00DD3D60">
                <w:rPr>
                  <w:rFonts w:ascii="Arial Narrow" w:eastAsia="Times New Roman" w:hAnsi="Arial Narrow" w:cs="Arial"/>
                  <w:szCs w:val="18"/>
                </w:rPr>
                <w:t xml:space="preserve"> and Marine Information Notice</w:t>
              </w:r>
            </w:ins>
            <w:ins w:id="2337" w:author="Edward Rogers" w:date="2021-03-11T13:34:00Z">
              <w:r w:rsidRPr="00DD3D60">
                <w:rPr>
                  <w:rFonts w:ascii="Arial Narrow" w:eastAsia="Times New Roman" w:hAnsi="Arial Narrow" w:cs="Arial"/>
                  <w:szCs w:val="18"/>
                </w:rPr>
                <w:t>.</w:t>
              </w:r>
            </w:ins>
          </w:p>
        </w:tc>
        <w:tc>
          <w:tcPr>
            <w:tcW w:w="557" w:type="pct"/>
            <w:tcBorders>
              <w:top w:val="single" w:sz="4" w:space="0" w:color="auto"/>
              <w:left w:val="single" w:sz="4" w:space="0" w:color="auto"/>
              <w:bottom w:val="single" w:sz="4" w:space="0" w:color="auto"/>
              <w:right w:val="single" w:sz="4" w:space="0" w:color="auto"/>
              <w:tr2bl w:val="nil"/>
            </w:tcBorders>
            <w:vAlign w:val="center"/>
          </w:tcPr>
          <w:p w14:paraId="405064CB" w14:textId="77777777" w:rsidR="006A3D6E" w:rsidRPr="00DD3D60" w:rsidRDefault="005F68C1" w:rsidP="005F68C1">
            <w:pPr>
              <w:spacing w:line="240" w:lineRule="auto"/>
              <w:rPr>
                <w:ins w:id="2338" w:author="Edward Rogers" w:date="2021-03-11T13:47:00Z"/>
                <w:rFonts w:ascii="Arial Narrow" w:eastAsia="Times New Roman" w:hAnsi="Arial Narrow" w:cs="Arial"/>
                <w:szCs w:val="18"/>
              </w:rPr>
            </w:pPr>
            <w:ins w:id="2339" w:author="Edward Rogers" w:date="2021-03-11T13:32:00Z">
              <w:r w:rsidRPr="00DD3D60">
                <w:rPr>
                  <w:rFonts w:ascii="Arial Narrow" w:eastAsia="Times New Roman" w:hAnsi="Arial Narrow" w:cs="Arial"/>
                  <w:szCs w:val="18"/>
                </w:rPr>
                <w:t xml:space="preserve">L = </w:t>
              </w:r>
            </w:ins>
            <w:ins w:id="2340" w:author="Edward Rogers" w:date="2021-03-11T13:33:00Z">
              <w:r w:rsidRPr="00DD3D60">
                <w:rPr>
                  <w:rFonts w:ascii="Arial Narrow" w:eastAsia="Times New Roman" w:hAnsi="Arial Narrow" w:cs="Arial"/>
                  <w:szCs w:val="18"/>
                </w:rPr>
                <w:t>1</w:t>
              </w:r>
            </w:ins>
            <w:ins w:id="2341" w:author="Edward Rogers" w:date="2021-03-11T13:32:00Z">
              <w:r w:rsidRPr="00DD3D60">
                <w:rPr>
                  <w:rFonts w:ascii="Arial Narrow" w:eastAsia="Times New Roman" w:hAnsi="Arial Narrow" w:cs="Arial"/>
                  <w:szCs w:val="18"/>
                </w:rPr>
                <w:t xml:space="preserve"> </w:t>
              </w:r>
            </w:ins>
          </w:p>
          <w:p w14:paraId="499AECE3" w14:textId="45AE0707" w:rsidR="005F68C1" w:rsidRPr="00DD3D60" w:rsidRDefault="005F68C1" w:rsidP="005F68C1">
            <w:pPr>
              <w:spacing w:line="240" w:lineRule="auto"/>
              <w:rPr>
                <w:ins w:id="2342" w:author="Edward Rogers" w:date="2021-03-11T13:32:00Z"/>
                <w:rFonts w:ascii="Arial Narrow" w:eastAsia="Times New Roman" w:hAnsi="Arial Narrow" w:cs="Arial"/>
                <w:szCs w:val="18"/>
              </w:rPr>
            </w:pPr>
            <w:ins w:id="2343" w:author="Edward Rogers" w:date="2021-03-11T13:32:00Z">
              <w:r w:rsidRPr="00DD3D60">
                <w:rPr>
                  <w:rFonts w:ascii="Arial Narrow" w:eastAsia="Times New Roman" w:hAnsi="Arial Narrow" w:cs="Arial"/>
                  <w:szCs w:val="18"/>
                </w:rPr>
                <w:t xml:space="preserve">C = </w:t>
              </w:r>
            </w:ins>
            <w:ins w:id="2344" w:author="Edward Rogers" w:date="2021-03-11T13:33:00Z">
              <w:r w:rsidRPr="00DD3D60">
                <w:rPr>
                  <w:rFonts w:ascii="Arial Narrow" w:eastAsia="Times New Roman" w:hAnsi="Arial Narrow" w:cs="Arial"/>
                  <w:szCs w:val="18"/>
                </w:rPr>
                <w:t>3</w:t>
              </w:r>
            </w:ins>
          </w:p>
          <w:p w14:paraId="0C8A2517" w14:textId="1EAE08B1" w:rsidR="005F68C1" w:rsidRPr="00DD3D60" w:rsidRDefault="005F68C1" w:rsidP="005F68C1">
            <w:pPr>
              <w:spacing w:line="240" w:lineRule="auto"/>
              <w:rPr>
                <w:ins w:id="2345" w:author="Edward Rogers" w:date="2021-03-11T12:54:00Z"/>
                <w:rFonts w:ascii="Arial Narrow" w:eastAsia="Times New Roman" w:hAnsi="Arial Narrow" w:cs="Arial"/>
                <w:szCs w:val="18"/>
              </w:rPr>
            </w:pPr>
            <w:ins w:id="2346" w:author="Edward Rogers" w:date="2021-03-11T13:32:00Z">
              <w:r w:rsidRPr="00DD3D60">
                <w:rPr>
                  <w:rFonts w:ascii="Arial Narrow" w:eastAsia="Times New Roman" w:hAnsi="Arial Narrow" w:cs="Arial"/>
                  <w:szCs w:val="18"/>
                </w:rPr>
                <w:t xml:space="preserve">Score = </w:t>
              </w:r>
            </w:ins>
            <w:ins w:id="2347" w:author="Edward Rogers" w:date="2021-03-11T13:33:00Z">
              <w:r w:rsidRPr="00DD3D60">
                <w:rPr>
                  <w:rFonts w:ascii="Arial Narrow" w:eastAsia="Times New Roman" w:hAnsi="Arial Narrow" w:cs="Arial"/>
                  <w:szCs w:val="18"/>
                </w:rPr>
                <w:t>3</w:t>
              </w:r>
            </w:ins>
          </w:p>
        </w:tc>
      </w:tr>
      <w:tr w:rsidR="009934E7" w:rsidRPr="00DD3D60" w14:paraId="781BE8BD" w14:textId="77777777" w:rsidTr="00050E31">
        <w:trPr>
          <w:trHeight w:val="624"/>
          <w:ins w:id="2348" w:author="Edward Rogers" w:date="2021-03-11T12:54:00Z"/>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45C36163" w14:textId="77777777" w:rsidR="009934E7" w:rsidRPr="00DD3D60" w:rsidRDefault="009934E7" w:rsidP="00050E31">
            <w:pPr>
              <w:spacing w:line="240" w:lineRule="auto"/>
              <w:rPr>
                <w:ins w:id="2349" w:author="Edward Rogers" w:date="2021-03-11T12:54:00Z"/>
                <w:rFonts w:ascii="Arial Narrow" w:eastAsia="Times New Roman" w:hAnsi="Arial Narrow" w:cs="Arial"/>
                <w:szCs w:val="18"/>
              </w:rPr>
            </w:pPr>
            <w:ins w:id="2350" w:author="Edward Rogers" w:date="2021-03-11T12:54:00Z">
              <w:r w:rsidRPr="00DD3D60">
                <w:rPr>
                  <w:rFonts w:ascii="Arial Narrow" w:eastAsia="Times New Roman" w:hAnsi="Arial Narrow" w:cs="Arial"/>
                  <w:szCs w:val="18"/>
                </w:rPr>
                <w:t xml:space="preserve">3: </w:t>
              </w:r>
            </w:ins>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737BF678" w14:textId="77777777" w:rsidR="009934E7" w:rsidRPr="00DD3D60" w:rsidRDefault="009934E7" w:rsidP="00050E31">
            <w:pPr>
              <w:spacing w:line="240" w:lineRule="auto"/>
              <w:rPr>
                <w:ins w:id="2351" w:author="Edward Rogers" w:date="2021-03-11T12:54:00Z"/>
                <w:rFonts w:ascii="Arial Narrow" w:eastAsia="Times New Roman" w:hAnsi="Arial Narrow" w:cs="Arial"/>
                <w:szCs w:val="18"/>
              </w:rPr>
            </w:pPr>
            <w:ins w:id="2352" w:author="Edward Rogers" w:date="2021-03-11T12:54:00Z">
              <w:r w:rsidRPr="00DD3D60">
                <w:rPr>
                  <w:rFonts w:ascii="Arial Narrow" w:eastAsia="Times New Roman" w:hAnsi="Arial Narrow" w:cs="Arial"/>
                  <w:szCs w:val="18"/>
                </w:rPr>
                <w:t> </w:t>
              </w:r>
            </w:ins>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
          <w:p w14:paraId="75AB3BD2" w14:textId="77777777" w:rsidR="009934E7" w:rsidRPr="00DD3D60" w:rsidRDefault="009934E7" w:rsidP="00050E31">
            <w:pPr>
              <w:spacing w:line="240" w:lineRule="auto"/>
              <w:rPr>
                <w:ins w:id="2353" w:author="Edward Rogers" w:date="2021-03-11T12:54:00Z"/>
                <w:rFonts w:ascii="Arial Narrow" w:eastAsia="Times New Roman" w:hAnsi="Arial Narrow" w:cs="Arial"/>
                <w:szCs w:val="18"/>
              </w:rPr>
            </w:pP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
          <w:p w14:paraId="4522EC96" w14:textId="77777777" w:rsidR="009934E7" w:rsidRPr="00DD3D60" w:rsidRDefault="009934E7" w:rsidP="00050E31">
            <w:pPr>
              <w:spacing w:line="240" w:lineRule="auto"/>
              <w:rPr>
                <w:ins w:id="2354" w:author="Edward Rogers" w:date="2021-03-11T12:54:00Z"/>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
          <w:p w14:paraId="67DB15B9" w14:textId="77777777" w:rsidR="009934E7" w:rsidRPr="00DD3D60" w:rsidRDefault="009934E7" w:rsidP="00050E31">
            <w:pPr>
              <w:spacing w:line="240" w:lineRule="auto"/>
              <w:rPr>
                <w:ins w:id="2355" w:author="Edward Rogers" w:date="2021-03-11T12:54:00Z"/>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
          <w:p w14:paraId="5ADD553D" w14:textId="77777777" w:rsidR="009934E7" w:rsidRPr="00DD3D60" w:rsidRDefault="009934E7" w:rsidP="00050E31">
            <w:pPr>
              <w:spacing w:line="240" w:lineRule="auto"/>
              <w:rPr>
                <w:ins w:id="2356" w:author="Edward Rogers" w:date="2021-03-11T12:54:00Z"/>
                <w:rFonts w:ascii="Arial Narrow" w:eastAsia="Times New Roman" w:hAnsi="Arial Narrow" w:cs="Arial"/>
                <w:szCs w:val="18"/>
              </w:rPr>
            </w:pPr>
          </w:p>
        </w:tc>
      </w:tr>
      <w:tr w:rsidR="009934E7" w:rsidRPr="00DD3D60" w14:paraId="3D540137" w14:textId="77777777" w:rsidTr="00050E31">
        <w:trPr>
          <w:trHeight w:val="284"/>
          <w:ins w:id="2357" w:author="Edward Rogers" w:date="2021-03-11T12:54:00Z"/>
        </w:trPr>
        <w:tc>
          <w:tcPr>
            <w:tcW w:w="1681" w:type="pct"/>
            <w:gridSpan w:val="8"/>
            <w:tcBorders>
              <w:top w:val="single" w:sz="4" w:space="0" w:color="auto"/>
              <w:left w:val="single" w:sz="4" w:space="0" w:color="auto"/>
              <w:bottom w:val="single" w:sz="4" w:space="0" w:color="auto"/>
              <w:right w:val="single" w:sz="4" w:space="0" w:color="auto"/>
            </w:tcBorders>
            <w:shd w:val="clear" w:color="auto" w:fill="E7E6E6"/>
            <w:noWrap/>
            <w:vAlign w:val="center"/>
          </w:tcPr>
          <w:p w14:paraId="7E7B0B06" w14:textId="77777777" w:rsidR="009934E7" w:rsidRPr="00DD3D60" w:rsidRDefault="009934E7" w:rsidP="00050E31">
            <w:pPr>
              <w:spacing w:line="240" w:lineRule="auto"/>
              <w:rPr>
                <w:ins w:id="2358" w:author="Edward Rogers" w:date="2021-03-11T12:54:00Z"/>
                <w:rFonts w:ascii="Arial Narrow" w:eastAsia="Times New Roman" w:hAnsi="Arial Narrow" w:cs="Arial"/>
                <w:szCs w:val="18"/>
              </w:rPr>
            </w:pPr>
            <w:ins w:id="2359" w:author="Edward Rogers" w:date="2021-03-11T12:54:00Z">
              <w:r w:rsidRPr="00DD3D60">
                <w:rPr>
                  <w:rFonts w:ascii="Arial Narrow" w:eastAsia="Times New Roman" w:hAnsi="Arial Narrow" w:cs="Arial"/>
                  <w:szCs w:val="18"/>
                </w:rPr>
                <w:t>OPRA Assessment Results Recommendations</w:t>
              </w:r>
            </w:ins>
          </w:p>
        </w:tc>
        <w:tc>
          <w:tcPr>
            <w:tcW w:w="874" w:type="pct"/>
            <w:gridSpan w:val="3"/>
            <w:tcBorders>
              <w:top w:val="nil"/>
              <w:left w:val="single" w:sz="4" w:space="0" w:color="auto"/>
              <w:bottom w:val="single" w:sz="4" w:space="0" w:color="auto"/>
              <w:right w:val="single" w:sz="4" w:space="0" w:color="auto"/>
            </w:tcBorders>
            <w:shd w:val="clear" w:color="auto" w:fill="E7E6E6"/>
            <w:vAlign w:val="center"/>
          </w:tcPr>
          <w:p w14:paraId="5162EEF9" w14:textId="77777777" w:rsidR="009934E7" w:rsidRPr="00DD3D60" w:rsidRDefault="009934E7" w:rsidP="00050E31">
            <w:pPr>
              <w:spacing w:line="240" w:lineRule="auto"/>
              <w:rPr>
                <w:ins w:id="2360" w:author="Edward Rogers" w:date="2021-03-11T12:54:00Z"/>
                <w:rFonts w:ascii="Arial Narrow" w:eastAsia="Times New Roman" w:hAnsi="Arial Narrow" w:cs="Arial"/>
                <w:szCs w:val="18"/>
              </w:rPr>
            </w:pPr>
            <w:ins w:id="2361" w:author="Edward Rogers" w:date="2021-03-11T12:54:00Z">
              <w:r w:rsidRPr="00DD3D60">
                <w:rPr>
                  <w:rFonts w:ascii="Arial Narrow" w:eastAsia="Times New Roman" w:hAnsi="Arial Narrow" w:cs="Arial"/>
                  <w:szCs w:val="18"/>
                </w:rPr>
                <w:t>Date:</w:t>
              </w:r>
            </w:ins>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76A1CB" w14:textId="6D01BB99" w:rsidR="009934E7" w:rsidRPr="00DD3D60" w:rsidRDefault="005F68C1" w:rsidP="00050E31">
            <w:pPr>
              <w:spacing w:line="240" w:lineRule="auto"/>
              <w:rPr>
                <w:ins w:id="2362" w:author="Edward Rogers" w:date="2021-03-11T12:54:00Z"/>
                <w:rFonts w:ascii="Arial Narrow" w:eastAsia="Times New Roman" w:hAnsi="Arial Narrow" w:cs="Arial"/>
                <w:szCs w:val="18"/>
              </w:rPr>
            </w:pPr>
            <w:ins w:id="2363" w:author="Edward Rogers" w:date="2021-03-11T13:36:00Z">
              <w:r w:rsidRPr="00DD3D60">
                <w:rPr>
                  <w:rFonts w:ascii="Arial Narrow" w:eastAsia="Times New Roman" w:hAnsi="Arial Narrow" w:cs="Arial"/>
                  <w:szCs w:val="18"/>
                </w:rPr>
                <w:t>01-01-21</w:t>
              </w:r>
            </w:ins>
          </w:p>
        </w:tc>
        <w:tc>
          <w:tcPr>
            <w:tcW w:w="644" w:type="pct"/>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7129D2B1" w14:textId="77777777" w:rsidR="009934E7" w:rsidRPr="00DD3D60" w:rsidRDefault="009934E7" w:rsidP="00050E31">
            <w:pPr>
              <w:spacing w:line="240" w:lineRule="auto"/>
              <w:rPr>
                <w:ins w:id="2364" w:author="Edward Rogers" w:date="2021-03-11T12:54:00Z"/>
                <w:rFonts w:ascii="Arial Narrow" w:eastAsia="Times New Roman" w:hAnsi="Arial Narrow" w:cs="Arial"/>
                <w:szCs w:val="18"/>
              </w:rPr>
            </w:pPr>
            <w:ins w:id="2365" w:author="Edward Rogers" w:date="2021-03-11T12:54:00Z">
              <w:r w:rsidRPr="00DD3D60">
                <w:rPr>
                  <w:rFonts w:ascii="Arial Narrow" w:eastAsia="Times New Roman" w:hAnsi="Arial Narrow" w:cs="Arial"/>
                  <w:szCs w:val="18"/>
                </w:rPr>
                <w:t>Signature:</w:t>
              </w:r>
            </w:ins>
          </w:p>
        </w:tc>
        <w:tc>
          <w:tcPr>
            <w:tcW w:w="118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84CA5B" w14:textId="54F8D614" w:rsidR="009934E7" w:rsidRPr="00DD3D60" w:rsidRDefault="005F68C1" w:rsidP="00050E31">
            <w:pPr>
              <w:spacing w:line="240" w:lineRule="auto"/>
              <w:rPr>
                <w:ins w:id="2366" w:author="Edward Rogers" w:date="2021-03-11T12:54:00Z"/>
                <w:rFonts w:ascii="Informal Roman" w:eastAsia="Times New Roman" w:hAnsi="Informal Roman" w:cs="Arial"/>
                <w:szCs w:val="18"/>
                <w:rPrChange w:id="2367" w:author="ernst bolt" w:date="2021-04-10T17:04:00Z">
                  <w:rPr>
                    <w:ins w:id="2368" w:author="Edward Rogers" w:date="2021-03-11T12:54:00Z"/>
                    <w:rFonts w:ascii="Arial Narrow" w:eastAsia="Times New Roman" w:hAnsi="Arial Narrow" w:cs="Arial"/>
                    <w:szCs w:val="18"/>
                  </w:rPr>
                </w:rPrChange>
              </w:rPr>
            </w:pPr>
            <w:ins w:id="2369" w:author="Edward Rogers" w:date="2021-03-11T13:36:00Z">
              <w:r w:rsidRPr="00DD3D60">
                <w:rPr>
                  <w:rFonts w:ascii="Informal Roman" w:eastAsia="Times New Roman" w:hAnsi="Informal Roman" w:cs="Arial"/>
                  <w:szCs w:val="18"/>
                  <w:rPrChange w:id="2370" w:author="ernst bolt" w:date="2021-04-10T17:04:00Z">
                    <w:rPr>
                      <w:rFonts w:ascii="Arial Narrow" w:eastAsia="Times New Roman" w:hAnsi="Arial Narrow" w:cs="Arial"/>
                      <w:szCs w:val="18"/>
                    </w:rPr>
                  </w:rPrChange>
                </w:rPr>
                <w:t>John Smith</w:t>
              </w:r>
            </w:ins>
          </w:p>
        </w:tc>
      </w:tr>
      <w:tr w:rsidR="009934E7" w:rsidRPr="00DD3D60" w14:paraId="7DD4AF40" w14:textId="77777777" w:rsidTr="00050E31">
        <w:trPr>
          <w:trHeight w:val="880"/>
          <w:ins w:id="2371" w:author="Edward Rogers" w:date="2021-03-11T12:54:00Z"/>
        </w:trPr>
        <w:tc>
          <w:tcPr>
            <w:tcW w:w="5000" w:type="pct"/>
            <w:gridSpan w:val="21"/>
            <w:tcBorders>
              <w:top w:val="nil"/>
              <w:left w:val="single" w:sz="4" w:space="0" w:color="auto"/>
              <w:right w:val="single" w:sz="4" w:space="0" w:color="auto"/>
            </w:tcBorders>
            <w:shd w:val="clear" w:color="auto" w:fill="auto"/>
            <w:noWrap/>
          </w:tcPr>
          <w:p w14:paraId="49C07447" w14:textId="77777777" w:rsidR="00413EDD" w:rsidRPr="00DD3D60" w:rsidRDefault="005F68C1" w:rsidP="00050E31">
            <w:pPr>
              <w:spacing w:line="240" w:lineRule="auto"/>
              <w:rPr>
                <w:ins w:id="2372" w:author="Edward Rogers" w:date="2021-03-11T13:41:00Z"/>
                <w:rFonts w:ascii="Arial Narrow" w:eastAsia="Times New Roman" w:hAnsi="Arial Narrow" w:cs="Arial"/>
                <w:szCs w:val="18"/>
              </w:rPr>
            </w:pPr>
            <w:ins w:id="2373" w:author="Edward Rogers" w:date="2021-03-11T13:36:00Z">
              <w:r w:rsidRPr="00DD3D60">
                <w:rPr>
                  <w:rFonts w:ascii="Arial Narrow" w:eastAsia="Times New Roman" w:hAnsi="Arial Narrow" w:cs="Arial"/>
                  <w:szCs w:val="18"/>
                </w:rPr>
                <w:t>The assessment demonstrates the need for risk mitigation measures to ensure navigation risk remains at acceptable levels.</w:t>
              </w:r>
            </w:ins>
            <w:ins w:id="2374" w:author="Edward Rogers" w:date="2021-03-11T13:40:00Z">
              <w:r w:rsidR="00413EDD" w:rsidRPr="00DD3D60">
                <w:rPr>
                  <w:rFonts w:ascii="Arial Narrow" w:eastAsia="Times New Roman" w:hAnsi="Arial Narrow" w:cs="Arial"/>
                  <w:szCs w:val="18"/>
                </w:rPr>
                <w:t xml:space="preserve">  </w:t>
              </w:r>
            </w:ins>
          </w:p>
          <w:p w14:paraId="5ABF7412" w14:textId="351D3307" w:rsidR="009934E7" w:rsidRPr="00DD3D60" w:rsidRDefault="00413EDD" w:rsidP="00050E31">
            <w:pPr>
              <w:spacing w:line="240" w:lineRule="auto"/>
              <w:rPr>
                <w:ins w:id="2375" w:author="Edward Rogers" w:date="2021-03-11T12:54:00Z"/>
                <w:rFonts w:ascii="Arial Narrow" w:eastAsia="Times New Roman" w:hAnsi="Arial Narrow" w:cs="Arial"/>
                <w:szCs w:val="18"/>
              </w:rPr>
            </w:pPr>
            <w:ins w:id="2376" w:author="Edward Rogers" w:date="2021-03-11T13:40:00Z">
              <w:r w:rsidRPr="00DD3D60">
                <w:rPr>
                  <w:rFonts w:ascii="Arial Narrow" w:eastAsia="Times New Roman" w:hAnsi="Arial Narrow" w:cs="Arial"/>
                  <w:szCs w:val="18"/>
                </w:rPr>
                <w:t>Removal of the container will be undertaken following agreement with vessel insurers</w:t>
              </w:r>
            </w:ins>
            <w:ins w:id="2377" w:author="Edward Rogers" w:date="2021-03-11T13:43:00Z">
              <w:r w:rsidRPr="00DD3D60">
                <w:rPr>
                  <w:rFonts w:ascii="Arial Narrow" w:eastAsia="Times New Roman" w:hAnsi="Arial Narrow" w:cs="Arial"/>
                  <w:szCs w:val="18"/>
                </w:rPr>
                <w:t xml:space="preserve"> once salvors are appointed</w:t>
              </w:r>
            </w:ins>
            <w:ins w:id="2378" w:author="Edward Rogers" w:date="2021-03-11T13:40:00Z">
              <w:r w:rsidRPr="00DD3D60">
                <w:rPr>
                  <w:rFonts w:ascii="Arial Narrow" w:eastAsia="Times New Roman" w:hAnsi="Arial Narrow" w:cs="Arial"/>
                  <w:szCs w:val="18"/>
                </w:rPr>
                <w:t>.</w:t>
              </w:r>
            </w:ins>
          </w:p>
        </w:tc>
      </w:tr>
      <w:tr w:rsidR="009934E7" w:rsidRPr="00DD3D60" w14:paraId="2F9DA253" w14:textId="77777777" w:rsidTr="00050E31">
        <w:trPr>
          <w:trHeight w:val="182"/>
          <w:ins w:id="2379" w:author="Edward Rogers" w:date="2021-03-11T12:54:00Z"/>
        </w:trPr>
        <w:tc>
          <w:tcPr>
            <w:tcW w:w="4373" w:type="pct"/>
            <w:gridSpan w:val="19"/>
            <w:tcBorders>
              <w:top w:val="single" w:sz="4" w:space="0" w:color="auto"/>
              <w:left w:val="single" w:sz="4" w:space="0" w:color="auto"/>
              <w:bottom w:val="single" w:sz="4" w:space="0" w:color="auto"/>
              <w:right w:val="single" w:sz="4" w:space="0" w:color="auto"/>
            </w:tcBorders>
            <w:shd w:val="clear" w:color="auto" w:fill="B4C6E7"/>
            <w:noWrap/>
            <w:vAlign w:val="center"/>
          </w:tcPr>
          <w:p w14:paraId="63542CD9" w14:textId="77777777" w:rsidR="009934E7" w:rsidRPr="00DD3D60" w:rsidRDefault="009934E7" w:rsidP="00050E31">
            <w:pPr>
              <w:spacing w:line="240" w:lineRule="auto"/>
              <w:jc w:val="center"/>
              <w:rPr>
                <w:ins w:id="2380" w:author="Edward Rogers" w:date="2021-03-11T12:54:00Z"/>
                <w:rFonts w:ascii="Arial Narrow" w:eastAsia="Times New Roman" w:hAnsi="Arial Narrow" w:cs="Arial"/>
                <w:szCs w:val="18"/>
              </w:rPr>
            </w:pPr>
            <w:ins w:id="2381" w:author="Edward Rogers" w:date="2021-03-11T12:54:00Z">
              <w:r w:rsidRPr="00DD3D60">
                <w:rPr>
                  <w:rFonts w:ascii="Arial Narrow" w:eastAsia="Times New Roman" w:hAnsi="Arial Narrow" w:cs="Arial"/>
                  <w:b/>
                  <w:bCs/>
                  <w:szCs w:val="18"/>
                </w:rPr>
                <w:t>Section 4: Actions / Documentation</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B4C6E7"/>
          </w:tcPr>
          <w:p w14:paraId="2F4971C0" w14:textId="77777777" w:rsidR="009934E7" w:rsidRPr="00DD3D60" w:rsidRDefault="009934E7" w:rsidP="00050E31">
            <w:pPr>
              <w:spacing w:line="240" w:lineRule="auto"/>
              <w:jc w:val="center"/>
              <w:rPr>
                <w:ins w:id="2382" w:author="Edward Rogers" w:date="2021-03-11T12:54:00Z"/>
                <w:rFonts w:ascii="Arial Narrow" w:eastAsia="Times New Roman" w:hAnsi="Arial Narrow" w:cs="Arial"/>
                <w:b/>
                <w:bCs/>
                <w:szCs w:val="18"/>
              </w:rPr>
            </w:pPr>
          </w:p>
        </w:tc>
      </w:tr>
      <w:tr w:rsidR="009934E7" w:rsidRPr="00DD3D60" w14:paraId="0ECBBDE9" w14:textId="77777777" w:rsidTr="00050E31">
        <w:trPr>
          <w:cantSplit/>
          <w:trHeight w:val="283"/>
          <w:ins w:id="2383" w:author="Edward Rogers" w:date="2021-03-11T12:54:00Z"/>
        </w:trPr>
        <w:tc>
          <w:tcPr>
            <w:tcW w:w="215" w:type="pct"/>
            <w:vMerge w:val="restart"/>
            <w:tcBorders>
              <w:top w:val="single" w:sz="4" w:space="0" w:color="auto"/>
              <w:left w:val="single" w:sz="4" w:space="0" w:color="auto"/>
              <w:right w:val="single" w:sz="4" w:space="0" w:color="auto"/>
            </w:tcBorders>
            <w:shd w:val="clear" w:color="auto" w:fill="E7E6E6"/>
            <w:noWrap/>
            <w:textDirection w:val="btLr"/>
            <w:vAlign w:val="center"/>
          </w:tcPr>
          <w:p w14:paraId="4D69203F" w14:textId="77777777" w:rsidR="009934E7" w:rsidRPr="00DD3D60" w:rsidRDefault="009934E7" w:rsidP="00050E31">
            <w:pPr>
              <w:spacing w:line="240" w:lineRule="auto"/>
              <w:ind w:left="113" w:right="113"/>
              <w:jc w:val="center"/>
              <w:rPr>
                <w:ins w:id="2384" w:author="Edward Rogers" w:date="2021-03-11T12:54:00Z"/>
                <w:rFonts w:ascii="Arial Narrow" w:eastAsia="Times New Roman" w:hAnsi="Arial Narrow" w:cs="Arial"/>
                <w:szCs w:val="18"/>
              </w:rPr>
            </w:pPr>
            <w:ins w:id="2385" w:author="Edward Rogers" w:date="2021-03-11T12:54:00Z">
              <w:r w:rsidRPr="00DD3D60">
                <w:rPr>
                  <w:rFonts w:ascii="Arial Narrow" w:eastAsia="Times New Roman" w:hAnsi="Arial Narrow" w:cs="Arial"/>
                  <w:szCs w:val="18"/>
                </w:rPr>
                <w:t>Actions</w:t>
              </w:r>
            </w:ins>
          </w:p>
        </w:tc>
        <w:tc>
          <w:tcPr>
            <w:tcW w:w="259" w:type="pct"/>
            <w:tcBorders>
              <w:top w:val="single" w:sz="4" w:space="0" w:color="auto"/>
              <w:left w:val="single" w:sz="4" w:space="0" w:color="auto"/>
              <w:bottom w:val="single" w:sz="4" w:space="0" w:color="auto"/>
              <w:right w:val="single" w:sz="4" w:space="0" w:color="auto"/>
            </w:tcBorders>
            <w:shd w:val="clear" w:color="auto" w:fill="E7E6E6"/>
            <w:vAlign w:val="center"/>
          </w:tcPr>
          <w:p w14:paraId="5506DF69" w14:textId="77777777" w:rsidR="009934E7" w:rsidRPr="00DD3D60" w:rsidRDefault="009934E7" w:rsidP="00050E31">
            <w:pPr>
              <w:spacing w:line="240" w:lineRule="auto"/>
              <w:rPr>
                <w:ins w:id="2386" w:author="Edward Rogers" w:date="2021-03-11T12:54:00Z"/>
                <w:rFonts w:ascii="Arial Narrow" w:eastAsia="Times New Roman" w:hAnsi="Arial Narrow" w:cs="Arial"/>
                <w:szCs w:val="18"/>
              </w:rPr>
            </w:pPr>
            <w:ins w:id="2387" w:author="Edward Rogers" w:date="2021-03-11T12:54:00Z">
              <w:r w:rsidRPr="00DD3D60">
                <w:rPr>
                  <w:rFonts w:ascii="Arial Narrow" w:eastAsia="Times New Roman" w:hAnsi="Arial Narrow" w:cs="Arial"/>
                  <w:szCs w:val="18"/>
                </w:rPr>
                <w:t xml:space="preserve"># </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E7E6E6"/>
            <w:vAlign w:val="center"/>
          </w:tcPr>
          <w:p w14:paraId="03B5A6C6" w14:textId="77777777" w:rsidR="009934E7" w:rsidRPr="00DD3D60" w:rsidRDefault="009934E7" w:rsidP="00050E31">
            <w:pPr>
              <w:spacing w:line="240" w:lineRule="auto"/>
              <w:rPr>
                <w:ins w:id="2388" w:author="Edward Rogers" w:date="2021-03-11T12:54:00Z"/>
                <w:rFonts w:ascii="Arial Narrow" w:eastAsia="Times New Roman" w:hAnsi="Arial Narrow" w:cs="Arial"/>
                <w:szCs w:val="18"/>
              </w:rPr>
            </w:pPr>
            <w:ins w:id="2389" w:author="Edward Rogers" w:date="2021-03-11T12:54:00Z">
              <w:r w:rsidRPr="00DD3D60">
                <w:rPr>
                  <w:rFonts w:ascii="Arial Narrow" w:eastAsia="Times New Roman" w:hAnsi="Arial Narrow" w:cs="Arial"/>
                  <w:szCs w:val="18"/>
                </w:rPr>
                <w:t>Action</w:t>
              </w:r>
            </w:ins>
          </w:p>
        </w:tc>
        <w:tc>
          <w:tcPr>
            <w:tcW w:w="564" w:type="pct"/>
            <w:gridSpan w:val="4"/>
            <w:tcBorders>
              <w:top w:val="single" w:sz="4" w:space="0" w:color="auto"/>
              <w:left w:val="single" w:sz="4" w:space="0" w:color="auto"/>
              <w:bottom w:val="single" w:sz="4" w:space="0" w:color="auto"/>
              <w:right w:val="single" w:sz="4" w:space="0" w:color="auto"/>
            </w:tcBorders>
            <w:shd w:val="clear" w:color="auto" w:fill="E7E6E6"/>
            <w:vAlign w:val="center"/>
          </w:tcPr>
          <w:p w14:paraId="6ACBB56C" w14:textId="77777777" w:rsidR="009934E7" w:rsidRPr="00DD3D60" w:rsidRDefault="009934E7" w:rsidP="00050E31">
            <w:pPr>
              <w:spacing w:line="240" w:lineRule="auto"/>
              <w:rPr>
                <w:ins w:id="2390" w:author="Edward Rogers" w:date="2021-03-11T12:54:00Z"/>
                <w:rFonts w:ascii="Arial Narrow" w:eastAsia="Times New Roman" w:hAnsi="Arial Narrow" w:cs="Arial"/>
                <w:szCs w:val="18"/>
              </w:rPr>
            </w:pPr>
            <w:ins w:id="2391" w:author="Edward Rogers" w:date="2021-03-11T12:54:00Z">
              <w:r w:rsidRPr="00DD3D60">
                <w:rPr>
                  <w:rFonts w:ascii="Arial Narrow" w:eastAsia="Times New Roman" w:hAnsi="Arial Narrow" w:cs="Arial"/>
                  <w:szCs w:val="18"/>
                </w:rPr>
                <w:t>Completion Date</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E7E6E6"/>
          </w:tcPr>
          <w:p w14:paraId="23FBD29E" w14:textId="77777777" w:rsidR="009934E7" w:rsidRPr="00DD3D60" w:rsidRDefault="009934E7" w:rsidP="00050E31">
            <w:pPr>
              <w:spacing w:line="240" w:lineRule="auto"/>
              <w:rPr>
                <w:ins w:id="2392" w:author="Edward Rogers" w:date="2021-03-11T12:54:00Z"/>
                <w:rFonts w:ascii="Arial Narrow" w:eastAsia="Times New Roman" w:hAnsi="Arial Narrow" w:cs="Arial"/>
                <w:szCs w:val="18"/>
              </w:rPr>
            </w:pPr>
            <w:ins w:id="2393" w:author="Edward Rogers" w:date="2021-03-11T12:54:00Z">
              <w:r w:rsidRPr="00DD3D60">
                <w:rPr>
                  <w:rFonts w:ascii="Arial Narrow" w:eastAsia="Times New Roman" w:hAnsi="Arial Narrow" w:cs="Arial"/>
                  <w:szCs w:val="18"/>
                </w:rPr>
                <w:t>Person/Entity Responsible</w:t>
              </w:r>
            </w:ins>
          </w:p>
        </w:tc>
      </w:tr>
      <w:tr w:rsidR="009934E7" w:rsidRPr="00DD3D60" w14:paraId="7D835F59" w14:textId="77777777" w:rsidTr="00050E31">
        <w:trPr>
          <w:cantSplit/>
          <w:trHeight w:val="283"/>
          <w:ins w:id="2394" w:author="Edward Rogers" w:date="2021-03-11T12:54:00Z"/>
        </w:trPr>
        <w:tc>
          <w:tcPr>
            <w:tcW w:w="215" w:type="pct"/>
            <w:vMerge/>
            <w:tcBorders>
              <w:left w:val="single" w:sz="4" w:space="0" w:color="auto"/>
              <w:right w:val="single" w:sz="4" w:space="0" w:color="auto"/>
            </w:tcBorders>
            <w:noWrap/>
            <w:vAlign w:val="center"/>
          </w:tcPr>
          <w:p w14:paraId="39414433" w14:textId="77777777" w:rsidR="009934E7" w:rsidRPr="00DD3D60" w:rsidRDefault="009934E7" w:rsidP="00050E31">
            <w:pPr>
              <w:spacing w:line="240" w:lineRule="auto"/>
              <w:rPr>
                <w:ins w:id="2395" w:author="Edward Rogers" w:date="2021-03-11T12:54: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17E226FB" w14:textId="77777777" w:rsidR="009934E7" w:rsidRPr="00DD3D60" w:rsidRDefault="009934E7" w:rsidP="00050E31">
            <w:pPr>
              <w:spacing w:line="240" w:lineRule="auto"/>
              <w:rPr>
                <w:ins w:id="2396" w:author="Edward Rogers" w:date="2021-03-11T12:54:00Z"/>
                <w:rFonts w:ascii="Arial Narrow" w:eastAsia="Times New Roman" w:hAnsi="Arial Narrow" w:cs="Arial"/>
                <w:szCs w:val="18"/>
              </w:rPr>
            </w:pPr>
            <w:ins w:id="2397" w:author="Edward Rogers" w:date="2021-03-11T12:54:00Z">
              <w:r w:rsidRPr="00DD3D60">
                <w:rPr>
                  <w:rFonts w:ascii="Arial Narrow" w:eastAsia="Times New Roman" w:hAnsi="Arial Narrow" w:cs="Arial"/>
                  <w:szCs w:val="18"/>
                </w:rPr>
                <w:t>1.</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59FE257A" w14:textId="180ABB5C" w:rsidR="009934E7" w:rsidRPr="00DD3D60" w:rsidRDefault="005F68C1" w:rsidP="00050E31">
            <w:pPr>
              <w:spacing w:line="240" w:lineRule="auto"/>
              <w:rPr>
                <w:ins w:id="2398" w:author="Edward Rogers" w:date="2021-03-11T12:54:00Z"/>
                <w:rFonts w:ascii="Arial Narrow" w:eastAsia="Times New Roman" w:hAnsi="Arial Narrow" w:cs="Arial"/>
                <w:szCs w:val="18"/>
              </w:rPr>
            </w:pPr>
            <w:ins w:id="2399" w:author="Edward Rogers" w:date="2021-03-11T13:36:00Z">
              <w:r w:rsidRPr="00DD3D60">
                <w:rPr>
                  <w:rFonts w:ascii="Arial Narrow" w:eastAsia="Times New Roman" w:hAnsi="Arial Narrow" w:cs="Arial"/>
                  <w:szCs w:val="18"/>
                </w:rPr>
                <w:t>Deploy lighte</w:t>
              </w:r>
            </w:ins>
            <w:ins w:id="2400" w:author="Edward Rogers" w:date="2021-03-11T13:37:00Z">
              <w:r w:rsidRPr="00DD3D60">
                <w:rPr>
                  <w:rFonts w:ascii="Arial Narrow" w:eastAsia="Times New Roman" w:hAnsi="Arial Narrow" w:cs="Arial"/>
                  <w:szCs w:val="18"/>
                </w:rPr>
                <w:t>d isolated danger buoy – ASAP</w:t>
              </w:r>
            </w:ins>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F09F4D" w14:textId="2C05AED9" w:rsidR="009934E7" w:rsidRPr="00DD3D60" w:rsidRDefault="005F68C1" w:rsidP="00050E31">
            <w:pPr>
              <w:spacing w:line="240" w:lineRule="auto"/>
              <w:rPr>
                <w:ins w:id="2401" w:author="Edward Rogers" w:date="2021-03-11T12:54:00Z"/>
                <w:rFonts w:ascii="Arial Narrow" w:eastAsia="Times New Roman" w:hAnsi="Arial Narrow" w:cs="Arial"/>
                <w:szCs w:val="18"/>
              </w:rPr>
            </w:pPr>
            <w:ins w:id="2402" w:author="Edward Rogers" w:date="2021-03-11T13:37:00Z">
              <w:r w:rsidRPr="00DD3D60">
                <w:rPr>
                  <w:rFonts w:ascii="Arial Narrow" w:eastAsia="Times New Roman" w:hAnsi="Arial Narrow" w:cs="Arial"/>
                  <w:szCs w:val="18"/>
                </w:rPr>
                <w:t>02-01-21</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7B1C089D" w14:textId="0A3A7D53" w:rsidR="009934E7" w:rsidRPr="00DD3D60" w:rsidRDefault="005F68C1" w:rsidP="00050E31">
            <w:pPr>
              <w:spacing w:line="240" w:lineRule="auto"/>
              <w:rPr>
                <w:ins w:id="2403" w:author="Edward Rogers" w:date="2021-03-11T12:54:00Z"/>
                <w:rFonts w:ascii="Arial Narrow" w:eastAsia="Times New Roman" w:hAnsi="Arial Narrow" w:cs="Arial"/>
                <w:szCs w:val="18"/>
              </w:rPr>
            </w:pPr>
            <w:ins w:id="2404" w:author="Edward Rogers" w:date="2021-03-11T13:37:00Z">
              <w:r w:rsidRPr="00DD3D60">
                <w:rPr>
                  <w:rFonts w:ascii="Arial Narrow" w:eastAsia="Times New Roman" w:hAnsi="Arial Narrow" w:cs="Arial"/>
                  <w:szCs w:val="18"/>
                </w:rPr>
                <w:t>John Smith</w:t>
              </w:r>
            </w:ins>
          </w:p>
        </w:tc>
      </w:tr>
      <w:tr w:rsidR="00413EDD" w:rsidRPr="00DD3D60" w14:paraId="00936EBD" w14:textId="77777777" w:rsidTr="00050E31">
        <w:trPr>
          <w:cantSplit/>
          <w:trHeight w:val="283"/>
          <w:ins w:id="2405" w:author="Edward Rogers" w:date="2021-03-11T12:54:00Z"/>
        </w:trPr>
        <w:tc>
          <w:tcPr>
            <w:tcW w:w="215" w:type="pct"/>
            <w:vMerge/>
            <w:tcBorders>
              <w:left w:val="single" w:sz="4" w:space="0" w:color="auto"/>
              <w:right w:val="single" w:sz="4" w:space="0" w:color="auto"/>
            </w:tcBorders>
            <w:noWrap/>
            <w:vAlign w:val="center"/>
          </w:tcPr>
          <w:p w14:paraId="33EDE453" w14:textId="77777777" w:rsidR="00413EDD" w:rsidRPr="00DD3D60" w:rsidRDefault="00413EDD" w:rsidP="00413EDD">
            <w:pPr>
              <w:spacing w:line="240" w:lineRule="auto"/>
              <w:rPr>
                <w:ins w:id="2406" w:author="Edward Rogers" w:date="2021-03-11T12:54: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85D1BE5" w14:textId="77777777" w:rsidR="00413EDD" w:rsidRPr="00DD3D60" w:rsidRDefault="00413EDD" w:rsidP="00413EDD">
            <w:pPr>
              <w:spacing w:line="240" w:lineRule="auto"/>
              <w:rPr>
                <w:ins w:id="2407" w:author="Edward Rogers" w:date="2021-03-11T12:54:00Z"/>
                <w:rFonts w:ascii="Arial Narrow" w:eastAsia="Times New Roman" w:hAnsi="Arial Narrow" w:cs="Arial"/>
                <w:szCs w:val="18"/>
              </w:rPr>
            </w:pPr>
            <w:ins w:id="2408" w:author="Edward Rogers" w:date="2021-03-11T12:54:00Z">
              <w:r w:rsidRPr="00DD3D60">
                <w:rPr>
                  <w:rFonts w:ascii="Arial Narrow" w:eastAsia="Times New Roman" w:hAnsi="Arial Narrow" w:cs="Arial"/>
                  <w:szCs w:val="18"/>
                </w:rPr>
                <w:t>2.</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3703EE91" w14:textId="3C75C16B" w:rsidR="00413EDD" w:rsidRPr="00DD3D60" w:rsidRDefault="00413EDD" w:rsidP="00413EDD">
            <w:pPr>
              <w:spacing w:line="240" w:lineRule="auto"/>
              <w:rPr>
                <w:ins w:id="2409" w:author="Edward Rogers" w:date="2021-03-11T12:54:00Z"/>
                <w:rFonts w:ascii="Arial Narrow" w:eastAsia="Times New Roman" w:hAnsi="Arial Narrow" w:cs="Arial"/>
                <w:szCs w:val="18"/>
              </w:rPr>
            </w:pPr>
            <w:ins w:id="2410" w:author="Edward Rogers" w:date="2021-03-11T13:37:00Z">
              <w:r w:rsidRPr="00DD3D60">
                <w:rPr>
                  <w:rFonts w:ascii="Arial Narrow" w:eastAsia="Times New Roman" w:hAnsi="Arial Narrow" w:cs="Arial"/>
                  <w:szCs w:val="18"/>
                </w:rPr>
                <w:t>Issue Notices to Mariners (and ensure promulgation to local</w:t>
              </w:r>
            </w:ins>
            <w:ins w:id="2411" w:author="Edward Rogers" w:date="2021-03-11T13:38:00Z">
              <w:r w:rsidRPr="00DD3D60">
                <w:rPr>
                  <w:rFonts w:ascii="Arial Narrow" w:eastAsia="Times New Roman" w:hAnsi="Arial Narrow" w:cs="Arial"/>
                  <w:szCs w:val="18"/>
                </w:rPr>
                <w:t xml:space="preserve"> recreational clubs)</w:t>
              </w:r>
            </w:ins>
            <w:ins w:id="2412" w:author="Edward Rogers" w:date="2021-03-11T13:39:00Z">
              <w:r w:rsidRPr="00DD3D60">
                <w:rPr>
                  <w:rFonts w:ascii="Arial Narrow" w:eastAsia="Times New Roman" w:hAnsi="Arial Narrow" w:cs="Arial"/>
                  <w:szCs w:val="18"/>
                </w:rPr>
                <w:t xml:space="preserve"> and ensure Marine Information Notice is broadcast.</w:t>
              </w:r>
            </w:ins>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CE40A5E" w14:textId="230157A5" w:rsidR="00413EDD" w:rsidRPr="00DD3D60" w:rsidRDefault="00413EDD" w:rsidP="00413EDD">
            <w:pPr>
              <w:spacing w:line="240" w:lineRule="auto"/>
              <w:rPr>
                <w:ins w:id="2413" w:author="Edward Rogers" w:date="2021-03-11T12:54:00Z"/>
                <w:rFonts w:ascii="Arial Narrow" w:eastAsia="Times New Roman" w:hAnsi="Arial Narrow" w:cs="Arial"/>
                <w:szCs w:val="18"/>
              </w:rPr>
            </w:pPr>
            <w:ins w:id="2414" w:author="Edward Rogers" w:date="2021-03-11T13:40:00Z">
              <w:r w:rsidRPr="00DD3D60">
                <w:rPr>
                  <w:rFonts w:ascii="Arial Narrow" w:eastAsia="Times New Roman" w:hAnsi="Arial Narrow" w:cs="Arial"/>
                  <w:szCs w:val="18"/>
                </w:rPr>
                <w:t>01-01-21</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436E7BE2" w14:textId="4E0B64B4" w:rsidR="00413EDD" w:rsidRPr="00DD3D60" w:rsidRDefault="00413EDD" w:rsidP="00413EDD">
            <w:pPr>
              <w:spacing w:line="240" w:lineRule="auto"/>
              <w:rPr>
                <w:ins w:id="2415" w:author="Edward Rogers" w:date="2021-03-11T12:54:00Z"/>
                <w:rFonts w:ascii="Arial Narrow" w:eastAsia="Times New Roman" w:hAnsi="Arial Narrow" w:cs="Arial"/>
                <w:szCs w:val="18"/>
              </w:rPr>
            </w:pPr>
            <w:ins w:id="2416" w:author="Edward Rogers" w:date="2021-03-11T13:40:00Z">
              <w:r w:rsidRPr="00DD3D60">
                <w:rPr>
                  <w:rFonts w:ascii="Arial Narrow" w:eastAsia="Times New Roman" w:hAnsi="Arial Narrow" w:cs="Arial"/>
                  <w:szCs w:val="18"/>
                </w:rPr>
                <w:t>John Smith</w:t>
              </w:r>
            </w:ins>
          </w:p>
        </w:tc>
      </w:tr>
      <w:tr w:rsidR="00413EDD" w:rsidRPr="00DD3D60" w14:paraId="76E721C8" w14:textId="77777777" w:rsidTr="00050E31">
        <w:trPr>
          <w:cantSplit/>
          <w:trHeight w:val="283"/>
          <w:ins w:id="2417" w:author="Edward Rogers" w:date="2021-03-11T12:54:00Z"/>
        </w:trPr>
        <w:tc>
          <w:tcPr>
            <w:tcW w:w="215" w:type="pct"/>
            <w:vMerge/>
            <w:tcBorders>
              <w:left w:val="single" w:sz="4" w:space="0" w:color="auto"/>
              <w:right w:val="single" w:sz="4" w:space="0" w:color="auto"/>
            </w:tcBorders>
            <w:noWrap/>
            <w:vAlign w:val="center"/>
          </w:tcPr>
          <w:p w14:paraId="330BEFC6" w14:textId="77777777" w:rsidR="00413EDD" w:rsidRPr="00DD3D60" w:rsidRDefault="00413EDD" w:rsidP="00413EDD">
            <w:pPr>
              <w:spacing w:line="240" w:lineRule="auto"/>
              <w:rPr>
                <w:ins w:id="2418" w:author="Edward Rogers" w:date="2021-03-11T12:54: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BFA51B9" w14:textId="77777777" w:rsidR="00413EDD" w:rsidRPr="00DD3D60" w:rsidRDefault="00413EDD" w:rsidP="00413EDD">
            <w:pPr>
              <w:spacing w:line="240" w:lineRule="auto"/>
              <w:rPr>
                <w:ins w:id="2419" w:author="Edward Rogers" w:date="2021-03-11T12:54:00Z"/>
                <w:rFonts w:ascii="Arial Narrow" w:eastAsia="Times New Roman" w:hAnsi="Arial Narrow" w:cs="Arial"/>
                <w:szCs w:val="18"/>
              </w:rPr>
            </w:pPr>
            <w:ins w:id="2420" w:author="Edward Rogers" w:date="2021-03-11T12:54:00Z">
              <w:r w:rsidRPr="00DD3D60">
                <w:rPr>
                  <w:rFonts w:ascii="Arial Narrow" w:eastAsia="Times New Roman" w:hAnsi="Arial Narrow" w:cs="Arial"/>
                  <w:szCs w:val="18"/>
                </w:rPr>
                <w:t>3.</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7D1E26E5" w14:textId="05C8B2B8" w:rsidR="00413EDD" w:rsidRPr="00DD3D60" w:rsidRDefault="00413EDD" w:rsidP="00413EDD">
            <w:pPr>
              <w:spacing w:line="240" w:lineRule="auto"/>
              <w:rPr>
                <w:ins w:id="2421" w:author="Edward Rogers" w:date="2021-03-11T12:54:00Z"/>
                <w:rFonts w:ascii="Arial Narrow" w:eastAsia="Times New Roman" w:hAnsi="Arial Narrow" w:cs="Arial"/>
                <w:szCs w:val="18"/>
              </w:rPr>
            </w:pPr>
            <w:ins w:id="2422" w:author="Edward Rogers" w:date="2021-03-11T13:29:00Z">
              <w:r w:rsidRPr="00DD3D60">
                <w:rPr>
                  <w:rFonts w:ascii="Arial Narrow" w:eastAsia="Times New Roman" w:hAnsi="Arial Narrow" w:cs="Arial"/>
                  <w:szCs w:val="18"/>
                </w:rPr>
                <w:t>Removal of container when possible</w:t>
              </w:r>
            </w:ins>
            <w:ins w:id="2423" w:author="Edward Rogers" w:date="2021-03-11T13:45:00Z">
              <w:r w:rsidRPr="00DD3D60">
                <w:rPr>
                  <w:rFonts w:ascii="Arial Narrow" w:eastAsia="Times New Roman" w:hAnsi="Arial Narrow" w:cs="Arial"/>
                  <w:szCs w:val="18"/>
                </w:rPr>
                <w:t xml:space="preserve"> </w:t>
              </w:r>
            </w:ins>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C70B04" w14:textId="0F87ABFB" w:rsidR="00413EDD" w:rsidRPr="00DD3D60" w:rsidRDefault="00413EDD" w:rsidP="00413EDD">
            <w:pPr>
              <w:spacing w:line="240" w:lineRule="auto"/>
              <w:rPr>
                <w:ins w:id="2424" w:author="Edward Rogers" w:date="2021-03-11T12:54:00Z"/>
                <w:rFonts w:ascii="Arial Narrow" w:eastAsia="Times New Roman" w:hAnsi="Arial Narrow" w:cs="Arial"/>
                <w:szCs w:val="18"/>
              </w:rPr>
            </w:pPr>
            <w:ins w:id="2425" w:author="Edward Rogers" w:date="2021-03-11T13:46:00Z">
              <w:r w:rsidRPr="00DD3D60">
                <w:rPr>
                  <w:rFonts w:ascii="Arial Narrow" w:eastAsia="Times New Roman" w:hAnsi="Arial Narrow" w:cs="Arial"/>
                  <w:szCs w:val="18"/>
                </w:rPr>
                <w:t>31</w:t>
              </w:r>
            </w:ins>
            <w:ins w:id="2426" w:author="Edward Rogers" w:date="2021-03-11T13:40:00Z">
              <w:r w:rsidRPr="00DD3D60">
                <w:rPr>
                  <w:rFonts w:ascii="Arial Narrow" w:eastAsia="Times New Roman" w:hAnsi="Arial Narrow" w:cs="Arial"/>
                  <w:szCs w:val="18"/>
                </w:rPr>
                <w:t>-0</w:t>
              </w:r>
            </w:ins>
            <w:ins w:id="2427" w:author="Edward Rogers" w:date="2021-03-11T13:46:00Z">
              <w:r w:rsidRPr="00DD3D60">
                <w:rPr>
                  <w:rFonts w:ascii="Arial Narrow" w:eastAsia="Times New Roman" w:hAnsi="Arial Narrow" w:cs="Arial"/>
                  <w:szCs w:val="18"/>
                </w:rPr>
                <w:t>3</w:t>
              </w:r>
            </w:ins>
            <w:ins w:id="2428" w:author="Edward Rogers" w:date="2021-03-11T13:40:00Z">
              <w:r w:rsidRPr="00DD3D60">
                <w:rPr>
                  <w:rFonts w:ascii="Arial Narrow" w:eastAsia="Times New Roman" w:hAnsi="Arial Narrow" w:cs="Arial"/>
                  <w:szCs w:val="18"/>
                </w:rPr>
                <w:t>-21</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56FE5A9D" w14:textId="5DE3B7F3" w:rsidR="00413EDD" w:rsidRPr="00DD3D60" w:rsidRDefault="00413EDD" w:rsidP="00413EDD">
            <w:pPr>
              <w:spacing w:line="240" w:lineRule="auto"/>
              <w:rPr>
                <w:ins w:id="2429" w:author="Edward Rogers" w:date="2021-03-11T12:54:00Z"/>
                <w:rFonts w:ascii="Arial Narrow" w:eastAsia="Times New Roman" w:hAnsi="Arial Narrow" w:cs="Arial"/>
                <w:szCs w:val="18"/>
              </w:rPr>
            </w:pPr>
            <w:ins w:id="2430" w:author="Edward Rogers" w:date="2021-03-11T13:40:00Z">
              <w:r w:rsidRPr="00DD3D60">
                <w:rPr>
                  <w:rFonts w:ascii="Arial Narrow" w:eastAsia="Times New Roman" w:hAnsi="Arial Narrow" w:cs="Arial"/>
                  <w:szCs w:val="18"/>
                </w:rPr>
                <w:t>Salvors</w:t>
              </w:r>
            </w:ins>
          </w:p>
        </w:tc>
      </w:tr>
      <w:tr w:rsidR="00413EDD" w:rsidRPr="00DD3D60" w14:paraId="09DC163B" w14:textId="77777777" w:rsidTr="00050E31">
        <w:trPr>
          <w:cantSplit/>
          <w:trHeight w:val="283"/>
          <w:ins w:id="2431" w:author="Edward Rogers" w:date="2021-03-11T12:54:00Z"/>
        </w:trPr>
        <w:tc>
          <w:tcPr>
            <w:tcW w:w="215" w:type="pct"/>
            <w:vMerge/>
            <w:tcBorders>
              <w:left w:val="single" w:sz="4" w:space="0" w:color="auto"/>
              <w:right w:val="single" w:sz="4" w:space="0" w:color="auto"/>
            </w:tcBorders>
            <w:noWrap/>
            <w:vAlign w:val="center"/>
          </w:tcPr>
          <w:p w14:paraId="1C07F350" w14:textId="77777777" w:rsidR="00413EDD" w:rsidRPr="00DD3D60" w:rsidRDefault="00413EDD" w:rsidP="00413EDD">
            <w:pPr>
              <w:spacing w:line="240" w:lineRule="auto"/>
              <w:rPr>
                <w:ins w:id="2432" w:author="Edward Rogers" w:date="2021-03-11T12:54: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780E0F10" w14:textId="77777777" w:rsidR="00413EDD" w:rsidRPr="00DD3D60" w:rsidRDefault="00413EDD" w:rsidP="00413EDD">
            <w:pPr>
              <w:spacing w:line="240" w:lineRule="auto"/>
              <w:rPr>
                <w:ins w:id="2433" w:author="Edward Rogers" w:date="2021-03-11T12:54:00Z"/>
                <w:rFonts w:ascii="Arial Narrow" w:eastAsia="Times New Roman" w:hAnsi="Arial Narrow" w:cs="Arial"/>
                <w:szCs w:val="18"/>
              </w:rPr>
            </w:pPr>
            <w:ins w:id="2434" w:author="Edward Rogers" w:date="2021-03-11T12:54:00Z">
              <w:r w:rsidRPr="00DD3D60">
                <w:rPr>
                  <w:rFonts w:ascii="Arial Narrow" w:eastAsia="Times New Roman" w:hAnsi="Arial Narrow" w:cs="Arial"/>
                  <w:szCs w:val="18"/>
                </w:rPr>
                <w:t>4.</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4E64D232" w14:textId="073E4CB8" w:rsidR="00413EDD" w:rsidRPr="00DD3D60" w:rsidRDefault="00413EDD" w:rsidP="00413EDD">
            <w:pPr>
              <w:spacing w:line="240" w:lineRule="auto"/>
              <w:rPr>
                <w:ins w:id="2435" w:author="Edward Rogers" w:date="2021-03-11T12:54:00Z"/>
                <w:rFonts w:ascii="Arial Narrow" w:eastAsia="Times New Roman" w:hAnsi="Arial Narrow" w:cs="Arial"/>
                <w:szCs w:val="18"/>
              </w:rPr>
            </w:pPr>
            <w:ins w:id="2436" w:author="Edward Rogers" w:date="2021-03-11T13:45:00Z">
              <w:r w:rsidRPr="00DD3D60">
                <w:rPr>
                  <w:rFonts w:ascii="Arial Narrow" w:eastAsia="Times New Roman" w:hAnsi="Arial Narrow" w:cs="Arial"/>
                  <w:szCs w:val="18"/>
                </w:rPr>
                <w:t>Archive IRMAS / OPRA assessment on removal of container</w:t>
              </w:r>
            </w:ins>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E0ABE6" w14:textId="4E88D230" w:rsidR="00413EDD" w:rsidRPr="00DD3D60" w:rsidRDefault="00413EDD" w:rsidP="00413EDD">
            <w:pPr>
              <w:spacing w:line="240" w:lineRule="auto"/>
              <w:rPr>
                <w:ins w:id="2437" w:author="Edward Rogers" w:date="2021-03-11T12:54:00Z"/>
                <w:rFonts w:ascii="Arial Narrow" w:eastAsia="Times New Roman" w:hAnsi="Arial Narrow" w:cs="Arial"/>
                <w:szCs w:val="18"/>
              </w:rPr>
            </w:pPr>
            <w:ins w:id="2438" w:author="Edward Rogers" w:date="2021-03-11T13:46:00Z">
              <w:r w:rsidRPr="00DD3D60">
                <w:rPr>
                  <w:rFonts w:ascii="Arial Narrow" w:eastAsia="Times New Roman" w:hAnsi="Arial Narrow" w:cs="Arial"/>
                  <w:szCs w:val="18"/>
                </w:rPr>
                <w:t>17-04-21</w:t>
              </w:r>
            </w:ins>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222F40F7" w14:textId="07403493" w:rsidR="00413EDD" w:rsidRPr="00DD3D60" w:rsidRDefault="00413EDD" w:rsidP="00413EDD">
            <w:pPr>
              <w:spacing w:line="240" w:lineRule="auto"/>
              <w:rPr>
                <w:ins w:id="2439" w:author="Edward Rogers" w:date="2021-03-11T12:54:00Z"/>
                <w:rFonts w:ascii="Arial Narrow" w:eastAsia="Times New Roman" w:hAnsi="Arial Narrow" w:cs="Arial"/>
                <w:szCs w:val="18"/>
              </w:rPr>
            </w:pPr>
            <w:ins w:id="2440" w:author="Edward Rogers" w:date="2021-03-11T13:46:00Z">
              <w:r w:rsidRPr="00DD3D60">
                <w:rPr>
                  <w:rFonts w:ascii="Arial Narrow" w:eastAsia="Times New Roman" w:hAnsi="Arial Narrow" w:cs="Arial"/>
                  <w:szCs w:val="18"/>
                </w:rPr>
                <w:t>John Smith</w:t>
              </w:r>
            </w:ins>
          </w:p>
        </w:tc>
      </w:tr>
      <w:tr w:rsidR="00413EDD" w:rsidRPr="00DD3D60" w14:paraId="1143DC3E" w14:textId="77777777" w:rsidTr="00050E31">
        <w:trPr>
          <w:cantSplit/>
          <w:trHeight w:val="283"/>
          <w:ins w:id="2441" w:author="Edward Rogers" w:date="2021-03-11T12:54:00Z"/>
        </w:trPr>
        <w:tc>
          <w:tcPr>
            <w:tcW w:w="215" w:type="pct"/>
            <w:vMerge/>
            <w:tcBorders>
              <w:left w:val="single" w:sz="4" w:space="0" w:color="auto"/>
              <w:right w:val="single" w:sz="4" w:space="0" w:color="auto"/>
            </w:tcBorders>
            <w:noWrap/>
            <w:vAlign w:val="center"/>
          </w:tcPr>
          <w:p w14:paraId="5B4D8862" w14:textId="77777777" w:rsidR="00413EDD" w:rsidRPr="00DD3D60" w:rsidRDefault="00413EDD" w:rsidP="00413EDD">
            <w:pPr>
              <w:spacing w:line="240" w:lineRule="auto"/>
              <w:rPr>
                <w:ins w:id="2442" w:author="Edward Rogers" w:date="2021-03-11T12:54:00Z"/>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8760539" w14:textId="77777777" w:rsidR="00413EDD" w:rsidRPr="00DD3D60" w:rsidRDefault="00413EDD" w:rsidP="00413EDD">
            <w:pPr>
              <w:spacing w:line="240" w:lineRule="auto"/>
              <w:rPr>
                <w:ins w:id="2443" w:author="Edward Rogers" w:date="2021-03-11T12:54:00Z"/>
                <w:rFonts w:ascii="Arial Narrow" w:eastAsia="Times New Roman" w:hAnsi="Arial Narrow" w:cs="Arial"/>
                <w:szCs w:val="18"/>
              </w:rPr>
            </w:pPr>
            <w:ins w:id="2444" w:author="Edward Rogers" w:date="2021-03-11T12:54:00Z">
              <w:r w:rsidRPr="00DD3D60">
                <w:rPr>
                  <w:rFonts w:ascii="Arial Narrow" w:eastAsia="Times New Roman" w:hAnsi="Arial Narrow" w:cs="Arial"/>
                  <w:szCs w:val="18"/>
                </w:rPr>
                <w:t>5.</w:t>
              </w:r>
            </w:ins>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72B32B94" w14:textId="77777777" w:rsidR="00413EDD" w:rsidRPr="00DD3D60" w:rsidRDefault="00413EDD" w:rsidP="00413EDD">
            <w:pPr>
              <w:spacing w:line="240" w:lineRule="auto"/>
              <w:rPr>
                <w:ins w:id="2445" w:author="Edward Rogers" w:date="2021-03-11T12:54:00Z"/>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E9BBEBB" w14:textId="77777777" w:rsidR="00413EDD" w:rsidRPr="00DD3D60" w:rsidRDefault="00413EDD" w:rsidP="00413EDD">
            <w:pPr>
              <w:spacing w:line="240" w:lineRule="auto"/>
              <w:rPr>
                <w:ins w:id="2446" w:author="Edward Rogers" w:date="2021-03-11T12:54:00Z"/>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17F0F06A" w14:textId="77777777" w:rsidR="00413EDD" w:rsidRPr="00DD3D60" w:rsidRDefault="00413EDD" w:rsidP="00413EDD">
            <w:pPr>
              <w:spacing w:line="240" w:lineRule="auto"/>
              <w:rPr>
                <w:ins w:id="2447" w:author="Edward Rogers" w:date="2021-03-11T12:54:00Z"/>
                <w:rFonts w:ascii="Arial Narrow" w:eastAsia="Times New Roman" w:hAnsi="Arial Narrow" w:cs="Arial"/>
                <w:szCs w:val="18"/>
              </w:rPr>
            </w:pPr>
          </w:p>
        </w:tc>
      </w:tr>
    </w:tbl>
    <w:p w14:paraId="228C3344" w14:textId="77777777" w:rsidR="00B877EB" w:rsidRPr="00DD3D60" w:rsidRDefault="00B877EB" w:rsidP="00B877EB">
      <w:pPr>
        <w:pStyle w:val="BodyText"/>
      </w:pPr>
    </w:p>
    <w:sectPr w:rsidR="00B877EB" w:rsidRPr="00DD3D60" w:rsidSect="00437983">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nst bolt" w:date="2020-10-21T14:53:00Z" w:initials="eb">
    <w:p w14:paraId="5C74A879" w14:textId="0CA7D721" w:rsidR="00AD6CC6" w:rsidRDefault="00AD6CC6">
      <w:pPr>
        <w:pStyle w:val="CommentText"/>
      </w:pPr>
      <w:r>
        <w:rPr>
          <w:rStyle w:val="CommentReference"/>
        </w:rPr>
        <w:annotationRef/>
      </w:r>
      <w:r>
        <w:t>New number?</w:t>
      </w:r>
    </w:p>
  </w:comment>
  <w:comment w:id="5" w:author="Michael Hadley" w:date="2016-03-15T14:53:00Z" w:initials="MH">
    <w:p w14:paraId="4890B41F" w14:textId="77777777" w:rsidR="00AD6CC6" w:rsidRDefault="00AD6CC6">
      <w:pPr>
        <w:pStyle w:val="CommentText"/>
      </w:pPr>
      <w:r>
        <w:rPr>
          <w:rStyle w:val="CommentReference"/>
        </w:rPr>
        <w:annotationRef/>
      </w:r>
      <w:r>
        <w:t>Update as required</w:t>
      </w:r>
    </w:p>
  </w:comment>
  <w:comment w:id="6" w:author="Michael Hadley" w:date="2016-03-15T14:53:00Z" w:initials="MH">
    <w:p w14:paraId="4890B420" w14:textId="77777777" w:rsidR="00AD6CC6" w:rsidRDefault="00AD6CC6">
      <w:pPr>
        <w:pStyle w:val="CommentText"/>
      </w:pPr>
      <w:r>
        <w:rPr>
          <w:rStyle w:val="CommentReference"/>
        </w:rPr>
        <w:annotationRef/>
      </w:r>
      <w:r>
        <w:t>Insert date approved by Council (Month &amp; Year)</w:t>
      </w:r>
    </w:p>
  </w:comment>
  <w:comment w:id="27" w:author="Floris Goerlandt" w:date="2019-09-13T09:19:00Z" w:initials="FG">
    <w:p w14:paraId="4890B421" w14:textId="77777777" w:rsidR="00AD6CC6" w:rsidRDefault="00AD6CC6" w:rsidP="00114A2A">
      <w:pPr>
        <w:pStyle w:val="CommentText"/>
      </w:pPr>
      <w:r>
        <w:rPr>
          <w:rStyle w:val="CommentReference"/>
        </w:rPr>
        <w:annotationRef/>
      </w:r>
      <w:r>
        <w:t>Intended audience.</w:t>
      </w:r>
    </w:p>
    <w:p w14:paraId="4890B422" w14:textId="77777777" w:rsidR="00AD6CC6" w:rsidRDefault="00AD6CC6" w:rsidP="00114A2A">
      <w:pPr>
        <w:pStyle w:val="CommentText"/>
      </w:pPr>
      <w:r>
        <w:t>At least AtoN authorities, IALA audience, industrial members, regional collaboration networks</w:t>
      </w:r>
    </w:p>
    <w:p w14:paraId="4890B423" w14:textId="77777777" w:rsidR="00AD6CC6" w:rsidRDefault="00AD6CC6" w:rsidP="00114A2A">
      <w:pPr>
        <w:pStyle w:val="CommentText"/>
      </w:pPr>
    </w:p>
    <w:p w14:paraId="4890B424" w14:textId="77777777" w:rsidR="00AD6CC6" w:rsidRDefault="00AD6CC6" w:rsidP="00114A2A">
      <w:pPr>
        <w:pStyle w:val="CommentText"/>
      </w:pPr>
      <w:r>
        <w:t>Question of stakeholders: to what extent do these need to be listed as audience, versus ‘audience for consultation and communication’ of the risk assessment results.</w:t>
      </w:r>
    </w:p>
  </w:comment>
  <w:comment w:id="33" w:author="Floris Goerlandt" w:date="2019-09-13T09:21:00Z" w:initials="FG">
    <w:p w14:paraId="4890B431" w14:textId="77777777" w:rsidR="00AD6CC6" w:rsidRDefault="00AD6CC6" w:rsidP="00114A2A">
      <w:pPr>
        <w:pStyle w:val="CommentText"/>
        <w:rPr>
          <w:b/>
          <w:color w:val="FF0000"/>
        </w:rPr>
      </w:pPr>
      <w:r>
        <w:rPr>
          <w:rStyle w:val="CommentReference"/>
        </w:rPr>
        <w:annotationRef/>
      </w:r>
      <w:r w:rsidRPr="00FA63A3">
        <w:rPr>
          <w:b/>
          <w:color w:val="FF0000"/>
        </w:rPr>
        <w:t xml:space="preserve">This is the </w:t>
      </w:r>
      <w:r>
        <w:rPr>
          <w:b/>
          <w:color w:val="FF0000"/>
        </w:rPr>
        <w:t>current overview of the IALA toolbox</w:t>
      </w:r>
    </w:p>
    <w:p w14:paraId="4890B432" w14:textId="77777777" w:rsidR="00AD6CC6" w:rsidRDefault="00AD6CC6" w:rsidP="00114A2A">
      <w:pPr>
        <w:pStyle w:val="CommentText"/>
        <w:rPr>
          <w:b/>
          <w:color w:val="FF0000"/>
        </w:rPr>
      </w:pPr>
    </w:p>
    <w:p w14:paraId="4890B433" w14:textId="77777777" w:rsidR="00AD6CC6" w:rsidRDefault="00AD6CC6" w:rsidP="00114A2A">
      <w:pPr>
        <w:pStyle w:val="CommentText"/>
        <w:rPr>
          <w:b/>
          <w:color w:val="FF0000"/>
        </w:rPr>
      </w:pPr>
      <w:r>
        <w:rPr>
          <w:b/>
          <w:color w:val="FF0000"/>
        </w:rPr>
        <w:t>Depending on which specific tools are eventually included in the Tables of Section 4.1, we may need to consider adding additional more detailed guidelines for those tools (like we have e.g. for PAWSA in G1124)</w:t>
      </w:r>
    </w:p>
    <w:p w14:paraId="4890B434" w14:textId="77777777" w:rsidR="00AD6CC6" w:rsidRDefault="00AD6CC6" w:rsidP="00114A2A">
      <w:pPr>
        <w:pStyle w:val="CommentText"/>
        <w:rPr>
          <w:b/>
          <w:color w:val="FF0000"/>
        </w:rPr>
      </w:pPr>
    </w:p>
    <w:p w14:paraId="4890B435" w14:textId="77777777" w:rsidR="00AD6CC6" w:rsidRPr="00FA63A3" w:rsidRDefault="00AD6CC6" w:rsidP="00114A2A">
      <w:pPr>
        <w:pStyle w:val="CommentText"/>
        <w:rPr>
          <w:b/>
        </w:rPr>
      </w:pPr>
      <w:r>
        <w:rPr>
          <w:b/>
          <w:color w:val="FF0000"/>
        </w:rPr>
        <w:t>This needs to be taken up by the WG3 chair into the plenary. This also links with training and other committees like IALA WWA.</w:t>
      </w:r>
    </w:p>
  </w:comment>
  <w:comment w:id="37" w:author="ernst bolt" w:date="2020-10-02T17:07:00Z" w:initials="eb">
    <w:p w14:paraId="57C1110B" w14:textId="67F1AA72" w:rsidR="00AD6CC6" w:rsidRDefault="00AD6CC6" w:rsidP="001D20C3">
      <w:pPr>
        <w:pStyle w:val="CommentText"/>
      </w:pPr>
      <w:r>
        <w:rPr>
          <w:rStyle w:val="CommentReference"/>
        </w:rPr>
        <w:annotationRef/>
      </w:r>
      <w:r>
        <w:t>Comment was made that the IALA Risk Management course addresses mainly the risk assessment tools. The Management process and organisational aspects (sec.2.2) is not covered. Note to WWA?</w:t>
      </w:r>
    </w:p>
  </w:comment>
  <w:comment w:id="39" w:author="ernst bolt" w:date="2020-10-21T14:48:00Z" w:initials="eb">
    <w:p w14:paraId="3BCCEB0F" w14:textId="28347BDA" w:rsidR="00AD6CC6" w:rsidRDefault="00AD6CC6">
      <w:pPr>
        <w:pStyle w:val="CommentText"/>
      </w:pPr>
      <w:r>
        <w:rPr>
          <w:rStyle w:val="CommentReference"/>
        </w:rPr>
        <w:annotationRef/>
      </w:r>
      <w:r>
        <w:t xml:space="preserve">italic text quoted from Dictionary. </w:t>
      </w:r>
    </w:p>
  </w:comment>
  <w:comment w:id="40" w:author="ernst bolt" w:date="2020-10-09T11:37:00Z" w:initials="eb">
    <w:p w14:paraId="4E5C68C3" w14:textId="11D81A03" w:rsidR="00AD6CC6" w:rsidRDefault="00AD6CC6">
      <w:pPr>
        <w:pStyle w:val="CommentText"/>
      </w:pPr>
      <w:r>
        <w:rPr>
          <w:rStyle w:val="CommentReference"/>
        </w:rPr>
        <w:annotationRef/>
      </w:r>
      <w:r>
        <w:t>Check (Roger/secretariate) if this is allowed within a Guideline. Check with definitions in IALA Dictionary.</w:t>
      </w:r>
    </w:p>
  </w:comment>
  <w:comment w:id="41" w:author="ernst bolt" w:date="2020-10-15T16:14:00Z" w:initials="eb">
    <w:p w14:paraId="36CA937C" w14:textId="7BB6B84C" w:rsidR="00AD6CC6" w:rsidRDefault="00AD6CC6">
      <w:pPr>
        <w:pStyle w:val="CommentText"/>
      </w:pPr>
      <w:r>
        <w:rPr>
          <w:rStyle w:val="CommentReference"/>
        </w:rPr>
        <w:annotationRef/>
      </w:r>
      <w:r>
        <w:t>Seems to refer only to personal safety</w:t>
      </w:r>
    </w:p>
  </w:comment>
  <w:comment w:id="42" w:author="ernst bolt" w:date="2020-10-15T16:05:00Z" w:initials="eb">
    <w:p w14:paraId="46CB9533" w14:textId="77777777" w:rsidR="00AD6CC6" w:rsidRDefault="00AD6CC6">
      <w:pPr>
        <w:pStyle w:val="CommentText"/>
      </w:pPr>
      <w:r>
        <w:rPr>
          <w:rStyle w:val="CommentReference"/>
        </w:rPr>
        <w:annotationRef/>
      </w:r>
      <w:r>
        <w:t>‘Possibility’ does not indicate a quantity. Risk usually defined as likelihood x consequence</w:t>
      </w:r>
    </w:p>
    <w:tbl>
      <w:tblPr>
        <w:tblW w:w="0" w:type="auto"/>
        <w:tblInd w:w="-30" w:type="dxa"/>
        <w:tblLayout w:type="fixed"/>
        <w:tblCellMar>
          <w:left w:w="30" w:type="dxa"/>
          <w:right w:w="30" w:type="dxa"/>
        </w:tblCellMar>
        <w:tblLook w:val="0000" w:firstRow="0" w:lastRow="0" w:firstColumn="0" w:lastColumn="0" w:noHBand="0" w:noVBand="0"/>
      </w:tblPr>
      <w:tblGrid>
        <w:gridCol w:w="5688"/>
      </w:tblGrid>
      <w:tr w:rsidR="00AD6CC6" w:rsidRPr="00167B58" w14:paraId="07D7E4D2" w14:textId="77777777">
        <w:trPr>
          <w:trHeight w:val="276"/>
        </w:trPr>
        <w:tc>
          <w:tcPr>
            <w:tcW w:w="5688" w:type="dxa"/>
            <w:tcBorders>
              <w:top w:val="single" w:sz="6" w:space="0" w:color="000000"/>
              <w:left w:val="nil"/>
              <w:bottom w:val="nil"/>
              <w:right w:val="nil"/>
            </w:tcBorders>
            <w:shd w:val="solid" w:color="FFFFFF" w:fill="FFFFFF"/>
          </w:tcPr>
          <w:p w14:paraId="0B27904F" w14:textId="77777777" w:rsidR="00AD6CC6" w:rsidRPr="00167B58" w:rsidRDefault="00AD6CC6" w:rsidP="00167B58">
            <w:pPr>
              <w:autoSpaceDE w:val="0"/>
              <w:autoSpaceDN w:val="0"/>
              <w:adjustRightInd w:val="0"/>
              <w:spacing w:line="240" w:lineRule="auto"/>
              <w:rPr>
                <w:rFonts w:ascii="Arial" w:hAnsi="Arial" w:cs="Arial"/>
                <w:color w:val="000000"/>
                <w:sz w:val="24"/>
                <w:szCs w:val="24"/>
              </w:rPr>
            </w:pPr>
            <w:r w:rsidRPr="00167B58">
              <w:rPr>
                <w:rFonts w:ascii="Arial" w:hAnsi="Arial" w:cs="Arial"/>
                <w:color w:val="000000"/>
                <w:sz w:val="24"/>
                <w:szCs w:val="24"/>
              </w:rPr>
              <w:t xml:space="preserve">Risk is a measure of the likelihood that an  </w:t>
            </w:r>
          </w:p>
        </w:tc>
      </w:tr>
      <w:tr w:rsidR="00AD6CC6" w:rsidRPr="00167B58" w14:paraId="2E03CFAE" w14:textId="77777777">
        <w:trPr>
          <w:trHeight w:val="269"/>
        </w:trPr>
        <w:tc>
          <w:tcPr>
            <w:tcW w:w="5688" w:type="dxa"/>
            <w:tcBorders>
              <w:top w:val="nil"/>
              <w:left w:val="nil"/>
              <w:bottom w:val="nil"/>
              <w:right w:val="nil"/>
            </w:tcBorders>
            <w:shd w:val="solid" w:color="FFFFFF" w:fill="FFFFFF"/>
          </w:tcPr>
          <w:p w14:paraId="0071EFA9" w14:textId="77777777" w:rsidR="00AD6CC6" w:rsidRPr="00167B58" w:rsidRDefault="00AD6CC6" w:rsidP="00167B58">
            <w:pPr>
              <w:autoSpaceDE w:val="0"/>
              <w:autoSpaceDN w:val="0"/>
              <w:adjustRightInd w:val="0"/>
              <w:spacing w:line="240" w:lineRule="auto"/>
              <w:rPr>
                <w:rFonts w:ascii="Arial" w:hAnsi="Arial" w:cs="Arial"/>
                <w:color w:val="000000"/>
                <w:sz w:val="24"/>
                <w:szCs w:val="24"/>
              </w:rPr>
            </w:pPr>
            <w:r w:rsidRPr="00167B58">
              <w:rPr>
                <w:rFonts w:ascii="Arial" w:hAnsi="Arial" w:cs="Arial"/>
                <w:color w:val="000000"/>
                <w:sz w:val="24"/>
                <w:szCs w:val="24"/>
              </w:rPr>
              <w:t xml:space="preserve">undesirable event will occur together with a  </w:t>
            </w:r>
          </w:p>
        </w:tc>
      </w:tr>
      <w:tr w:rsidR="00AD6CC6" w:rsidRPr="00167B58" w14:paraId="21AD0A56" w14:textId="77777777">
        <w:trPr>
          <w:trHeight w:val="269"/>
        </w:trPr>
        <w:tc>
          <w:tcPr>
            <w:tcW w:w="5688" w:type="dxa"/>
            <w:tcBorders>
              <w:top w:val="nil"/>
              <w:left w:val="nil"/>
              <w:bottom w:val="nil"/>
              <w:right w:val="nil"/>
            </w:tcBorders>
            <w:shd w:val="solid" w:color="FFFFFF" w:fill="FFFFFF"/>
          </w:tcPr>
          <w:p w14:paraId="63432345" w14:textId="77777777" w:rsidR="00AD6CC6" w:rsidRPr="00167B58" w:rsidRDefault="00AD6CC6" w:rsidP="00167B58">
            <w:pPr>
              <w:autoSpaceDE w:val="0"/>
              <w:autoSpaceDN w:val="0"/>
              <w:adjustRightInd w:val="0"/>
              <w:spacing w:line="240" w:lineRule="auto"/>
              <w:rPr>
                <w:rFonts w:ascii="Arial" w:hAnsi="Arial" w:cs="Arial"/>
                <w:color w:val="000000"/>
                <w:sz w:val="24"/>
                <w:szCs w:val="24"/>
              </w:rPr>
            </w:pPr>
            <w:r w:rsidRPr="00167B58">
              <w:rPr>
                <w:rFonts w:ascii="Arial" w:hAnsi="Arial" w:cs="Arial"/>
                <w:color w:val="000000"/>
                <w:sz w:val="24"/>
                <w:szCs w:val="24"/>
              </w:rPr>
              <w:t xml:space="preserve">measure of the resulting consequence within a  </w:t>
            </w:r>
          </w:p>
        </w:tc>
      </w:tr>
      <w:tr w:rsidR="00AD6CC6" w:rsidRPr="00167B58" w14:paraId="6B496AB9" w14:textId="77777777">
        <w:trPr>
          <w:trHeight w:val="269"/>
        </w:trPr>
        <w:tc>
          <w:tcPr>
            <w:tcW w:w="5688" w:type="dxa"/>
            <w:tcBorders>
              <w:top w:val="nil"/>
              <w:left w:val="nil"/>
              <w:bottom w:val="single" w:sz="6" w:space="0" w:color="000000"/>
              <w:right w:val="nil"/>
            </w:tcBorders>
            <w:shd w:val="solid" w:color="FFFFFF" w:fill="FFFFFF"/>
          </w:tcPr>
          <w:p w14:paraId="06725592" w14:textId="77777777" w:rsidR="00AD6CC6" w:rsidRPr="00167B58" w:rsidRDefault="00AD6CC6" w:rsidP="00167B58">
            <w:pPr>
              <w:autoSpaceDE w:val="0"/>
              <w:autoSpaceDN w:val="0"/>
              <w:adjustRightInd w:val="0"/>
              <w:spacing w:line="240" w:lineRule="auto"/>
              <w:rPr>
                <w:rFonts w:ascii="Arial" w:hAnsi="Arial" w:cs="Arial"/>
                <w:color w:val="000000"/>
                <w:sz w:val="24"/>
                <w:szCs w:val="24"/>
              </w:rPr>
            </w:pPr>
            <w:r w:rsidRPr="00167B58">
              <w:rPr>
                <w:rFonts w:ascii="Arial" w:hAnsi="Arial" w:cs="Arial"/>
                <w:color w:val="000000"/>
                <w:sz w:val="24"/>
                <w:szCs w:val="24"/>
              </w:rPr>
              <w:t xml:space="preserve">specified time.  </w:t>
            </w:r>
          </w:p>
        </w:tc>
      </w:tr>
    </w:tbl>
    <w:p w14:paraId="6CE0CDAF" w14:textId="6211252A" w:rsidR="00AD6CC6" w:rsidRDefault="00AD6CC6">
      <w:pPr>
        <w:pStyle w:val="CommentText"/>
      </w:pPr>
    </w:p>
  </w:comment>
  <w:comment w:id="216" w:author="ernst bolt" w:date="2020-10-02T17:03:00Z" w:initials="eb">
    <w:p w14:paraId="7074B733" w14:textId="6EC416C0" w:rsidR="00AD6CC6" w:rsidRDefault="00AD6CC6">
      <w:pPr>
        <w:pStyle w:val="CommentText"/>
      </w:pPr>
      <w:r>
        <w:rPr>
          <w:rStyle w:val="CommentReference"/>
        </w:rPr>
        <w:annotationRef/>
      </w:r>
      <w:r>
        <w:t>Do we list reasons or leave it to the imagination?</w:t>
      </w:r>
    </w:p>
  </w:comment>
  <w:comment w:id="219" w:author="ernst bolt" w:date="2020-10-02T17:19:00Z" w:initials="eb">
    <w:p w14:paraId="7539FE19" w14:textId="310EE4BD" w:rsidR="00AD6CC6" w:rsidRDefault="00AD6CC6">
      <w:pPr>
        <w:pStyle w:val="CommentText"/>
      </w:pPr>
      <w:r>
        <w:rPr>
          <w:rStyle w:val="CommentReference"/>
        </w:rPr>
        <w:annotationRef/>
      </w:r>
      <w:r>
        <w:t xml:space="preserve">Omar would be fond of this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 xml:space="preserve"> (technical solution tbd)</w:t>
      </w:r>
    </w:p>
  </w:comment>
  <w:comment w:id="226" w:author="ernst bolt" w:date="2020-10-21T14:50:00Z" w:initials="eb">
    <w:p w14:paraId="23AB989A" w14:textId="175BC28B" w:rsidR="00AD6CC6" w:rsidRDefault="00AD6CC6">
      <w:pPr>
        <w:pStyle w:val="CommentText"/>
      </w:pPr>
      <w:r>
        <w:rPr>
          <w:rStyle w:val="CommentReference"/>
        </w:rPr>
        <w:annotationRef/>
      </w:r>
      <w:r>
        <w:t>Itersessional work, input to ARM13</w:t>
      </w:r>
    </w:p>
  </w:comment>
  <w:comment w:id="273" w:author="ernst bolt" w:date="2020-10-16T13:46:00Z" w:initials="eb">
    <w:p w14:paraId="55385A47" w14:textId="247D841D" w:rsidR="00AD6CC6" w:rsidRDefault="00AD6CC6">
      <w:pPr>
        <w:pStyle w:val="CommentText"/>
      </w:pPr>
      <w:r>
        <w:rPr>
          <w:rStyle w:val="CommentReference"/>
        </w:rPr>
        <w:annotationRef/>
      </w:r>
      <w:r>
        <w:t>Capsizing?</w:t>
      </w:r>
    </w:p>
  </w:comment>
  <w:comment w:id="553" w:author="ernst bolt" w:date="2021-04-10T15:38:00Z" w:initials="eb">
    <w:p w14:paraId="42C2B2D0" w14:textId="4C201CBD" w:rsidR="00AD6CC6" w:rsidRDefault="00AD6CC6" w:rsidP="0021488F">
      <w:pPr>
        <w:pStyle w:val="CommentText"/>
      </w:pPr>
      <w:r>
        <w:rPr>
          <w:rStyle w:val="CommentReference"/>
        </w:rPr>
        <w:annotationRef/>
      </w:r>
      <w:r>
        <w:rPr>
          <w:noProof/>
        </w:rPr>
        <w:t>with added noise terms?</w:t>
      </w:r>
    </w:p>
  </w:comment>
  <w:comment w:id="590" w:author="ernst bolt" w:date="2021-04-10T17:16:00Z" w:initials="eb">
    <w:p w14:paraId="77036C66" w14:textId="77777777" w:rsidR="00AD6CC6" w:rsidRDefault="00AD6CC6" w:rsidP="0021488F">
      <w:pPr>
        <w:pStyle w:val="CommentText"/>
      </w:pPr>
      <w:r>
        <w:rPr>
          <w:rStyle w:val="CommentReference"/>
        </w:rPr>
        <w:annotationRef/>
      </w:r>
      <w:r>
        <w:rPr>
          <w:noProof/>
        </w:rPr>
        <w:t>I think previous paragraph already points this out?</w:t>
      </w:r>
    </w:p>
  </w:comment>
  <w:comment w:id="728" w:author="Cathrine Maria Steenberg" w:date="2021-04-06T15:15:00Z" w:initials="CMS">
    <w:p w14:paraId="47B3327F" w14:textId="1F0F09D8" w:rsidR="00AD6CC6" w:rsidRDefault="00AD6CC6">
      <w:pPr>
        <w:pStyle w:val="CommentText"/>
      </w:pPr>
      <w:r>
        <w:rPr>
          <w:rStyle w:val="CommentReference"/>
        </w:rPr>
        <w:annotationRef/>
      </w:r>
      <w:r>
        <w:t>Ernst, I think step 5 is also reached by simulation. Perhaps there is something I misunderstand?</w:t>
      </w:r>
    </w:p>
  </w:comment>
  <w:comment w:id="768" w:author="ernst bolt" w:date="2020-10-19T17:19:00Z" w:initials="eb">
    <w:p w14:paraId="38700DBC" w14:textId="783A9D31" w:rsidR="00AD6CC6" w:rsidRDefault="00AD6CC6">
      <w:pPr>
        <w:pStyle w:val="CommentText"/>
      </w:pPr>
      <w:r>
        <w:rPr>
          <w:rStyle w:val="CommentReference"/>
        </w:rPr>
        <w:annotationRef/>
      </w:r>
      <w:r>
        <w:t>Delete altogether?</w:t>
      </w:r>
    </w:p>
  </w:comment>
  <w:comment w:id="769" w:author="Cathrine Maria Steenberg" w:date="2021-04-06T15:11:00Z" w:initials="CMS">
    <w:p w14:paraId="3B767CA3" w14:textId="48F5CE88" w:rsidR="00AD6CC6" w:rsidRDefault="00AD6CC6">
      <w:pPr>
        <w:pStyle w:val="CommentText"/>
      </w:pPr>
      <w:r>
        <w:rPr>
          <w:rStyle w:val="CommentReference"/>
        </w:rPr>
        <w:annotationRef/>
      </w:r>
      <w:r>
        <w:t>Yes</w:t>
      </w:r>
    </w:p>
  </w:comment>
  <w:comment w:id="786" w:author="ernst bolt" w:date="2021-04-10T15:38:00Z" w:initials="eb">
    <w:p w14:paraId="1320E981" w14:textId="10BD27CF" w:rsidR="00AD6CC6" w:rsidRDefault="00AD6CC6">
      <w:pPr>
        <w:pStyle w:val="CommentText"/>
      </w:pPr>
      <w:r>
        <w:rPr>
          <w:rStyle w:val="CommentReference"/>
        </w:rPr>
        <w:annotationRef/>
      </w:r>
      <w:r>
        <w:rPr>
          <w:noProof/>
        </w:rPr>
        <w:t>with added noise termss?</w:t>
      </w:r>
    </w:p>
  </w:comment>
  <w:comment w:id="1004" w:author="ernst bolt" w:date="2021-04-10T17:16:00Z" w:initials="eb">
    <w:p w14:paraId="239C8713" w14:textId="3654911A" w:rsidR="00AD6CC6" w:rsidRDefault="00AD6CC6">
      <w:pPr>
        <w:pStyle w:val="CommentText"/>
      </w:pPr>
      <w:r>
        <w:rPr>
          <w:rStyle w:val="CommentReference"/>
        </w:rPr>
        <w:annotationRef/>
      </w:r>
      <w:r>
        <w:rPr>
          <w:noProof/>
        </w:rPr>
        <w:t>I think previous paragraph already points this 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74A879" w15:done="0"/>
  <w15:commentEx w15:paraId="4890B41F" w15:done="0"/>
  <w15:commentEx w15:paraId="4890B420" w15:done="0"/>
  <w15:commentEx w15:paraId="4890B424" w15:done="1"/>
  <w15:commentEx w15:paraId="4890B435" w15:done="0"/>
  <w15:commentEx w15:paraId="57C1110B" w15:done="0"/>
  <w15:commentEx w15:paraId="3BCCEB0F" w15:done="0"/>
  <w15:commentEx w15:paraId="4E5C68C3" w15:done="0"/>
  <w15:commentEx w15:paraId="36CA937C" w15:done="0"/>
  <w15:commentEx w15:paraId="6CE0CDAF" w15:done="0"/>
  <w15:commentEx w15:paraId="7074B733" w15:done="1"/>
  <w15:commentEx w15:paraId="7539FE19" w15:done="1"/>
  <w15:commentEx w15:paraId="23AB989A" w15:done="0"/>
  <w15:commentEx w15:paraId="55385A47" w15:done="0"/>
  <w15:commentEx w15:paraId="42C2B2D0" w15:done="0"/>
  <w15:commentEx w15:paraId="77036C66" w15:done="1"/>
  <w15:commentEx w15:paraId="47B3327F" w15:done="0"/>
  <w15:commentEx w15:paraId="38700DBC" w15:done="0"/>
  <w15:commentEx w15:paraId="3B767CA3" w15:paraIdParent="38700DBC" w15:done="0"/>
  <w15:commentEx w15:paraId="1320E981" w15:done="0"/>
  <w15:commentEx w15:paraId="239C87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3AC9DA" w16cex:dateUtc="2020-10-21T12:53:00Z"/>
  <w16cex:commentExtensible w16cex:durableId="2332BC5B" w16cex:dateUtc="2020-10-02T15:07:00Z"/>
  <w16cex:commentExtensible w16cex:durableId="233AC8D9" w16cex:dateUtc="2020-10-21T12:48:00Z"/>
  <w16cex:commentExtensible w16cex:durableId="232ACA00" w16cex:dateUtc="2020-10-09T09:37:00Z"/>
  <w16cex:commentExtensible w16cex:durableId="2332F3FE" w16cex:dateUtc="2020-10-15T14:14:00Z"/>
  <w16cex:commentExtensible w16cex:durableId="2332F1C0" w16cex:dateUtc="2020-10-15T14:05:00Z"/>
  <w16cex:commentExtensible w16cex:durableId="2321DBFB" w16cex:dateUtc="2020-10-02T15:03:00Z"/>
  <w16cex:commentExtensible w16cex:durableId="2321DF84" w16cex:dateUtc="2020-10-02T15:19:00Z"/>
  <w16cex:commentExtensible w16cex:durableId="233AC947" w16cex:dateUtc="2020-10-21T12:50:00Z"/>
  <w16cex:commentExtensible w16cex:durableId="233422A0" w16cex:dateUtc="2020-10-16T11:46:00Z"/>
  <w16cex:commentExtensible w16cex:durableId="242A910C" w16cex:dateUtc="2021-04-10T13:38:00Z"/>
  <w16cex:commentExtensible w16cex:durableId="242A910A" w16cex:dateUtc="2021-04-10T15:16:00Z"/>
  <w16cex:commentExtensible w16cex:durableId="2416F974" w16cex:dateUtc="2021-04-06T13:15:00Z"/>
  <w16cex:commentExtensible w16cex:durableId="23384912" w16cex:dateUtc="2020-10-19T15:19:00Z"/>
  <w16cex:commentExtensible w16cex:durableId="2416F897" w16cex:dateUtc="2021-04-06T13:11:00Z"/>
  <w16cex:commentExtensible w16cex:durableId="241C4509" w16cex:dateUtc="2021-04-10T13:38:00Z"/>
  <w16cex:commentExtensible w16cex:durableId="241C5BF9" w16cex:dateUtc="2021-04-10T15: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74A879" w16cid:durableId="233AC9DA"/>
  <w16cid:commentId w16cid:paraId="4890B41F" w16cid:durableId="21F11175"/>
  <w16cid:commentId w16cid:paraId="4890B420" w16cid:durableId="21F11176"/>
  <w16cid:commentId w16cid:paraId="4890B424" w16cid:durableId="21F11177"/>
  <w16cid:commentId w16cid:paraId="4890B435" w16cid:durableId="21F1117C"/>
  <w16cid:commentId w16cid:paraId="57C1110B" w16cid:durableId="2332BC5B"/>
  <w16cid:commentId w16cid:paraId="3BCCEB0F" w16cid:durableId="233AC8D9"/>
  <w16cid:commentId w16cid:paraId="4E5C68C3" w16cid:durableId="232ACA00"/>
  <w16cid:commentId w16cid:paraId="36CA937C" w16cid:durableId="2332F3FE"/>
  <w16cid:commentId w16cid:paraId="6CE0CDAF" w16cid:durableId="2332F1C0"/>
  <w16cid:commentId w16cid:paraId="7074B733" w16cid:durableId="2321DBFB"/>
  <w16cid:commentId w16cid:paraId="7539FE19" w16cid:durableId="2321DF84"/>
  <w16cid:commentId w16cid:paraId="23AB989A" w16cid:durableId="233AC947"/>
  <w16cid:commentId w16cid:paraId="55385A47" w16cid:durableId="233422A0"/>
  <w16cid:commentId w16cid:paraId="42C2B2D0" w16cid:durableId="242A910C"/>
  <w16cid:commentId w16cid:paraId="77036C66" w16cid:durableId="242A910A"/>
  <w16cid:commentId w16cid:paraId="47B3327F" w16cid:durableId="2416F974"/>
  <w16cid:commentId w16cid:paraId="38700DBC" w16cid:durableId="23384912"/>
  <w16cid:commentId w16cid:paraId="3B767CA3" w16cid:durableId="2416F897"/>
  <w16cid:commentId w16cid:paraId="1320E981" w16cid:durableId="241C4509"/>
  <w16cid:commentId w16cid:paraId="239C8713" w16cid:durableId="241C5B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446F7" w14:textId="77777777" w:rsidR="0045059B" w:rsidRDefault="0045059B" w:rsidP="003274DB">
      <w:r>
        <w:separator/>
      </w:r>
    </w:p>
    <w:p w14:paraId="1F3356A9" w14:textId="77777777" w:rsidR="0045059B" w:rsidRDefault="0045059B"/>
  </w:endnote>
  <w:endnote w:type="continuationSeparator" w:id="0">
    <w:p w14:paraId="3088E453" w14:textId="77777777" w:rsidR="0045059B" w:rsidRDefault="0045059B" w:rsidP="003274DB">
      <w:r>
        <w:continuationSeparator/>
      </w:r>
    </w:p>
    <w:p w14:paraId="0EAC2377" w14:textId="77777777" w:rsidR="0045059B" w:rsidRDefault="0045059B"/>
  </w:endnote>
  <w:endnote w:type="continuationNotice" w:id="1">
    <w:p w14:paraId="35B2D153" w14:textId="77777777" w:rsidR="0045059B" w:rsidRDefault="004505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65" w14:textId="77777777" w:rsidR="00AD6CC6" w:rsidRDefault="00AD6CC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0B466" w14:textId="77777777" w:rsidR="00AD6CC6" w:rsidRDefault="00AD6CC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7" w14:textId="77777777" w:rsidR="00AD6CC6" w:rsidRDefault="00AD6CC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8" w14:textId="77777777" w:rsidR="00AD6CC6" w:rsidRDefault="00AD6CC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9" w14:textId="77777777" w:rsidR="00AD6CC6" w:rsidRDefault="00AD6CC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6A" w14:textId="77777777" w:rsidR="00AD6CC6" w:rsidRPr="00AC24F4" w:rsidRDefault="00AD6CC6"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890B46B" w14:textId="77777777" w:rsidR="00AD6CC6" w:rsidRPr="00AC24F4" w:rsidRDefault="00AD6CC6"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4890B46C" w14:textId="77777777" w:rsidR="00AD6CC6" w:rsidRPr="004B6107" w:rsidRDefault="00AD6CC6"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890B46D" w14:textId="77777777" w:rsidR="00AD6CC6" w:rsidRPr="004B6107" w:rsidRDefault="00AD6CC6"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890B46E" w14:textId="77777777" w:rsidR="00AD6CC6" w:rsidRPr="00910058" w:rsidRDefault="00AD6CC6"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58242" behindDoc="0" locked="0" layoutInCell="1" allowOverlap="1" wp14:anchorId="4890B4A6" wp14:editId="4890B4A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5FCFDE" id="Connecteur droit 11" o:spid="_x0000_s1026" style="position:absolute;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72" w14:textId="77777777" w:rsidR="00AD6CC6" w:rsidRDefault="00AD6CC6" w:rsidP="00525922">
    <w:pPr>
      <w:pStyle w:val="Footerlandscape"/>
    </w:pPr>
    <w:r>
      <w:rPr>
        <w:noProof/>
        <w:lang w:val="nl-NL" w:eastAsia="nl-NL"/>
      </w:rPr>
      <mc:AlternateContent>
        <mc:Choice Requires="wps">
          <w:drawing>
            <wp:anchor distT="0" distB="0" distL="114300" distR="114300" simplePos="0" relativeHeight="251658247" behindDoc="0" locked="0" layoutInCell="1" allowOverlap="1" wp14:anchorId="4890B4AB" wp14:editId="4890B4A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26EA07"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890B473" w14:textId="77777777" w:rsidR="00AD6CC6" w:rsidRPr="00C907DF" w:rsidRDefault="00AD6CC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890B474" w14:textId="77777777" w:rsidR="00AD6CC6" w:rsidRPr="00525922" w:rsidRDefault="00AD6CC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7E" w14:textId="77777777" w:rsidR="00AD6CC6" w:rsidRPr="00C716E5" w:rsidRDefault="00AD6CC6" w:rsidP="00C716E5">
    <w:pPr>
      <w:pStyle w:val="Footer"/>
      <w:rPr>
        <w:sz w:val="15"/>
        <w:szCs w:val="15"/>
      </w:rPr>
    </w:pPr>
  </w:p>
  <w:p w14:paraId="4890B47F" w14:textId="77777777" w:rsidR="00AD6CC6" w:rsidRDefault="00AD6CC6" w:rsidP="00C716E5">
    <w:pPr>
      <w:pStyle w:val="Footerportrait"/>
    </w:pPr>
  </w:p>
  <w:p w14:paraId="4890B480" w14:textId="33D3B800" w:rsidR="00AD6CC6" w:rsidRPr="00C907DF" w:rsidRDefault="006A357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D6CC6" w:rsidRPr="00C907DF">
      <w:t xml:space="preserve"> </w:t>
    </w:r>
    <w:r>
      <w:fldChar w:fldCharType="begin"/>
    </w:r>
    <w:r>
      <w:instrText xml:space="preserve"> STYLEREF "Document number" \* MERGEFORMAT </w:instrText>
    </w:r>
    <w:r>
      <w:fldChar w:fldCharType="separate"/>
    </w:r>
    <w:r>
      <w:t>1018ed???</w:t>
    </w:r>
    <w:r>
      <w:fldChar w:fldCharType="end"/>
    </w:r>
    <w:r w:rsidR="00AD6CC6" w:rsidRPr="00C907DF">
      <w:t xml:space="preserve"> –</w:t>
    </w:r>
    <w:r w:rsidR="00AD6CC6">
      <w:t xml:space="preserve"> </w:t>
    </w:r>
    <w:r>
      <w:fldChar w:fldCharType="begin"/>
    </w:r>
    <w:r>
      <w:instrText xml:space="preserve"> STYLEREF "Document name" \* MERGEFORMAT </w:instrText>
    </w:r>
    <w:r>
      <w:fldChar w:fldCharType="separate"/>
    </w:r>
    <w:r>
      <w:t>RISK MANAGEMENT</w:t>
    </w:r>
    <w:r>
      <w:fldChar w:fldCharType="end"/>
    </w:r>
  </w:p>
  <w:p w14:paraId="4890B481" w14:textId="54C5FA83" w:rsidR="00AD6CC6" w:rsidRPr="00C907DF" w:rsidRDefault="006A3578" w:rsidP="00C716E5">
    <w:pPr>
      <w:pStyle w:val="Footerportrait"/>
    </w:pPr>
    <w:r>
      <w:fldChar w:fldCharType="begin"/>
    </w:r>
    <w:r>
      <w:instrText xml:space="preserve"> STYLEREF "Edition number" \* MERGEFORMAT </w:instrText>
    </w:r>
    <w:r>
      <w:fldChar w:fldCharType="separate"/>
    </w:r>
    <w:r>
      <w:t>Edition 1.0</w:t>
    </w:r>
    <w:r>
      <w:fldChar w:fldCharType="end"/>
    </w:r>
    <w:r w:rsidR="00AD6CC6">
      <w:t xml:space="preserve">  </w:t>
    </w:r>
    <w:r>
      <w:fldChar w:fldCharType="begin"/>
    </w:r>
    <w:r>
      <w:instrText xml:space="preserve"> STYLEREF "Document date" \* MERGEFORMAT </w:instrText>
    </w:r>
    <w:r>
      <w:fldChar w:fldCharType="separate"/>
    </w:r>
    <w:r>
      <w:t>Document date</w:t>
    </w:r>
    <w:r>
      <w:fldChar w:fldCharType="end"/>
    </w:r>
    <w:r w:rsidR="00AD6CC6" w:rsidRPr="00C907DF">
      <w:tab/>
    </w:r>
    <w:r w:rsidR="00AD6CC6">
      <w:t xml:space="preserve">P </w:t>
    </w:r>
    <w:r w:rsidR="00AD6CC6" w:rsidRPr="00C907DF">
      <w:rPr>
        <w:rStyle w:val="PageNumber"/>
        <w:szCs w:val="15"/>
      </w:rPr>
      <w:fldChar w:fldCharType="begin"/>
    </w:r>
    <w:r w:rsidR="00AD6CC6" w:rsidRPr="00C907DF">
      <w:rPr>
        <w:rStyle w:val="PageNumber"/>
        <w:szCs w:val="15"/>
      </w:rPr>
      <w:instrText xml:space="preserve">PAGE  </w:instrText>
    </w:r>
    <w:r w:rsidR="00AD6CC6" w:rsidRPr="00C907DF">
      <w:rPr>
        <w:rStyle w:val="PageNumber"/>
        <w:szCs w:val="15"/>
      </w:rPr>
      <w:fldChar w:fldCharType="separate"/>
    </w:r>
    <w:r w:rsidR="00AD6CC6">
      <w:rPr>
        <w:rStyle w:val="PageNumber"/>
        <w:szCs w:val="15"/>
      </w:rPr>
      <w:t>3</w:t>
    </w:r>
    <w:r w:rsidR="00AD6CC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95" w14:textId="77777777" w:rsidR="00AD6CC6" w:rsidRDefault="00AD6CC6" w:rsidP="00C716E5">
    <w:pPr>
      <w:pStyle w:val="Footer"/>
    </w:pPr>
  </w:p>
  <w:p w14:paraId="4890B496" w14:textId="77777777" w:rsidR="00AD6CC6" w:rsidRDefault="00AD6CC6" w:rsidP="00C716E5">
    <w:pPr>
      <w:pStyle w:val="Footerportrait"/>
    </w:pPr>
  </w:p>
  <w:p w14:paraId="4890B497" w14:textId="477AEEBB" w:rsidR="00AD6CC6" w:rsidRPr="00C907DF" w:rsidRDefault="006A357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D6CC6" w:rsidRPr="00C907DF">
      <w:t xml:space="preserve"> </w:t>
    </w:r>
    <w:r>
      <w:fldChar w:fldCharType="begin"/>
    </w:r>
    <w:r>
      <w:instrText xml:space="preserve"> STYLEREF "Document number" \* MERGEFORMAT </w:instrText>
    </w:r>
    <w:r>
      <w:fldChar w:fldCharType="separate"/>
    </w:r>
    <w:r>
      <w:t>1018ed???</w:t>
    </w:r>
    <w:r>
      <w:fldChar w:fldCharType="end"/>
    </w:r>
    <w:r w:rsidR="00AD6CC6" w:rsidRPr="00C907DF">
      <w:t xml:space="preserve"> –</w:t>
    </w:r>
    <w:r w:rsidR="00AD6CC6">
      <w:t xml:space="preserve"> </w:t>
    </w:r>
    <w:r>
      <w:fldChar w:fldCharType="begin"/>
    </w:r>
    <w:r>
      <w:instrText xml:space="preserve"> STYLEREF "Document name" \* MERGEFORMAT </w:instrText>
    </w:r>
    <w:r>
      <w:fldChar w:fldCharType="separate"/>
    </w:r>
    <w:r>
      <w:t>RISK MANAGEMENT</w:t>
    </w:r>
    <w:r>
      <w:fldChar w:fldCharType="end"/>
    </w:r>
  </w:p>
  <w:p w14:paraId="4890B498" w14:textId="7E4413FE" w:rsidR="00AD6CC6" w:rsidRPr="00525922" w:rsidRDefault="006A3578" w:rsidP="00C716E5">
    <w:pPr>
      <w:pStyle w:val="Footerportrait"/>
    </w:pPr>
    <w:r>
      <w:fldChar w:fldCharType="begin"/>
    </w:r>
    <w:r>
      <w:instrText xml:space="preserve"> STYLEREF "Edition number" \* MERGEFORMAT </w:instrText>
    </w:r>
    <w:r>
      <w:fldChar w:fldCharType="separate"/>
    </w:r>
    <w:r>
      <w:t>Edition 1.0</w:t>
    </w:r>
    <w:r>
      <w:fldChar w:fldCharType="end"/>
    </w:r>
    <w:r w:rsidR="00AD6CC6" w:rsidRPr="00C907DF">
      <w:tab/>
    </w:r>
    <w:r w:rsidR="00AD6CC6">
      <w:t xml:space="preserve">P </w:t>
    </w:r>
    <w:r w:rsidR="00AD6CC6" w:rsidRPr="00C907DF">
      <w:rPr>
        <w:rStyle w:val="PageNumber"/>
        <w:szCs w:val="15"/>
      </w:rPr>
      <w:fldChar w:fldCharType="begin"/>
    </w:r>
    <w:r w:rsidR="00AD6CC6" w:rsidRPr="00C907DF">
      <w:rPr>
        <w:rStyle w:val="PageNumber"/>
        <w:szCs w:val="15"/>
      </w:rPr>
      <w:instrText xml:space="preserve">PAGE  </w:instrText>
    </w:r>
    <w:r w:rsidR="00AD6CC6" w:rsidRPr="00C907DF">
      <w:rPr>
        <w:rStyle w:val="PageNumber"/>
        <w:szCs w:val="15"/>
      </w:rPr>
      <w:fldChar w:fldCharType="separate"/>
    </w:r>
    <w:r w:rsidR="00AD6CC6">
      <w:rPr>
        <w:rStyle w:val="PageNumber"/>
        <w:szCs w:val="15"/>
      </w:rPr>
      <w:t>4</w:t>
    </w:r>
    <w:r w:rsidR="00AD6CC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9B" w14:textId="77777777" w:rsidR="00AD6CC6" w:rsidRDefault="00AD6CC6" w:rsidP="00C716E5">
    <w:pPr>
      <w:pStyle w:val="Footer"/>
    </w:pPr>
  </w:p>
  <w:p w14:paraId="4890B49C" w14:textId="77777777" w:rsidR="00AD6CC6" w:rsidRDefault="00AD6CC6" w:rsidP="00C716E5">
    <w:pPr>
      <w:pStyle w:val="Footerportrait"/>
    </w:pPr>
  </w:p>
  <w:p w14:paraId="4890B49D" w14:textId="2A842E53" w:rsidR="00AD6CC6" w:rsidRPr="00C907DF" w:rsidRDefault="006A3578"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AD6CC6" w:rsidRPr="00C907DF">
      <w:t xml:space="preserve"> </w:t>
    </w:r>
    <w:r>
      <w:fldChar w:fldCharType="begin"/>
    </w:r>
    <w:r>
      <w:instrText xml:space="preserve"> STYLEREF "Document number" \* MERGEFORMAT </w:instrText>
    </w:r>
    <w:r>
      <w:fldChar w:fldCharType="separate"/>
    </w:r>
    <w:r>
      <w:t>1018ed???</w:t>
    </w:r>
    <w:r>
      <w:fldChar w:fldCharType="end"/>
    </w:r>
    <w:r w:rsidR="00AD6CC6" w:rsidRPr="00C907DF">
      <w:t xml:space="preserve"> –</w:t>
    </w:r>
    <w:r w:rsidR="00AD6CC6">
      <w:t xml:space="preserve"> </w:t>
    </w:r>
    <w:r>
      <w:fldChar w:fldCharType="begin"/>
    </w:r>
    <w:r>
      <w:instrText xml:space="preserve"> STYLEREF "Document name" \* MERGEFORMAT </w:instrText>
    </w:r>
    <w:r>
      <w:fldChar w:fldCharType="separate"/>
    </w:r>
    <w:r>
      <w:t>RISK MANAGEMENT</w:t>
    </w:r>
    <w:r>
      <w:fldChar w:fldCharType="end"/>
    </w:r>
    <w:r w:rsidR="00AD6CC6">
      <w:tab/>
    </w:r>
  </w:p>
  <w:p w14:paraId="4890B49E" w14:textId="16D81C36" w:rsidR="00AD6CC6" w:rsidRPr="00C907DF" w:rsidRDefault="006A3578"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AD6CC6">
      <w:t xml:space="preserve">  </w:t>
    </w:r>
    <w:r>
      <w:fldChar w:fldCharType="begin"/>
    </w:r>
    <w:r>
      <w:instrText xml:space="preserve"> STYLEREF "Document da</w:instrText>
    </w:r>
    <w:r>
      <w:instrText xml:space="preserve">te" \* MERGEFORMAT </w:instrText>
    </w:r>
    <w:r>
      <w:fldChar w:fldCharType="separate"/>
    </w:r>
    <w:r>
      <w:t>Document date</w:t>
    </w:r>
    <w:r>
      <w:fldChar w:fldCharType="end"/>
    </w:r>
    <w:r w:rsidR="00AD6CC6">
      <w:tab/>
    </w:r>
    <w:r w:rsidR="00AD6CC6">
      <w:rPr>
        <w:rStyle w:val="PageNumber"/>
        <w:szCs w:val="15"/>
      </w:rPr>
      <w:t xml:space="preserve">P </w:t>
    </w:r>
    <w:r w:rsidR="00AD6CC6" w:rsidRPr="00C907DF">
      <w:rPr>
        <w:rStyle w:val="PageNumber"/>
        <w:szCs w:val="15"/>
      </w:rPr>
      <w:fldChar w:fldCharType="begin"/>
    </w:r>
    <w:r w:rsidR="00AD6CC6" w:rsidRPr="00C907DF">
      <w:rPr>
        <w:rStyle w:val="PageNumber"/>
        <w:szCs w:val="15"/>
      </w:rPr>
      <w:instrText xml:space="preserve">PAGE  </w:instrText>
    </w:r>
    <w:r w:rsidR="00AD6CC6" w:rsidRPr="00C907DF">
      <w:rPr>
        <w:rStyle w:val="PageNumber"/>
        <w:szCs w:val="15"/>
      </w:rPr>
      <w:fldChar w:fldCharType="separate"/>
    </w:r>
    <w:r w:rsidR="00AD6CC6">
      <w:rPr>
        <w:rStyle w:val="PageNumber"/>
        <w:szCs w:val="15"/>
      </w:rPr>
      <w:t>14</w:t>
    </w:r>
    <w:r w:rsidR="00AD6CC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08291" w14:textId="77777777" w:rsidR="0045059B" w:rsidRDefault="0045059B" w:rsidP="003274DB">
      <w:r>
        <w:separator/>
      </w:r>
    </w:p>
    <w:p w14:paraId="2D0DD46C" w14:textId="77777777" w:rsidR="0045059B" w:rsidRDefault="0045059B"/>
  </w:footnote>
  <w:footnote w:type="continuationSeparator" w:id="0">
    <w:p w14:paraId="02AC7209" w14:textId="77777777" w:rsidR="0045059B" w:rsidRDefault="0045059B" w:rsidP="003274DB">
      <w:r>
        <w:continuationSeparator/>
      </w:r>
    </w:p>
    <w:p w14:paraId="2C9F6E8B" w14:textId="77777777" w:rsidR="0045059B" w:rsidRDefault="0045059B"/>
  </w:footnote>
  <w:footnote w:type="continuationNotice" w:id="1">
    <w:p w14:paraId="421697D0" w14:textId="77777777" w:rsidR="0045059B" w:rsidRDefault="0045059B">
      <w:pPr>
        <w:spacing w:line="240" w:lineRule="auto"/>
      </w:pPr>
    </w:p>
  </w:footnote>
  <w:footnote w:id="2">
    <w:p w14:paraId="746758D8" w14:textId="39C2B367" w:rsidR="00AD6CC6" w:rsidRPr="00134327" w:rsidRDefault="00AD6CC6" w:rsidP="00F07085">
      <w:pPr>
        <w:pStyle w:val="FootnoteText"/>
        <w:rPr>
          <w:lang w:val="en-US"/>
        </w:rPr>
      </w:pPr>
      <w:r>
        <w:rPr>
          <w:rStyle w:val="FootnoteReference"/>
        </w:rPr>
        <w:footnoteRef/>
      </w:r>
      <w:r>
        <w:t xml:space="preserve"> </w:t>
      </w:r>
      <w:r>
        <w:rPr>
          <w:lang w:val="en-US"/>
        </w:rPr>
        <w:t xml:space="preserve">Theoretically, traffic data can be put in by hand if AIS data is not available. However, the amount of work involved and data quality issues make this very impracticable.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5B" w14:textId="77777777" w:rsidR="00AD6CC6" w:rsidRDefault="006A3578">
    <w:pPr>
      <w:pStyle w:val="Header"/>
    </w:pPr>
    <w:r>
      <w:rPr>
        <w:noProof/>
      </w:rPr>
      <w:pict w14:anchorId="4890B4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58229;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99" w14:textId="77777777" w:rsidR="00AD6CC6" w:rsidRDefault="006A3578">
    <w:pPr>
      <w:pStyle w:val="Header"/>
    </w:pPr>
    <w:r>
      <w:rPr>
        <w:noProof/>
      </w:rPr>
      <w:pict w14:anchorId="4890B4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6582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9A" w14:textId="77777777" w:rsidR="00AD6CC6" w:rsidRPr="00667792" w:rsidRDefault="006A3578" w:rsidP="00667792">
    <w:pPr>
      <w:pStyle w:val="Header"/>
    </w:pPr>
    <w:r>
      <w:rPr>
        <w:noProof/>
      </w:rPr>
      <w:pict w14:anchorId="4890B4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658221;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6CC6">
      <w:rPr>
        <w:noProof/>
        <w:lang w:val="nl-NL" w:eastAsia="nl-NL"/>
      </w:rPr>
      <w:drawing>
        <wp:anchor distT="0" distB="0" distL="114300" distR="114300" simplePos="0" relativeHeight="251658244" behindDoc="1" locked="0" layoutInCell="1" allowOverlap="1" wp14:anchorId="4890B4BD" wp14:editId="4890B4B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9F" w14:textId="77777777" w:rsidR="00AD6CC6" w:rsidRDefault="006A3578">
    <w:pPr>
      <w:pStyle w:val="Header"/>
    </w:pPr>
    <w:r>
      <w:rPr>
        <w:noProof/>
      </w:rPr>
      <w:pict w14:anchorId="4890B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658219;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A6F9" w14:textId="2A38154D" w:rsidR="00AD6CC6" w:rsidRPr="00ED2A8D" w:rsidRDefault="006A3578" w:rsidP="006A3578">
    <w:pPr>
      <w:pStyle w:val="Header"/>
      <w:jc w:val="right"/>
    </w:pPr>
    <w:r>
      <w:rPr>
        <w:noProof/>
      </w:rPr>
      <w:pict w14:anchorId="4890B4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5823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6CC6" w:rsidRPr="00442889">
      <w:rPr>
        <w:noProof/>
        <w:lang w:val="nl-NL" w:eastAsia="nl-NL"/>
      </w:rPr>
      <w:drawing>
        <wp:anchor distT="0" distB="0" distL="114300" distR="114300" simplePos="0" relativeHeight="251658245" behindDoc="1" locked="0" layoutInCell="1" allowOverlap="1" wp14:anchorId="4890B4A2" wp14:editId="4890B4A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D6CC6">
      <w:t>ARM1</w:t>
    </w:r>
    <w:r>
      <w:t>4-9.1.1</w:t>
    </w:r>
  </w:p>
  <w:p w14:paraId="4890B45D" w14:textId="77777777" w:rsidR="00AD6CC6" w:rsidRPr="00ED2A8D" w:rsidRDefault="00AD6CC6" w:rsidP="008747E0">
    <w:pPr>
      <w:pStyle w:val="Header"/>
    </w:pPr>
  </w:p>
  <w:p w14:paraId="4890B45E" w14:textId="77777777" w:rsidR="00AD6CC6" w:rsidRDefault="00AD6CC6" w:rsidP="008747E0">
    <w:pPr>
      <w:pStyle w:val="Header"/>
    </w:pPr>
  </w:p>
  <w:p w14:paraId="4890B45F" w14:textId="77777777" w:rsidR="00AD6CC6" w:rsidRDefault="00AD6CC6" w:rsidP="008747E0">
    <w:pPr>
      <w:pStyle w:val="Header"/>
    </w:pPr>
  </w:p>
  <w:p w14:paraId="4890B460" w14:textId="77777777" w:rsidR="00AD6CC6" w:rsidRDefault="00AD6CC6" w:rsidP="008747E0">
    <w:pPr>
      <w:pStyle w:val="Header"/>
    </w:pPr>
  </w:p>
  <w:p w14:paraId="4890B461" w14:textId="77777777" w:rsidR="00AD6CC6" w:rsidRDefault="00AD6CC6" w:rsidP="008747E0">
    <w:pPr>
      <w:pStyle w:val="Header"/>
    </w:pPr>
  </w:p>
  <w:p w14:paraId="4890B462" w14:textId="77777777" w:rsidR="00AD6CC6" w:rsidRDefault="00AD6CC6" w:rsidP="008747E0">
    <w:pPr>
      <w:pStyle w:val="Header"/>
    </w:pPr>
    <w:r>
      <w:rPr>
        <w:noProof/>
        <w:lang w:val="nl-NL" w:eastAsia="nl-NL"/>
      </w:rPr>
      <w:drawing>
        <wp:anchor distT="0" distB="0" distL="114300" distR="114300" simplePos="0" relativeHeight="251658240" behindDoc="1" locked="0" layoutInCell="1" allowOverlap="1" wp14:anchorId="4890B4A4" wp14:editId="4890B4A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890B463" w14:textId="77777777" w:rsidR="00AD6CC6" w:rsidRPr="00ED2A8D" w:rsidRDefault="00AD6CC6" w:rsidP="008747E0">
    <w:pPr>
      <w:pStyle w:val="Header"/>
    </w:pPr>
  </w:p>
  <w:p w14:paraId="4890B464" w14:textId="77777777" w:rsidR="00AD6CC6" w:rsidRPr="00ED2A8D" w:rsidRDefault="00AD6CC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6F" w14:textId="77777777" w:rsidR="00AD6CC6" w:rsidRDefault="006A3578">
    <w:pPr>
      <w:pStyle w:val="Header"/>
    </w:pPr>
    <w:r>
      <w:rPr>
        <w:noProof/>
      </w:rPr>
      <w:pict w14:anchorId="4890B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582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6CC6">
      <w:rPr>
        <w:noProof/>
        <w:lang w:val="nl-NL" w:eastAsia="nl-NL"/>
      </w:rPr>
      <w:drawing>
        <wp:anchor distT="0" distB="0" distL="114300" distR="114300" simplePos="0" relativeHeight="251658246" behindDoc="1" locked="0" layoutInCell="1" allowOverlap="1" wp14:anchorId="4890B4A9" wp14:editId="4890B4A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0" w14:textId="77777777" w:rsidR="00AD6CC6" w:rsidRDefault="00AD6CC6">
    <w:pPr>
      <w:pStyle w:val="Header"/>
    </w:pPr>
  </w:p>
  <w:p w14:paraId="4890B471" w14:textId="77777777" w:rsidR="00AD6CC6" w:rsidRDefault="00AD6C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75" w14:textId="77777777" w:rsidR="00AD6CC6" w:rsidRDefault="006A3578">
    <w:pPr>
      <w:pStyle w:val="Header"/>
    </w:pPr>
    <w:r>
      <w:rPr>
        <w:noProof/>
      </w:rPr>
      <w:pict w14:anchorId="4890B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5822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76" w14:textId="77777777" w:rsidR="00AD6CC6" w:rsidRPr="00ED2A8D" w:rsidRDefault="006A3578" w:rsidP="008747E0">
    <w:pPr>
      <w:pStyle w:val="Header"/>
    </w:pPr>
    <w:r>
      <w:rPr>
        <w:noProof/>
      </w:rPr>
      <w:pict w14:anchorId="4890B4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58227;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6CC6">
      <w:rPr>
        <w:noProof/>
        <w:lang w:val="nl-NL" w:eastAsia="nl-NL"/>
      </w:rPr>
      <w:drawing>
        <wp:anchor distT="0" distB="0" distL="114300" distR="114300" simplePos="0" relativeHeight="251658241" behindDoc="1" locked="0" layoutInCell="1" allowOverlap="1" wp14:anchorId="4890B4AF" wp14:editId="4890B4B0">
          <wp:simplePos x="0" y="0"/>
          <wp:positionH relativeFrom="page">
            <wp:posOffset>6840855</wp:posOffset>
          </wp:positionH>
          <wp:positionV relativeFrom="page">
            <wp:posOffset>0</wp:posOffset>
          </wp:positionV>
          <wp:extent cx="720000" cy="720000"/>
          <wp:effectExtent l="0" t="0" r="4445" b="4445"/>
          <wp:wrapNone/>
          <wp:docPr id="9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7" w14:textId="77777777" w:rsidR="00AD6CC6" w:rsidRPr="00ED2A8D" w:rsidRDefault="00AD6CC6" w:rsidP="008747E0">
    <w:pPr>
      <w:pStyle w:val="Header"/>
    </w:pPr>
  </w:p>
  <w:p w14:paraId="4890B478" w14:textId="77777777" w:rsidR="00AD6CC6" w:rsidRDefault="00AD6CC6" w:rsidP="008747E0">
    <w:pPr>
      <w:pStyle w:val="Header"/>
    </w:pPr>
  </w:p>
  <w:p w14:paraId="4890B479" w14:textId="77777777" w:rsidR="00AD6CC6" w:rsidRDefault="00AD6CC6" w:rsidP="008747E0">
    <w:pPr>
      <w:pStyle w:val="Header"/>
    </w:pPr>
  </w:p>
  <w:p w14:paraId="4890B47A" w14:textId="77777777" w:rsidR="00AD6CC6" w:rsidRDefault="00AD6CC6" w:rsidP="008747E0">
    <w:pPr>
      <w:pStyle w:val="Header"/>
    </w:pPr>
  </w:p>
  <w:p w14:paraId="4890B47B" w14:textId="77777777" w:rsidR="00AD6CC6" w:rsidRPr="00441393" w:rsidRDefault="00AD6CC6" w:rsidP="00441393">
    <w:pPr>
      <w:pStyle w:val="Contents"/>
    </w:pPr>
    <w:r>
      <w:t>DOCUMENT HISTORY</w:t>
    </w:r>
  </w:p>
  <w:p w14:paraId="4890B47C" w14:textId="77777777" w:rsidR="00AD6CC6" w:rsidRPr="00ED2A8D" w:rsidRDefault="00AD6CC6" w:rsidP="008747E0">
    <w:pPr>
      <w:pStyle w:val="Header"/>
    </w:pPr>
  </w:p>
  <w:p w14:paraId="4890B47D" w14:textId="77777777" w:rsidR="00AD6CC6" w:rsidRPr="00AC33A2" w:rsidRDefault="00AD6CC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82" w14:textId="77777777" w:rsidR="00AD6CC6" w:rsidRDefault="006A3578">
    <w:pPr>
      <w:pStyle w:val="Header"/>
    </w:pPr>
    <w:r>
      <w:rPr>
        <w:noProof/>
      </w:rPr>
      <w:pict w14:anchorId="4890B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58225;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83" w14:textId="77777777" w:rsidR="00AD6CC6" w:rsidRDefault="006A3578">
    <w:pPr>
      <w:pStyle w:val="Header"/>
    </w:pPr>
    <w:r>
      <w:rPr>
        <w:noProof/>
      </w:rPr>
      <w:pict w14:anchorId="4890B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58223;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84" w14:textId="77777777" w:rsidR="00AD6CC6" w:rsidRPr="00ED2A8D" w:rsidRDefault="006A3578" w:rsidP="008747E0">
    <w:pPr>
      <w:pStyle w:val="Header"/>
    </w:pPr>
    <w:r>
      <w:rPr>
        <w:noProof/>
      </w:rPr>
      <w:pict w14:anchorId="4890B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5822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6CC6">
      <w:rPr>
        <w:noProof/>
        <w:lang w:val="nl-NL" w:eastAsia="nl-NL"/>
      </w:rPr>
      <w:drawing>
        <wp:anchor distT="0" distB="0" distL="114300" distR="114300" simplePos="0" relativeHeight="251658243" behindDoc="1" locked="0" layoutInCell="1" allowOverlap="1" wp14:anchorId="4890B4B4" wp14:editId="4890B4B5">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5" w14:textId="77777777" w:rsidR="00AD6CC6" w:rsidRPr="00ED2A8D" w:rsidRDefault="00AD6CC6" w:rsidP="008747E0">
    <w:pPr>
      <w:pStyle w:val="Header"/>
    </w:pPr>
  </w:p>
  <w:p w14:paraId="4890B486" w14:textId="77777777" w:rsidR="00AD6CC6" w:rsidRDefault="00AD6CC6" w:rsidP="008747E0">
    <w:pPr>
      <w:pStyle w:val="Header"/>
    </w:pPr>
  </w:p>
  <w:p w14:paraId="4890B487" w14:textId="77777777" w:rsidR="00AD6CC6" w:rsidRDefault="00AD6CC6" w:rsidP="008747E0">
    <w:pPr>
      <w:pStyle w:val="Header"/>
    </w:pPr>
  </w:p>
  <w:p w14:paraId="4890B488" w14:textId="77777777" w:rsidR="00AD6CC6" w:rsidRDefault="00AD6CC6" w:rsidP="008747E0">
    <w:pPr>
      <w:pStyle w:val="Header"/>
    </w:pPr>
  </w:p>
  <w:p w14:paraId="4890B489" w14:textId="77777777" w:rsidR="00AD6CC6" w:rsidRPr="00441393" w:rsidRDefault="00AD6CC6" w:rsidP="00441393">
    <w:pPr>
      <w:pStyle w:val="Contents"/>
    </w:pPr>
    <w:r>
      <w:t>CONTENTS</w:t>
    </w:r>
  </w:p>
  <w:p w14:paraId="4890B48A" w14:textId="77777777" w:rsidR="00AD6CC6" w:rsidRDefault="00AD6CC6" w:rsidP="0078486B">
    <w:pPr>
      <w:pStyle w:val="Header"/>
      <w:spacing w:line="140" w:lineRule="exact"/>
    </w:pPr>
  </w:p>
  <w:p w14:paraId="4890B48B" w14:textId="77777777" w:rsidR="00AD6CC6" w:rsidRPr="00AC33A2" w:rsidRDefault="00AD6CC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B48C" w14:textId="77777777" w:rsidR="00AD6CC6" w:rsidRPr="00ED2A8D" w:rsidRDefault="006A3578" w:rsidP="00C716E5">
    <w:pPr>
      <w:pStyle w:val="Header"/>
    </w:pPr>
    <w:r>
      <w:rPr>
        <w:noProof/>
      </w:rPr>
      <w:pict w14:anchorId="4890B4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5822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AD6CC6">
      <w:rPr>
        <w:noProof/>
        <w:lang w:val="nl-NL" w:eastAsia="nl-NL"/>
      </w:rPr>
      <w:drawing>
        <wp:anchor distT="0" distB="0" distL="114300" distR="114300" simplePos="0" relativeHeight="251658249" behindDoc="1" locked="0" layoutInCell="1" allowOverlap="1" wp14:anchorId="4890B4B7" wp14:editId="4890B4B8">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D" w14:textId="77777777" w:rsidR="00AD6CC6" w:rsidRPr="00ED2A8D" w:rsidRDefault="00AD6CC6" w:rsidP="00C716E5">
    <w:pPr>
      <w:pStyle w:val="Header"/>
    </w:pPr>
  </w:p>
  <w:p w14:paraId="4890B48E" w14:textId="77777777" w:rsidR="00AD6CC6" w:rsidRDefault="00AD6CC6" w:rsidP="00C716E5">
    <w:pPr>
      <w:pStyle w:val="Header"/>
    </w:pPr>
  </w:p>
  <w:p w14:paraId="4890B48F" w14:textId="77777777" w:rsidR="00AD6CC6" w:rsidRDefault="00AD6CC6" w:rsidP="00C716E5">
    <w:pPr>
      <w:pStyle w:val="Header"/>
    </w:pPr>
  </w:p>
  <w:p w14:paraId="4890B490" w14:textId="77777777" w:rsidR="00AD6CC6" w:rsidRDefault="00AD6CC6" w:rsidP="00C716E5">
    <w:pPr>
      <w:pStyle w:val="Header"/>
    </w:pPr>
  </w:p>
  <w:p w14:paraId="4890B491" w14:textId="77777777" w:rsidR="00AD6CC6" w:rsidRPr="00441393" w:rsidRDefault="00AD6CC6" w:rsidP="00C716E5">
    <w:pPr>
      <w:pStyle w:val="Contents"/>
    </w:pPr>
    <w:r>
      <w:t>CONTENTS</w:t>
    </w:r>
  </w:p>
  <w:p w14:paraId="4890B492" w14:textId="77777777" w:rsidR="00AD6CC6" w:rsidRPr="00ED2A8D" w:rsidRDefault="00AD6CC6" w:rsidP="00C716E5">
    <w:pPr>
      <w:pStyle w:val="Header"/>
    </w:pPr>
  </w:p>
  <w:p w14:paraId="4890B493" w14:textId="77777777" w:rsidR="00AD6CC6" w:rsidRPr="00AC33A2" w:rsidRDefault="00AD6CC6" w:rsidP="00C716E5">
    <w:pPr>
      <w:pStyle w:val="Header"/>
      <w:spacing w:line="140" w:lineRule="exact"/>
    </w:pPr>
  </w:p>
  <w:p w14:paraId="4890B494" w14:textId="77777777" w:rsidR="00AD6CC6" w:rsidRDefault="00AD6CC6">
    <w:pPr>
      <w:pStyle w:val="Header"/>
    </w:pPr>
    <w:r>
      <w:rPr>
        <w:noProof/>
        <w:lang w:val="nl-NL" w:eastAsia="nl-NL"/>
      </w:rPr>
      <w:drawing>
        <wp:anchor distT="0" distB="0" distL="114300" distR="114300" simplePos="0" relativeHeight="251658248" behindDoc="1" locked="0" layoutInCell="1" allowOverlap="1" wp14:anchorId="4890B4B9" wp14:editId="4890B4BA">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B725C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4AC27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5AF4B2F4"/>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0F860BC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5CEEE6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840189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C88405B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7FEB34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7E2593"/>
    <w:multiLevelType w:val="hybridMultilevel"/>
    <w:tmpl w:val="60BEC9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832FA4"/>
    <w:multiLevelType w:val="hybridMultilevel"/>
    <w:tmpl w:val="EAE27E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AE75E9C"/>
    <w:multiLevelType w:val="multilevel"/>
    <w:tmpl w:val="C8564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7E153C"/>
    <w:multiLevelType w:val="hybridMultilevel"/>
    <w:tmpl w:val="B7B2B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F33F3A"/>
    <w:multiLevelType w:val="hybridMultilevel"/>
    <w:tmpl w:val="1DF23A84"/>
    <w:lvl w:ilvl="0" w:tplc="28300ABC">
      <w:start w:val="1"/>
      <w:numFmt w:val="bullet"/>
      <w:lvlText w:val="-"/>
      <w:lvlJc w:val="left"/>
      <w:pPr>
        <w:ind w:left="473" w:hanging="360"/>
      </w:pPr>
      <w:rPr>
        <w:rFonts w:ascii="Calibri" w:eastAsiaTheme="minorHAnsi" w:hAnsi="Calibri" w:cstheme="minorBidi" w:hint="default"/>
      </w:rPr>
    </w:lvl>
    <w:lvl w:ilvl="1" w:tplc="04130003" w:tentative="1">
      <w:start w:val="1"/>
      <w:numFmt w:val="bullet"/>
      <w:lvlText w:val="o"/>
      <w:lvlJc w:val="left"/>
      <w:pPr>
        <w:ind w:left="1193" w:hanging="360"/>
      </w:pPr>
      <w:rPr>
        <w:rFonts w:ascii="Courier New" w:hAnsi="Courier New" w:cs="Courier New" w:hint="default"/>
      </w:rPr>
    </w:lvl>
    <w:lvl w:ilvl="2" w:tplc="04130005" w:tentative="1">
      <w:start w:val="1"/>
      <w:numFmt w:val="bullet"/>
      <w:lvlText w:val=""/>
      <w:lvlJc w:val="left"/>
      <w:pPr>
        <w:ind w:left="1913" w:hanging="360"/>
      </w:pPr>
      <w:rPr>
        <w:rFonts w:ascii="Wingdings" w:hAnsi="Wingdings" w:hint="default"/>
      </w:rPr>
    </w:lvl>
    <w:lvl w:ilvl="3" w:tplc="04130001" w:tentative="1">
      <w:start w:val="1"/>
      <w:numFmt w:val="bullet"/>
      <w:lvlText w:val=""/>
      <w:lvlJc w:val="left"/>
      <w:pPr>
        <w:ind w:left="2633" w:hanging="360"/>
      </w:pPr>
      <w:rPr>
        <w:rFonts w:ascii="Symbol" w:hAnsi="Symbol" w:hint="default"/>
      </w:rPr>
    </w:lvl>
    <w:lvl w:ilvl="4" w:tplc="04130003" w:tentative="1">
      <w:start w:val="1"/>
      <w:numFmt w:val="bullet"/>
      <w:lvlText w:val="o"/>
      <w:lvlJc w:val="left"/>
      <w:pPr>
        <w:ind w:left="3353" w:hanging="360"/>
      </w:pPr>
      <w:rPr>
        <w:rFonts w:ascii="Courier New" w:hAnsi="Courier New" w:cs="Courier New" w:hint="default"/>
      </w:rPr>
    </w:lvl>
    <w:lvl w:ilvl="5" w:tplc="04130005" w:tentative="1">
      <w:start w:val="1"/>
      <w:numFmt w:val="bullet"/>
      <w:lvlText w:val=""/>
      <w:lvlJc w:val="left"/>
      <w:pPr>
        <w:ind w:left="4073" w:hanging="360"/>
      </w:pPr>
      <w:rPr>
        <w:rFonts w:ascii="Wingdings" w:hAnsi="Wingdings" w:hint="default"/>
      </w:rPr>
    </w:lvl>
    <w:lvl w:ilvl="6" w:tplc="04130001" w:tentative="1">
      <w:start w:val="1"/>
      <w:numFmt w:val="bullet"/>
      <w:lvlText w:val=""/>
      <w:lvlJc w:val="left"/>
      <w:pPr>
        <w:ind w:left="4793" w:hanging="360"/>
      </w:pPr>
      <w:rPr>
        <w:rFonts w:ascii="Symbol" w:hAnsi="Symbol" w:hint="default"/>
      </w:rPr>
    </w:lvl>
    <w:lvl w:ilvl="7" w:tplc="04130003" w:tentative="1">
      <w:start w:val="1"/>
      <w:numFmt w:val="bullet"/>
      <w:lvlText w:val="o"/>
      <w:lvlJc w:val="left"/>
      <w:pPr>
        <w:ind w:left="5513" w:hanging="360"/>
      </w:pPr>
      <w:rPr>
        <w:rFonts w:ascii="Courier New" w:hAnsi="Courier New" w:cs="Courier New" w:hint="default"/>
      </w:rPr>
    </w:lvl>
    <w:lvl w:ilvl="8" w:tplc="04130005" w:tentative="1">
      <w:start w:val="1"/>
      <w:numFmt w:val="bullet"/>
      <w:lvlText w:val=""/>
      <w:lvlJc w:val="left"/>
      <w:pPr>
        <w:ind w:left="6233" w:hanging="360"/>
      </w:pPr>
      <w:rPr>
        <w:rFonts w:ascii="Wingdings" w:hAnsi="Wingdings" w:hint="default"/>
      </w:rPr>
    </w:lvl>
  </w:abstractNum>
  <w:abstractNum w:abstractNumId="18" w15:restartNumberingAfterBreak="0">
    <w:nsid w:val="0F770C36"/>
    <w:multiLevelType w:val="hybridMultilevel"/>
    <w:tmpl w:val="DD3A76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0F94A6C"/>
    <w:multiLevelType w:val="multilevel"/>
    <w:tmpl w:val="9A7C1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7350D8C"/>
    <w:multiLevelType w:val="hybridMultilevel"/>
    <w:tmpl w:val="BBF41AB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174B57ED"/>
    <w:multiLevelType w:val="hybridMultilevel"/>
    <w:tmpl w:val="A52E75C2"/>
    <w:lvl w:ilvl="0" w:tplc="F9525048">
      <w:start w:val="1"/>
      <w:numFmt w:val="decimal"/>
      <w:lvlText w:val="%1."/>
      <w:lvlJc w:val="left"/>
      <w:pPr>
        <w:ind w:left="833" w:hanging="360"/>
      </w:p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27" w15:restartNumberingAfterBreak="0">
    <w:nsid w:val="17CE5CA7"/>
    <w:multiLevelType w:val="hybridMultilevel"/>
    <w:tmpl w:val="68481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8861304"/>
    <w:multiLevelType w:val="hybridMultilevel"/>
    <w:tmpl w:val="4E56CC1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AB24DF0"/>
    <w:multiLevelType w:val="hybridMultilevel"/>
    <w:tmpl w:val="5BD46F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1BD45452"/>
    <w:multiLevelType w:val="hybridMultilevel"/>
    <w:tmpl w:val="0236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DCE2530"/>
    <w:multiLevelType w:val="hybridMultilevel"/>
    <w:tmpl w:val="7940E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E107C8B"/>
    <w:multiLevelType w:val="hybridMultilevel"/>
    <w:tmpl w:val="769A8B3E"/>
    <w:lvl w:ilvl="0" w:tplc="08090001">
      <w:start w:val="1"/>
      <w:numFmt w:val="bullet"/>
      <w:lvlText w:val=""/>
      <w:lvlJc w:val="left"/>
      <w:pPr>
        <w:ind w:left="720" w:hanging="360"/>
      </w:pPr>
      <w:rPr>
        <w:rFonts w:ascii="Symbol" w:hAnsi="Symbol" w:hint="default"/>
      </w:rPr>
    </w:lvl>
    <w:lvl w:ilvl="1" w:tplc="16D8C3F2">
      <w:start w:val="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34245C5"/>
    <w:multiLevelType w:val="multilevel"/>
    <w:tmpl w:val="524A6C44"/>
    <w:lvl w:ilvl="0">
      <w:start w:val="1"/>
      <w:numFmt w:val="decimal"/>
      <w:pStyle w:val="Figurecaption"/>
      <w:lvlText w:val="Figure %1"/>
      <w:lvlJc w:val="left"/>
      <w:pPr>
        <w:ind w:left="170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A215F4C"/>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2E801A5C"/>
    <w:multiLevelType w:val="hybridMultilevel"/>
    <w:tmpl w:val="C396C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FCB3794"/>
    <w:multiLevelType w:val="hybridMultilevel"/>
    <w:tmpl w:val="E294D7B0"/>
    <w:lvl w:ilvl="0" w:tplc="0C44EC70">
      <w:start w:val="1"/>
      <w:numFmt w:val="decimal"/>
      <w:lvlText w:val="%1."/>
      <w:lvlJc w:val="left"/>
      <w:pPr>
        <w:ind w:left="720" w:hanging="360"/>
      </w:pPr>
      <w:rPr>
        <w:rFonts w:hint="default"/>
        <w:b/>
        <w:i/>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5" w15:restartNumberingAfterBreak="0">
    <w:nsid w:val="330461B5"/>
    <w:multiLevelType w:val="hybridMultilevel"/>
    <w:tmpl w:val="7088A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34821B38"/>
    <w:multiLevelType w:val="hybridMultilevel"/>
    <w:tmpl w:val="AFCCC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7160402"/>
    <w:multiLevelType w:val="hybridMultilevel"/>
    <w:tmpl w:val="C388B68C"/>
    <w:lvl w:ilvl="0" w:tplc="3DEC0EA6">
      <w:start w:val="1"/>
      <w:numFmt w:val="decimal"/>
      <w:pStyle w:val="tabletextnum"/>
      <w:lvlText w:val="%1."/>
      <w:lvlJc w:val="left"/>
      <w:pPr>
        <w:ind w:left="928" w:hanging="360"/>
      </w:pPr>
    </w:lvl>
    <w:lvl w:ilvl="1" w:tplc="04130019" w:tentative="1">
      <w:start w:val="1"/>
      <w:numFmt w:val="lowerLetter"/>
      <w:lvlText w:val="%2."/>
      <w:lvlJc w:val="left"/>
      <w:pPr>
        <w:ind w:left="1648" w:hanging="360"/>
      </w:pPr>
    </w:lvl>
    <w:lvl w:ilvl="2" w:tplc="0413001B" w:tentative="1">
      <w:start w:val="1"/>
      <w:numFmt w:val="lowerRoman"/>
      <w:lvlText w:val="%3."/>
      <w:lvlJc w:val="right"/>
      <w:pPr>
        <w:ind w:left="2368" w:hanging="180"/>
      </w:pPr>
    </w:lvl>
    <w:lvl w:ilvl="3" w:tplc="0413000F" w:tentative="1">
      <w:start w:val="1"/>
      <w:numFmt w:val="decimal"/>
      <w:lvlText w:val="%4."/>
      <w:lvlJc w:val="left"/>
      <w:pPr>
        <w:ind w:left="3088" w:hanging="360"/>
      </w:pPr>
    </w:lvl>
    <w:lvl w:ilvl="4" w:tplc="04130019" w:tentative="1">
      <w:start w:val="1"/>
      <w:numFmt w:val="lowerLetter"/>
      <w:lvlText w:val="%5."/>
      <w:lvlJc w:val="left"/>
      <w:pPr>
        <w:ind w:left="3808" w:hanging="360"/>
      </w:pPr>
    </w:lvl>
    <w:lvl w:ilvl="5" w:tplc="0413001B" w:tentative="1">
      <w:start w:val="1"/>
      <w:numFmt w:val="lowerRoman"/>
      <w:lvlText w:val="%6."/>
      <w:lvlJc w:val="right"/>
      <w:pPr>
        <w:ind w:left="4528" w:hanging="180"/>
      </w:pPr>
    </w:lvl>
    <w:lvl w:ilvl="6" w:tplc="0413000F" w:tentative="1">
      <w:start w:val="1"/>
      <w:numFmt w:val="decimal"/>
      <w:lvlText w:val="%7."/>
      <w:lvlJc w:val="left"/>
      <w:pPr>
        <w:ind w:left="5248" w:hanging="360"/>
      </w:pPr>
    </w:lvl>
    <w:lvl w:ilvl="7" w:tplc="04130019" w:tentative="1">
      <w:start w:val="1"/>
      <w:numFmt w:val="lowerLetter"/>
      <w:lvlText w:val="%8."/>
      <w:lvlJc w:val="left"/>
      <w:pPr>
        <w:ind w:left="5968" w:hanging="360"/>
      </w:pPr>
    </w:lvl>
    <w:lvl w:ilvl="8" w:tplc="0413001B" w:tentative="1">
      <w:start w:val="1"/>
      <w:numFmt w:val="lowerRoman"/>
      <w:lvlText w:val="%9."/>
      <w:lvlJc w:val="right"/>
      <w:pPr>
        <w:ind w:left="6688" w:hanging="180"/>
      </w:pPr>
    </w:lvl>
  </w:abstractNum>
  <w:abstractNum w:abstractNumId="4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C0604E4"/>
    <w:multiLevelType w:val="multilevel"/>
    <w:tmpl w:val="977C0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E6B4F5D"/>
    <w:multiLevelType w:val="multilevel"/>
    <w:tmpl w:val="51547C06"/>
    <w:lvl w:ilvl="0">
      <w:start w:val="1"/>
      <w:numFmt w:val="decimal"/>
      <w:pStyle w:val="Table"/>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3085A77"/>
    <w:multiLevelType w:val="hybridMultilevel"/>
    <w:tmpl w:val="A51A4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66130FD"/>
    <w:multiLevelType w:val="hybridMultilevel"/>
    <w:tmpl w:val="121614B2"/>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57" w15:restartNumberingAfterBreak="0">
    <w:nsid w:val="46FC04E2"/>
    <w:multiLevelType w:val="hybridMultilevel"/>
    <w:tmpl w:val="0E2E707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F7A3A0F"/>
    <w:multiLevelType w:val="hybridMultilevel"/>
    <w:tmpl w:val="EDAED1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36A5B82"/>
    <w:multiLevelType w:val="hybridMultilevel"/>
    <w:tmpl w:val="BDB8D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8FE51C9"/>
    <w:multiLevelType w:val="hybridMultilevel"/>
    <w:tmpl w:val="91AAA8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AE06033"/>
    <w:multiLevelType w:val="hybridMultilevel"/>
    <w:tmpl w:val="8A8201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6"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3FA15B2"/>
    <w:multiLevelType w:val="hybridMultilevel"/>
    <w:tmpl w:val="7880416E"/>
    <w:lvl w:ilvl="0" w:tplc="09205C6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7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78534A4A"/>
    <w:multiLevelType w:val="hybridMultilevel"/>
    <w:tmpl w:val="65F0FF2E"/>
    <w:lvl w:ilvl="0" w:tplc="4CC6CE00">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2" w15:restartNumberingAfterBreak="0">
    <w:nsid w:val="7AB369AF"/>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B6B068C"/>
    <w:multiLevelType w:val="hybridMultilevel"/>
    <w:tmpl w:val="22462E44"/>
    <w:lvl w:ilvl="0" w:tplc="61FC5EC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8"/>
  </w:num>
  <w:num w:numId="2">
    <w:abstractNumId w:val="74"/>
  </w:num>
  <w:num w:numId="3">
    <w:abstractNumId w:val="21"/>
  </w:num>
  <w:num w:numId="4">
    <w:abstractNumId w:val="49"/>
  </w:num>
  <w:num w:numId="5">
    <w:abstractNumId w:val="39"/>
  </w:num>
  <w:num w:numId="6">
    <w:abstractNumId w:val="37"/>
  </w:num>
  <w:num w:numId="7">
    <w:abstractNumId w:val="53"/>
  </w:num>
  <w:num w:numId="8">
    <w:abstractNumId w:val="20"/>
  </w:num>
  <w:num w:numId="9">
    <w:abstractNumId w:val="36"/>
  </w:num>
  <w:num w:numId="10">
    <w:abstractNumId w:val="40"/>
  </w:num>
  <w:num w:numId="11">
    <w:abstractNumId w:val="15"/>
  </w:num>
  <w:num w:numId="12">
    <w:abstractNumId w:val="55"/>
  </w:num>
  <w:num w:numId="13">
    <w:abstractNumId w:val="7"/>
  </w:num>
  <w:num w:numId="14">
    <w:abstractNumId w:val="68"/>
  </w:num>
  <w:num w:numId="15">
    <w:abstractNumId w:val="34"/>
  </w:num>
  <w:num w:numId="16">
    <w:abstractNumId w:val="29"/>
  </w:num>
  <w:num w:numId="17">
    <w:abstractNumId w:val="52"/>
  </w:num>
  <w:num w:numId="18">
    <w:abstractNumId w:val="11"/>
  </w:num>
  <w:num w:numId="19">
    <w:abstractNumId w:val="24"/>
  </w:num>
  <w:num w:numId="20">
    <w:abstractNumId w:val="62"/>
  </w:num>
  <w:num w:numId="21">
    <w:abstractNumId w:val="23"/>
  </w:num>
  <w:num w:numId="22">
    <w:abstractNumId w:val="70"/>
  </w:num>
  <w:num w:numId="23">
    <w:abstractNumId w:val="9"/>
  </w:num>
  <w:num w:numId="24">
    <w:abstractNumId w:val="47"/>
  </w:num>
  <w:num w:numId="25">
    <w:abstractNumId w:val="38"/>
  </w:num>
  <w:num w:numId="26">
    <w:abstractNumId w:val="61"/>
  </w:num>
  <w:num w:numId="27">
    <w:abstractNumId w:val="64"/>
  </w:num>
  <w:num w:numId="28">
    <w:abstractNumId w:val="16"/>
  </w:num>
  <w:num w:numId="29">
    <w:abstractNumId w:val="51"/>
  </w:num>
  <w:num w:numId="30">
    <w:abstractNumId w:val="35"/>
  </w:num>
  <w:num w:numId="31">
    <w:abstractNumId w:val="69"/>
  </w:num>
  <w:num w:numId="32">
    <w:abstractNumId w:val="22"/>
  </w:num>
  <w:num w:numId="33">
    <w:abstractNumId w:val="69"/>
  </w:num>
  <w:num w:numId="34">
    <w:abstractNumId w:val="66"/>
  </w:num>
  <w:num w:numId="35">
    <w:abstractNumId w:val="31"/>
  </w:num>
  <w:num w:numId="36">
    <w:abstractNumId w:val="25"/>
  </w:num>
  <w:num w:numId="37">
    <w:abstractNumId w:val="60"/>
  </w:num>
  <w:num w:numId="38">
    <w:abstractNumId w:val="63"/>
  </w:num>
  <w:num w:numId="39">
    <w:abstractNumId w:val="67"/>
  </w:num>
  <w:num w:numId="40">
    <w:abstractNumId w:val="33"/>
  </w:num>
  <w:num w:numId="41">
    <w:abstractNumId w:val="46"/>
  </w:num>
  <w:num w:numId="42">
    <w:abstractNumId w:val="30"/>
  </w:num>
  <w:num w:numId="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73"/>
  </w:num>
  <w:num w:numId="46">
    <w:abstractNumId w:val="65"/>
  </w:num>
  <w:num w:numId="47">
    <w:abstractNumId w:val="56"/>
  </w:num>
  <w:num w:numId="48">
    <w:abstractNumId w:val="8"/>
  </w:num>
  <w:num w:numId="49">
    <w:abstractNumId w:val="2"/>
  </w:num>
  <w:num w:numId="50">
    <w:abstractNumId w:val="18"/>
  </w:num>
  <w:num w:numId="51">
    <w:abstractNumId w:val="6"/>
  </w:num>
  <w:num w:numId="52">
    <w:abstractNumId w:val="5"/>
  </w:num>
  <w:num w:numId="53">
    <w:abstractNumId w:val="4"/>
  </w:num>
  <w:num w:numId="54">
    <w:abstractNumId w:val="3"/>
  </w:num>
  <w:num w:numId="55">
    <w:abstractNumId w:val="1"/>
  </w:num>
  <w:num w:numId="56">
    <w:abstractNumId w:val="0"/>
  </w:num>
  <w:num w:numId="57">
    <w:abstractNumId w:val="17"/>
  </w:num>
  <w:num w:numId="58">
    <w:abstractNumId w:val="42"/>
  </w:num>
  <w:num w:numId="59">
    <w:abstractNumId w:val="26"/>
  </w:num>
  <w:num w:numId="60">
    <w:abstractNumId w:val="26"/>
    <w:lvlOverride w:ilvl="0">
      <w:startOverride w:val="1"/>
    </w:lvlOverride>
  </w:num>
  <w:num w:numId="61">
    <w:abstractNumId w:val="48"/>
  </w:num>
  <w:num w:numId="62">
    <w:abstractNumId w:val="48"/>
    <w:lvlOverride w:ilvl="0">
      <w:startOverride w:val="1"/>
    </w:lvlOverride>
  </w:num>
  <w:num w:numId="63">
    <w:abstractNumId w:val="48"/>
  </w:num>
  <w:num w:numId="64">
    <w:abstractNumId w:val="48"/>
  </w:num>
  <w:num w:numId="65">
    <w:abstractNumId w:val="48"/>
    <w:lvlOverride w:ilvl="0">
      <w:startOverride w:val="1"/>
    </w:lvlOverride>
  </w:num>
  <w:num w:numId="66">
    <w:abstractNumId w:val="48"/>
  </w:num>
  <w:num w:numId="67">
    <w:abstractNumId w:val="48"/>
    <w:lvlOverride w:ilvl="0">
      <w:startOverride w:val="1"/>
    </w:lvlOverride>
  </w:num>
  <w:num w:numId="68">
    <w:abstractNumId w:val="44"/>
  </w:num>
  <w:num w:numId="69">
    <w:abstractNumId w:val="48"/>
    <w:lvlOverride w:ilvl="0">
      <w:startOverride w:val="1"/>
    </w:lvlOverride>
  </w:num>
  <w:num w:numId="70">
    <w:abstractNumId w:val="71"/>
  </w:num>
  <w:num w:numId="71">
    <w:abstractNumId w:val="41"/>
  </w:num>
  <w:num w:numId="72">
    <w:abstractNumId w:val="19"/>
  </w:num>
  <w:num w:numId="73">
    <w:abstractNumId w:val="72"/>
  </w:num>
  <w:num w:numId="74">
    <w:abstractNumId w:val="50"/>
  </w:num>
  <w:num w:numId="75">
    <w:abstractNumId w:val="13"/>
  </w:num>
  <w:num w:numId="76">
    <w:abstractNumId w:val="10"/>
  </w:num>
  <w:num w:numId="77">
    <w:abstractNumId w:val="57"/>
  </w:num>
  <w:num w:numId="78">
    <w:abstractNumId w:val="45"/>
  </w:num>
  <w:num w:numId="79">
    <w:abstractNumId w:val="28"/>
  </w:num>
  <w:num w:numId="80">
    <w:abstractNumId w:val="54"/>
  </w:num>
  <w:num w:numId="81">
    <w:abstractNumId w:val="43"/>
  </w:num>
  <w:num w:numId="82">
    <w:abstractNumId w:val="14"/>
  </w:num>
  <w:num w:numId="83">
    <w:abstractNumId w:val="27"/>
  </w:num>
  <w:num w:numId="84">
    <w:abstractNumId w:val="59"/>
  </w:num>
  <w:num w:numId="85">
    <w:abstractNumId w:val="32"/>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nst bolt">
    <w15:presenceInfo w15:providerId="Windows Live" w15:userId="5eac3bb46da3658e"/>
  </w15:person>
  <w15:person w15:author="Floris Goerlandt">
    <w15:presenceInfo w15:providerId="Windows Live" w15:userId="62f36dd252a0833a"/>
  </w15:person>
  <w15:person w15:author="Edward Rogers">
    <w15:presenceInfo w15:providerId="AD" w15:userId="S::e.rogers@nashmaritime.com::9c2249b6-1a8c-4149-8628-f9f6fdceb8fd"/>
  </w15:person>
  <w15:person w15:author="Cathrine Maria Steenberg">
    <w15:presenceInfo w15:providerId="AD" w15:userId="S::cms@force.dk::6856e153-afad-4c8e-a18d-5b680def36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6" w:nlCheck="1" w:checkStyle="1"/>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169"/>
    <w:rsid w:val="00013CE3"/>
    <w:rsid w:val="0001616D"/>
    <w:rsid w:val="00016839"/>
    <w:rsid w:val="000174F9"/>
    <w:rsid w:val="00017E3F"/>
    <w:rsid w:val="00023D10"/>
    <w:rsid w:val="000249C2"/>
    <w:rsid w:val="000258F6"/>
    <w:rsid w:val="00033C2F"/>
    <w:rsid w:val="00033F7F"/>
    <w:rsid w:val="00034383"/>
    <w:rsid w:val="00035478"/>
    <w:rsid w:val="000379A7"/>
    <w:rsid w:val="00040EB8"/>
    <w:rsid w:val="00043519"/>
    <w:rsid w:val="000439A4"/>
    <w:rsid w:val="00044293"/>
    <w:rsid w:val="00045C67"/>
    <w:rsid w:val="000472F8"/>
    <w:rsid w:val="00050E31"/>
    <w:rsid w:val="0005449E"/>
    <w:rsid w:val="00054BBB"/>
    <w:rsid w:val="00057699"/>
    <w:rsid w:val="00057B6D"/>
    <w:rsid w:val="00061A7B"/>
    <w:rsid w:val="0008654C"/>
    <w:rsid w:val="00087423"/>
    <w:rsid w:val="000904ED"/>
    <w:rsid w:val="00090D18"/>
    <w:rsid w:val="00091545"/>
    <w:rsid w:val="000A1312"/>
    <w:rsid w:val="000A27A8"/>
    <w:rsid w:val="000B2356"/>
    <w:rsid w:val="000B339B"/>
    <w:rsid w:val="000B510C"/>
    <w:rsid w:val="000C1868"/>
    <w:rsid w:val="000C711B"/>
    <w:rsid w:val="000D2431"/>
    <w:rsid w:val="000D28BE"/>
    <w:rsid w:val="000D6D99"/>
    <w:rsid w:val="000E0D81"/>
    <w:rsid w:val="000E3954"/>
    <w:rsid w:val="000E3C30"/>
    <w:rsid w:val="000E3E52"/>
    <w:rsid w:val="000F0F9F"/>
    <w:rsid w:val="000F25D8"/>
    <w:rsid w:val="000F2FAD"/>
    <w:rsid w:val="000F3F43"/>
    <w:rsid w:val="000F58ED"/>
    <w:rsid w:val="00101B85"/>
    <w:rsid w:val="00110865"/>
    <w:rsid w:val="00113D5B"/>
    <w:rsid w:val="00113F8F"/>
    <w:rsid w:val="00114A2A"/>
    <w:rsid w:val="00114D5E"/>
    <w:rsid w:val="00115ECB"/>
    <w:rsid w:val="00116DF7"/>
    <w:rsid w:val="0012174A"/>
    <w:rsid w:val="00121A52"/>
    <w:rsid w:val="00122EBD"/>
    <w:rsid w:val="00127548"/>
    <w:rsid w:val="001349DB"/>
    <w:rsid w:val="00135AEB"/>
    <w:rsid w:val="00136E58"/>
    <w:rsid w:val="001526D4"/>
    <w:rsid w:val="00152A5B"/>
    <w:rsid w:val="001547F9"/>
    <w:rsid w:val="001607D8"/>
    <w:rsid w:val="00160ECB"/>
    <w:rsid w:val="00161325"/>
    <w:rsid w:val="00166172"/>
    <w:rsid w:val="00167B58"/>
    <w:rsid w:val="001715AF"/>
    <w:rsid w:val="0017187B"/>
    <w:rsid w:val="00183FD0"/>
    <w:rsid w:val="00184427"/>
    <w:rsid w:val="00184C2E"/>
    <w:rsid w:val="00186CB6"/>
    <w:rsid w:val="001875B1"/>
    <w:rsid w:val="001A189A"/>
    <w:rsid w:val="001A1EA3"/>
    <w:rsid w:val="001A4972"/>
    <w:rsid w:val="001A7307"/>
    <w:rsid w:val="001B2A35"/>
    <w:rsid w:val="001B339A"/>
    <w:rsid w:val="001B5810"/>
    <w:rsid w:val="001C2BE9"/>
    <w:rsid w:val="001C4733"/>
    <w:rsid w:val="001C4C90"/>
    <w:rsid w:val="001C4DC5"/>
    <w:rsid w:val="001C650B"/>
    <w:rsid w:val="001C72B5"/>
    <w:rsid w:val="001D20C3"/>
    <w:rsid w:val="001D2E7A"/>
    <w:rsid w:val="001D38A1"/>
    <w:rsid w:val="001D3992"/>
    <w:rsid w:val="001D4A3E"/>
    <w:rsid w:val="001E3737"/>
    <w:rsid w:val="001E416D"/>
    <w:rsid w:val="001E65CB"/>
    <w:rsid w:val="001F37AE"/>
    <w:rsid w:val="001F4D84"/>
    <w:rsid w:val="001F4EF8"/>
    <w:rsid w:val="001F5AB1"/>
    <w:rsid w:val="00201337"/>
    <w:rsid w:val="002022EA"/>
    <w:rsid w:val="002044E9"/>
    <w:rsid w:val="00204DAC"/>
    <w:rsid w:val="00205B17"/>
    <w:rsid w:val="00205D9B"/>
    <w:rsid w:val="00212E9A"/>
    <w:rsid w:val="0021488F"/>
    <w:rsid w:val="002204DA"/>
    <w:rsid w:val="002226BA"/>
    <w:rsid w:val="00222D4C"/>
    <w:rsid w:val="002233DB"/>
    <w:rsid w:val="0022371A"/>
    <w:rsid w:val="002275D0"/>
    <w:rsid w:val="002308C6"/>
    <w:rsid w:val="00237785"/>
    <w:rsid w:val="00245FD5"/>
    <w:rsid w:val="00246650"/>
    <w:rsid w:val="00251FB9"/>
    <w:rsid w:val="002520AD"/>
    <w:rsid w:val="00255BFE"/>
    <w:rsid w:val="0025660A"/>
    <w:rsid w:val="00257DF8"/>
    <w:rsid w:val="00257E4A"/>
    <w:rsid w:val="0026038D"/>
    <w:rsid w:val="0027175D"/>
    <w:rsid w:val="002755FC"/>
    <w:rsid w:val="00281CEC"/>
    <w:rsid w:val="0028314D"/>
    <w:rsid w:val="002852F9"/>
    <w:rsid w:val="002858F0"/>
    <w:rsid w:val="00287B9A"/>
    <w:rsid w:val="002961AA"/>
    <w:rsid w:val="0029793F"/>
    <w:rsid w:val="002A1C42"/>
    <w:rsid w:val="002A617C"/>
    <w:rsid w:val="002A71CF"/>
    <w:rsid w:val="002A736B"/>
    <w:rsid w:val="002B3443"/>
    <w:rsid w:val="002B3E9D"/>
    <w:rsid w:val="002B3EFF"/>
    <w:rsid w:val="002C77F4"/>
    <w:rsid w:val="002D0869"/>
    <w:rsid w:val="002D27AD"/>
    <w:rsid w:val="002D78FE"/>
    <w:rsid w:val="002E4993"/>
    <w:rsid w:val="002E5BAC"/>
    <w:rsid w:val="002E7635"/>
    <w:rsid w:val="002F265A"/>
    <w:rsid w:val="0030413F"/>
    <w:rsid w:val="00305EFE"/>
    <w:rsid w:val="003066B7"/>
    <w:rsid w:val="00311753"/>
    <w:rsid w:val="00313B4B"/>
    <w:rsid w:val="00313D85"/>
    <w:rsid w:val="00315CE3"/>
    <w:rsid w:val="0031629B"/>
    <w:rsid w:val="00321F15"/>
    <w:rsid w:val="003221C2"/>
    <w:rsid w:val="003251FE"/>
    <w:rsid w:val="003274DB"/>
    <w:rsid w:val="00327FBF"/>
    <w:rsid w:val="003304FF"/>
    <w:rsid w:val="00332A7B"/>
    <w:rsid w:val="003343E0"/>
    <w:rsid w:val="00334CF9"/>
    <w:rsid w:val="00335E40"/>
    <w:rsid w:val="00340679"/>
    <w:rsid w:val="00344408"/>
    <w:rsid w:val="00344B60"/>
    <w:rsid w:val="0034548F"/>
    <w:rsid w:val="00345E37"/>
    <w:rsid w:val="00347F3E"/>
    <w:rsid w:val="00355310"/>
    <w:rsid w:val="003621C3"/>
    <w:rsid w:val="00362C62"/>
    <w:rsid w:val="0036382D"/>
    <w:rsid w:val="003640CE"/>
    <w:rsid w:val="0037348F"/>
    <w:rsid w:val="00373D25"/>
    <w:rsid w:val="00377DD3"/>
    <w:rsid w:val="00380350"/>
    <w:rsid w:val="00380B4E"/>
    <w:rsid w:val="00380BD7"/>
    <w:rsid w:val="003816E4"/>
    <w:rsid w:val="0039131E"/>
    <w:rsid w:val="00393A87"/>
    <w:rsid w:val="003A04A6"/>
    <w:rsid w:val="003A1A56"/>
    <w:rsid w:val="003A27C7"/>
    <w:rsid w:val="003A7095"/>
    <w:rsid w:val="003A7759"/>
    <w:rsid w:val="003A7F6E"/>
    <w:rsid w:val="003B03EA"/>
    <w:rsid w:val="003B3674"/>
    <w:rsid w:val="003C32B5"/>
    <w:rsid w:val="003C6D3A"/>
    <w:rsid w:val="003C7C34"/>
    <w:rsid w:val="003D0F37"/>
    <w:rsid w:val="003D5150"/>
    <w:rsid w:val="003E3436"/>
    <w:rsid w:val="003F1901"/>
    <w:rsid w:val="003F1C3A"/>
    <w:rsid w:val="0040170E"/>
    <w:rsid w:val="0040572D"/>
    <w:rsid w:val="0041086B"/>
    <w:rsid w:val="00412FAE"/>
    <w:rsid w:val="00413EDD"/>
    <w:rsid w:val="00414698"/>
    <w:rsid w:val="0042565E"/>
    <w:rsid w:val="00427194"/>
    <w:rsid w:val="00430F60"/>
    <w:rsid w:val="0043146F"/>
    <w:rsid w:val="004319EF"/>
    <w:rsid w:val="00431BE5"/>
    <w:rsid w:val="00432C05"/>
    <w:rsid w:val="00437983"/>
    <w:rsid w:val="00440379"/>
    <w:rsid w:val="00441393"/>
    <w:rsid w:val="00447CF0"/>
    <w:rsid w:val="0045059B"/>
    <w:rsid w:val="00450CBD"/>
    <w:rsid w:val="004548ED"/>
    <w:rsid w:val="00456F10"/>
    <w:rsid w:val="0047350D"/>
    <w:rsid w:val="00474746"/>
    <w:rsid w:val="00476664"/>
    <w:rsid w:val="00476942"/>
    <w:rsid w:val="00477027"/>
    <w:rsid w:val="00477D62"/>
    <w:rsid w:val="004828CF"/>
    <w:rsid w:val="00485D1E"/>
    <w:rsid w:val="0048608F"/>
    <w:rsid w:val="004871A2"/>
    <w:rsid w:val="004878A2"/>
    <w:rsid w:val="00492A8D"/>
    <w:rsid w:val="004944C8"/>
    <w:rsid w:val="004979C5"/>
    <w:rsid w:val="004A0EBF"/>
    <w:rsid w:val="004A14AE"/>
    <w:rsid w:val="004A4AC4"/>
    <w:rsid w:val="004A4EC4"/>
    <w:rsid w:val="004A6337"/>
    <w:rsid w:val="004A75FD"/>
    <w:rsid w:val="004B216F"/>
    <w:rsid w:val="004B25B2"/>
    <w:rsid w:val="004B494F"/>
    <w:rsid w:val="004C0E4B"/>
    <w:rsid w:val="004C4033"/>
    <w:rsid w:val="004D35AA"/>
    <w:rsid w:val="004D5C57"/>
    <w:rsid w:val="004D6D3F"/>
    <w:rsid w:val="004E0BBB"/>
    <w:rsid w:val="004E1D57"/>
    <w:rsid w:val="004E2F16"/>
    <w:rsid w:val="004F1812"/>
    <w:rsid w:val="004F2871"/>
    <w:rsid w:val="004F5930"/>
    <w:rsid w:val="004F6196"/>
    <w:rsid w:val="0050120F"/>
    <w:rsid w:val="00503044"/>
    <w:rsid w:val="00506B55"/>
    <w:rsid w:val="00506F60"/>
    <w:rsid w:val="00510AD9"/>
    <w:rsid w:val="005133FD"/>
    <w:rsid w:val="005178C7"/>
    <w:rsid w:val="00517E6C"/>
    <w:rsid w:val="00523666"/>
    <w:rsid w:val="00525922"/>
    <w:rsid w:val="00526234"/>
    <w:rsid w:val="00534F34"/>
    <w:rsid w:val="0053692E"/>
    <w:rsid w:val="005378A6"/>
    <w:rsid w:val="00540397"/>
    <w:rsid w:val="00542E40"/>
    <w:rsid w:val="00547837"/>
    <w:rsid w:val="00552EA6"/>
    <w:rsid w:val="0055711E"/>
    <w:rsid w:val="00557337"/>
    <w:rsid w:val="00557434"/>
    <w:rsid w:val="00567C3C"/>
    <w:rsid w:val="005708B8"/>
    <w:rsid w:val="00576D38"/>
    <w:rsid w:val="00577542"/>
    <w:rsid w:val="005802C2"/>
    <w:rsid w:val="005805D2"/>
    <w:rsid w:val="00590EFE"/>
    <w:rsid w:val="00595415"/>
    <w:rsid w:val="00597652"/>
    <w:rsid w:val="005A0703"/>
    <w:rsid w:val="005A080B"/>
    <w:rsid w:val="005A3868"/>
    <w:rsid w:val="005A3CDD"/>
    <w:rsid w:val="005B12A5"/>
    <w:rsid w:val="005B597F"/>
    <w:rsid w:val="005C0D81"/>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5F1CE8"/>
    <w:rsid w:val="005F68C1"/>
    <w:rsid w:val="00600C2B"/>
    <w:rsid w:val="00601C30"/>
    <w:rsid w:val="0060282A"/>
    <w:rsid w:val="00607F7A"/>
    <w:rsid w:val="006127AC"/>
    <w:rsid w:val="006218E8"/>
    <w:rsid w:val="00622455"/>
    <w:rsid w:val="00622C09"/>
    <w:rsid w:val="00623ABC"/>
    <w:rsid w:val="00634A78"/>
    <w:rsid w:val="0064056E"/>
    <w:rsid w:val="00642025"/>
    <w:rsid w:val="00646E87"/>
    <w:rsid w:val="00647BC0"/>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87936"/>
    <w:rsid w:val="00695656"/>
    <w:rsid w:val="0069661D"/>
    <w:rsid w:val="006975A8"/>
    <w:rsid w:val="006A1012"/>
    <w:rsid w:val="006A3578"/>
    <w:rsid w:val="006A3D6E"/>
    <w:rsid w:val="006A3DC7"/>
    <w:rsid w:val="006C1376"/>
    <w:rsid w:val="006C48F9"/>
    <w:rsid w:val="006D19D2"/>
    <w:rsid w:val="006E0E7D"/>
    <w:rsid w:val="006E10BF"/>
    <w:rsid w:val="006F06C7"/>
    <w:rsid w:val="006F1C14"/>
    <w:rsid w:val="006F61E6"/>
    <w:rsid w:val="006F6A16"/>
    <w:rsid w:val="007033BE"/>
    <w:rsid w:val="00703A6A"/>
    <w:rsid w:val="007109A3"/>
    <w:rsid w:val="00712A5C"/>
    <w:rsid w:val="00714225"/>
    <w:rsid w:val="0071436D"/>
    <w:rsid w:val="007178A0"/>
    <w:rsid w:val="00722236"/>
    <w:rsid w:val="00725CCA"/>
    <w:rsid w:val="0072737A"/>
    <w:rsid w:val="00730E8F"/>
    <w:rsid w:val="007311E7"/>
    <w:rsid w:val="00731DEE"/>
    <w:rsid w:val="00734BC6"/>
    <w:rsid w:val="00736775"/>
    <w:rsid w:val="007427B2"/>
    <w:rsid w:val="007541D3"/>
    <w:rsid w:val="00756ACD"/>
    <w:rsid w:val="007577D7"/>
    <w:rsid w:val="00760C16"/>
    <w:rsid w:val="007647AF"/>
    <w:rsid w:val="00765A1D"/>
    <w:rsid w:val="0076781A"/>
    <w:rsid w:val="007715E8"/>
    <w:rsid w:val="00776004"/>
    <w:rsid w:val="0078486B"/>
    <w:rsid w:val="00784DC3"/>
    <w:rsid w:val="00785A39"/>
    <w:rsid w:val="00787D8A"/>
    <w:rsid w:val="00790277"/>
    <w:rsid w:val="00790C5D"/>
    <w:rsid w:val="00790F64"/>
    <w:rsid w:val="00791EBC"/>
    <w:rsid w:val="00793577"/>
    <w:rsid w:val="00795637"/>
    <w:rsid w:val="00795F17"/>
    <w:rsid w:val="00797EF8"/>
    <w:rsid w:val="007A446A"/>
    <w:rsid w:val="007A53A6"/>
    <w:rsid w:val="007A5CA2"/>
    <w:rsid w:val="007A6159"/>
    <w:rsid w:val="007B1DA4"/>
    <w:rsid w:val="007B27E9"/>
    <w:rsid w:val="007B2C5B"/>
    <w:rsid w:val="007B2D11"/>
    <w:rsid w:val="007B44F2"/>
    <w:rsid w:val="007B6259"/>
    <w:rsid w:val="007B6700"/>
    <w:rsid w:val="007B6A93"/>
    <w:rsid w:val="007B7BEC"/>
    <w:rsid w:val="007B7C66"/>
    <w:rsid w:val="007C4128"/>
    <w:rsid w:val="007D1805"/>
    <w:rsid w:val="007D2107"/>
    <w:rsid w:val="007D3A42"/>
    <w:rsid w:val="007D5895"/>
    <w:rsid w:val="007D77AB"/>
    <w:rsid w:val="007E1663"/>
    <w:rsid w:val="007E28D0"/>
    <w:rsid w:val="007E30DF"/>
    <w:rsid w:val="007E6BB6"/>
    <w:rsid w:val="007F0122"/>
    <w:rsid w:val="007F7544"/>
    <w:rsid w:val="00800995"/>
    <w:rsid w:val="00800BC7"/>
    <w:rsid w:val="00803310"/>
    <w:rsid w:val="008046C2"/>
    <w:rsid w:val="00806003"/>
    <w:rsid w:val="00812EAA"/>
    <w:rsid w:val="0081625F"/>
    <w:rsid w:val="00816CBA"/>
    <w:rsid w:val="00816F79"/>
    <w:rsid w:val="008172F8"/>
    <w:rsid w:val="008219CF"/>
    <w:rsid w:val="0082599E"/>
    <w:rsid w:val="008326B2"/>
    <w:rsid w:val="00837DBD"/>
    <w:rsid w:val="00846831"/>
    <w:rsid w:val="00850931"/>
    <w:rsid w:val="00850E1D"/>
    <w:rsid w:val="00851F87"/>
    <w:rsid w:val="008527F6"/>
    <w:rsid w:val="00855CEC"/>
    <w:rsid w:val="00865532"/>
    <w:rsid w:val="00865D52"/>
    <w:rsid w:val="008661F3"/>
    <w:rsid w:val="00866C6C"/>
    <w:rsid w:val="00867686"/>
    <w:rsid w:val="008737D3"/>
    <w:rsid w:val="008747E0"/>
    <w:rsid w:val="0087570A"/>
    <w:rsid w:val="00876841"/>
    <w:rsid w:val="00882B3C"/>
    <w:rsid w:val="0088406F"/>
    <w:rsid w:val="0088783D"/>
    <w:rsid w:val="00891A3D"/>
    <w:rsid w:val="0089476E"/>
    <w:rsid w:val="008972C3"/>
    <w:rsid w:val="008A2392"/>
    <w:rsid w:val="008A28D9"/>
    <w:rsid w:val="008A30BA"/>
    <w:rsid w:val="008B32E3"/>
    <w:rsid w:val="008C2D14"/>
    <w:rsid w:val="008C33B5"/>
    <w:rsid w:val="008C3A72"/>
    <w:rsid w:val="008C4FA9"/>
    <w:rsid w:val="008C64AB"/>
    <w:rsid w:val="008C6969"/>
    <w:rsid w:val="008D295A"/>
    <w:rsid w:val="008D29F3"/>
    <w:rsid w:val="008D3626"/>
    <w:rsid w:val="008D3883"/>
    <w:rsid w:val="008D5CCF"/>
    <w:rsid w:val="008D758B"/>
    <w:rsid w:val="008E1F69"/>
    <w:rsid w:val="008E6B45"/>
    <w:rsid w:val="008E76B1"/>
    <w:rsid w:val="008F38BB"/>
    <w:rsid w:val="008F57D8"/>
    <w:rsid w:val="00902834"/>
    <w:rsid w:val="00910058"/>
    <w:rsid w:val="009115DD"/>
    <w:rsid w:val="00914330"/>
    <w:rsid w:val="00914E26"/>
    <w:rsid w:val="009155F3"/>
    <w:rsid w:val="0091590F"/>
    <w:rsid w:val="00921ACD"/>
    <w:rsid w:val="009223A8"/>
    <w:rsid w:val="00922B19"/>
    <w:rsid w:val="00923B4D"/>
    <w:rsid w:val="00925099"/>
    <w:rsid w:val="0092540C"/>
    <w:rsid w:val="00925E0F"/>
    <w:rsid w:val="00926644"/>
    <w:rsid w:val="00927C3E"/>
    <w:rsid w:val="00931A57"/>
    <w:rsid w:val="00934294"/>
    <w:rsid w:val="0093492E"/>
    <w:rsid w:val="0094085C"/>
    <w:rsid w:val="00941373"/>
    <w:rsid w:val="009414E6"/>
    <w:rsid w:val="0095150D"/>
    <w:rsid w:val="0095254C"/>
    <w:rsid w:val="0095419F"/>
    <w:rsid w:val="0095450F"/>
    <w:rsid w:val="00956901"/>
    <w:rsid w:val="00962EC1"/>
    <w:rsid w:val="00967D24"/>
    <w:rsid w:val="00971591"/>
    <w:rsid w:val="00972272"/>
    <w:rsid w:val="00974564"/>
    <w:rsid w:val="00974E99"/>
    <w:rsid w:val="00975B8A"/>
    <w:rsid w:val="009764FA"/>
    <w:rsid w:val="00980192"/>
    <w:rsid w:val="00982A22"/>
    <w:rsid w:val="009934E7"/>
    <w:rsid w:val="00994D97"/>
    <w:rsid w:val="009A07B7"/>
    <w:rsid w:val="009A5027"/>
    <w:rsid w:val="009A616A"/>
    <w:rsid w:val="009A78FB"/>
    <w:rsid w:val="009B1545"/>
    <w:rsid w:val="009B3B1D"/>
    <w:rsid w:val="009B3B3D"/>
    <w:rsid w:val="009B5023"/>
    <w:rsid w:val="009B543F"/>
    <w:rsid w:val="009B6763"/>
    <w:rsid w:val="009B785E"/>
    <w:rsid w:val="009B7B39"/>
    <w:rsid w:val="009C12EA"/>
    <w:rsid w:val="009C26F8"/>
    <w:rsid w:val="009C4FDD"/>
    <w:rsid w:val="009C609E"/>
    <w:rsid w:val="009D25B8"/>
    <w:rsid w:val="009D26AB"/>
    <w:rsid w:val="009E16EC"/>
    <w:rsid w:val="009E433C"/>
    <w:rsid w:val="009E4A4D"/>
    <w:rsid w:val="009E5A05"/>
    <w:rsid w:val="009E6578"/>
    <w:rsid w:val="009F081F"/>
    <w:rsid w:val="009F6CEA"/>
    <w:rsid w:val="00A05811"/>
    <w:rsid w:val="00A063E5"/>
    <w:rsid w:val="00A06A3D"/>
    <w:rsid w:val="00A07324"/>
    <w:rsid w:val="00A10EBA"/>
    <w:rsid w:val="00A1110B"/>
    <w:rsid w:val="00A12016"/>
    <w:rsid w:val="00A1340F"/>
    <w:rsid w:val="00A13E56"/>
    <w:rsid w:val="00A14644"/>
    <w:rsid w:val="00A227BF"/>
    <w:rsid w:val="00A24838"/>
    <w:rsid w:val="00A2671F"/>
    <w:rsid w:val="00A2743E"/>
    <w:rsid w:val="00A30C33"/>
    <w:rsid w:val="00A30E75"/>
    <w:rsid w:val="00A34BD8"/>
    <w:rsid w:val="00A40A9C"/>
    <w:rsid w:val="00A41041"/>
    <w:rsid w:val="00A4308C"/>
    <w:rsid w:val="00A43395"/>
    <w:rsid w:val="00A44836"/>
    <w:rsid w:val="00A44895"/>
    <w:rsid w:val="00A524B5"/>
    <w:rsid w:val="00A52E35"/>
    <w:rsid w:val="00A549B3"/>
    <w:rsid w:val="00A56184"/>
    <w:rsid w:val="00A57F36"/>
    <w:rsid w:val="00A67954"/>
    <w:rsid w:val="00A70761"/>
    <w:rsid w:val="00A70E91"/>
    <w:rsid w:val="00A72CFE"/>
    <w:rsid w:val="00A72ED7"/>
    <w:rsid w:val="00A748A1"/>
    <w:rsid w:val="00A75C81"/>
    <w:rsid w:val="00A806AD"/>
    <w:rsid w:val="00A8083F"/>
    <w:rsid w:val="00A90D86"/>
    <w:rsid w:val="00A91DBA"/>
    <w:rsid w:val="00A97900"/>
    <w:rsid w:val="00AA1D7A"/>
    <w:rsid w:val="00AA27FA"/>
    <w:rsid w:val="00AA2D87"/>
    <w:rsid w:val="00AA3E01"/>
    <w:rsid w:val="00AA6170"/>
    <w:rsid w:val="00AB0BFA"/>
    <w:rsid w:val="00AB4A37"/>
    <w:rsid w:val="00AB76B7"/>
    <w:rsid w:val="00AC17C3"/>
    <w:rsid w:val="00AC33A2"/>
    <w:rsid w:val="00AD38F7"/>
    <w:rsid w:val="00AD59FB"/>
    <w:rsid w:val="00AD6C8E"/>
    <w:rsid w:val="00AD6CC6"/>
    <w:rsid w:val="00AE2B56"/>
    <w:rsid w:val="00AE65F1"/>
    <w:rsid w:val="00AE6BB4"/>
    <w:rsid w:val="00AE74AD"/>
    <w:rsid w:val="00AF033D"/>
    <w:rsid w:val="00AF159C"/>
    <w:rsid w:val="00B01873"/>
    <w:rsid w:val="00B01FE2"/>
    <w:rsid w:val="00B036AF"/>
    <w:rsid w:val="00B074AB"/>
    <w:rsid w:val="00B07717"/>
    <w:rsid w:val="00B13736"/>
    <w:rsid w:val="00B17253"/>
    <w:rsid w:val="00B17D23"/>
    <w:rsid w:val="00B22796"/>
    <w:rsid w:val="00B2355F"/>
    <w:rsid w:val="00B2583D"/>
    <w:rsid w:val="00B300B1"/>
    <w:rsid w:val="00B31A41"/>
    <w:rsid w:val="00B3287F"/>
    <w:rsid w:val="00B3400D"/>
    <w:rsid w:val="00B347A2"/>
    <w:rsid w:val="00B40199"/>
    <w:rsid w:val="00B40A31"/>
    <w:rsid w:val="00B44CAC"/>
    <w:rsid w:val="00B46CDF"/>
    <w:rsid w:val="00B502FF"/>
    <w:rsid w:val="00B528D3"/>
    <w:rsid w:val="00B63730"/>
    <w:rsid w:val="00B643DF"/>
    <w:rsid w:val="00B65300"/>
    <w:rsid w:val="00B65609"/>
    <w:rsid w:val="00B6672B"/>
    <w:rsid w:val="00B67422"/>
    <w:rsid w:val="00B70BD4"/>
    <w:rsid w:val="00B712CA"/>
    <w:rsid w:val="00B73463"/>
    <w:rsid w:val="00B76FD5"/>
    <w:rsid w:val="00B77D86"/>
    <w:rsid w:val="00B83E41"/>
    <w:rsid w:val="00B84D97"/>
    <w:rsid w:val="00B877EB"/>
    <w:rsid w:val="00B90123"/>
    <w:rsid w:val="00B9016D"/>
    <w:rsid w:val="00B90AA9"/>
    <w:rsid w:val="00B95CC7"/>
    <w:rsid w:val="00B96B07"/>
    <w:rsid w:val="00BA0F98"/>
    <w:rsid w:val="00BA1517"/>
    <w:rsid w:val="00BA4E39"/>
    <w:rsid w:val="00BA5754"/>
    <w:rsid w:val="00BA67FD"/>
    <w:rsid w:val="00BA71B0"/>
    <w:rsid w:val="00BA7C48"/>
    <w:rsid w:val="00BC251F"/>
    <w:rsid w:val="00BC27F6"/>
    <w:rsid w:val="00BC39F4"/>
    <w:rsid w:val="00BC5985"/>
    <w:rsid w:val="00BD1587"/>
    <w:rsid w:val="00BD6A20"/>
    <w:rsid w:val="00BD7EE1"/>
    <w:rsid w:val="00BE1310"/>
    <w:rsid w:val="00BE1EEC"/>
    <w:rsid w:val="00BE2D13"/>
    <w:rsid w:val="00BE44FA"/>
    <w:rsid w:val="00BE5568"/>
    <w:rsid w:val="00BE5764"/>
    <w:rsid w:val="00BE7295"/>
    <w:rsid w:val="00BE72EF"/>
    <w:rsid w:val="00BF0A48"/>
    <w:rsid w:val="00BF1358"/>
    <w:rsid w:val="00BF2180"/>
    <w:rsid w:val="00BF649B"/>
    <w:rsid w:val="00C00844"/>
    <w:rsid w:val="00C0106D"/>
    <w:rsid w:val="00C03944"/>
    <w:rsid w:val="00C05E43"/>
    <w:rsid w:val="00C133BE"/>
    <w:rsid w:val="00C17621"/>
    <w:rsid w:val="00C222B4"/>
    <w:rsid w:val="00C24794"/>
    <w:rsid w:val="00C261D9"/>
    <w:rsid w:val="00C262E4"/>
    <w:rsid w:val="00C27F83"/>
    <w:rsid w:val="00C31E2F"/>
    <w:rsid w:val="00C33206"/>
    <w:rsid w:val="00C33E20"/>
    <w:rsid w:val="00C3407F"/>
    <w:rsid w:val="00C35CF6"/>
    <w:rsid w:val="00C3725B"/>
    <w:rsid w:val="00C522BE"/>
    <w:rsid w:val="00C533EC"/>
    <w:rsid w:val="00C5470E"/>
    <w:rsid w:val="00C55EFB"/>
    <w:rsid w:val="00C56585"/>
    <w:rsid w:val="00C56B3F"/>
    <w:rsid w:val="00C57056"/>
    <w:rsid w:val="00C57805"/>
    <w:rsid w:val="00C61E62"/>
    <w:rsid w:val="00C6211D"/>
    <w:rsid w:val="00C6452A"/>
    <w:rsid w:val="00C65492"/>
    <w:rsid w:val="00C716E5"/>
    <w:rsid w:val="00C72FC5"/>
    <w:rsid w:val="00C773D9"/>
    <w:rsid w:val="00C80307"/>
    <w:rsid w:val="00C80ACE"/>
    <w:rsid w:val="00C80DCE"/>
    <w:rsid w:val="00C81162"/>
    <w:rsid w:val="00C81263"/>
    <w:rsid w:val="00C83258"/>
    <w:rsid w:val="00C83666"/>
    <w:rsid w:val="00C837DA"/>
    <w:rsid w:val="00C84551"/>
    <w:rsid w:val="00C85741"/>
    <w:rsid w:val="00C870B5"/>
    <w:rsid w:val="00C907DF"/>
    <w:rsid w:val="00C91630"/>
    <w:rsid w:val="00C9558A"/>
    <w:rsid w:val="00C966EB"/>
    <w:rsid w:val="00CA04B1"/>
    <w:rsid w:val="00CA2DFC"/>
    <w:rsid w:val="00CA3443"/>
    <w:rsid w:val="00CA3A20"/>
    <w:rsid w:val="00CA44F4"/>
    <w:rsid w:val="00CA4EC9"/>
    <w:rsid w:val="00CA551E"/>
    <w:rsid w:val="00CB03D4"/>
    <w:rsid w:val="00CB0617"/>
    <w:rsid w:val="00CB08B6"/>
    <w:rsid w:val="00CB137B"/>
    <w:rsid w:val="00CB7460"/>
    <w:rsid w:val="00CB79AF"/>
    <w:rsid w:val="00CC35EF"/>
    <w:rsid w:val="00CC5048"/>
    <w:rsid w:val="00CC6246"/>
    <w:rsid w:val="00CD4B5A"/>
    <w:rsid w:val="00CE2A28"/>
    <w:rsid w:val="00CE5860"/>
    <w:rsid w:val="00CE5E46"/>
    <w:rsid w:val="00CE6E8E"/>
    <w:rsid w:val="00CF49CC"/>
    <w:rsid w:val="00CF54C2"/>
    <w:rsid w:val="00CF7F69"/>
    <w:rsid w:val="00D04F0B"/>
    <w:rsid w:val="00D07384"/>
    <w:rsid w:val="00D0789B"/>
    <w:rsid w:val="00D1463A"/>
    <w:rsid w:val="00D24632"/>
    <w:rsid w:val="00D252C9"/>
    <w:rsid w:val="00D3155C"/>
    <w:rsid w:val="00D32DDF"/>
    <w:rsid w:val="00D337E6"/>
    <w:rsid w:val="00D3700C"/>
    <w:rsid w:val="00D4573B"/>
    <w:rsid w:val="00D45B3E"/>
    <w:rsid w:val="00D47642"/>
    <w:rsid w:val="00D47CD3"/>
    <w:rsid w:val="00D60844"/>
    <w:rsid w:val="00D638E0"/>
    <w:rsid w:val="00D653B1"/>
    <w:rsid w:val="00D660FB"/>
    <w:rsid w:val="00D67C3A"/>
    <w:rsid w:val="00D71831"/>
    <w:rsid w:val="00D7375E"/>
    <w:rsid w:val="00D74AE1"/>
    <w:rsid w:val="00D75D42"/>
    <w:rsid w:val="00D8012E"/>
    <w:rsid w:val="00D80B20"/>
    <w:rsid w:val="00D865A8"/>
    <w:rsid w:val="00D9012A"/>
    <w:rsid w:val="00D9069B"/>
    <w:rsid w:val="00D90B9F"/>
    <w:rsid w:val="00D92C2D"/>
    <w:rsid w:val="00D9361E"/>
    <w:rsid w:val="00D94F38"/>
    <w:rsid w:val="00D96DA0"/>
    <w:rsid w:val="00DA17CD"/>
    <w:rsid w:val="00DA2ED6"/>
    <w:rsid w:val="00DA5192"/>
    <w:rsid w:val="00DB25B3"/>
    <w:rsid w:val="00DB6580"/>
    <w:rsid w:val="00DC1D6D"/>
    <w:rsid w:val="00DC7E8B"/>
    <w:rsid w:val="00DD041E"/>
    <w:rsid w:val="00DD1DC8"/>
    <w:rsid w:val="00DD3D60"/>
    <w:rsid w:val="00DD60F2"/>
    <w:rsid w:val="00DE00B3"/>
    <w:rsid w:val="00DE0893"/>
    <w:rsid w:val="00DE2814"/>
    <w:rsid w:val="00DE6290"/>
    <w:rsid w:val="00DE6796"/>
    <w:rsid w:val="00DE7894"/>
    <w:rsid w:val="00DF25DE"/>
    <w:rsid w:val="00DF41B2"/>
    <w:rsid w:val="00E01166"/>
    <w:rsid w:val="00E01272"/>
    <w:rsid w:val="00E015AE"/>
    <w:rsid w:val="00E01BFE"/>
    <w:rsid w:val="00E03067"/>
    <w:rsid w:val="00E03846"/>
    <w:rsid w:val="00E069B6"/>
    <w:rsid w:val="00E1089C"/>
    <w:rsid w:val="00E162E3"/>
    <w:rsid w:val="00E16EB4"/>
    <w:rsid w:val="00E20A7D"/>
    <w:rsid w:val="00E21A27"/>
    <w:rsid w:val="00E27A2F"/>
    <w:rsid w:val="00E41703"/>
    <w:rsid w:val="00E42A94"/>
    <w:rsid w:val="00E44826"/>
    <w:rsid w:val="00E451BA"/>
    <w:rsid w:val="00E454B5"/>
    <w:rsid w:val="00E458BF"/>
    <w:rsid w:val="00E54BFB"/>
    <w:rsid w:val="00E54CD7"/>
    <w:rsid w:val="00E56AE5"/>
    <w:rsid w:val="00E70520"/>
    <w:rsid w:val="00E706E7"/>
    <w:rsid w:val="00E71F32"/>
    <w:rsid w:val="00E818AD"/>
    <w:rsid w:val="00E84229"/>
    <w:rsid w:val="00E84965"/>
    <w:rsid w:val="00E872E2"/>
    <w:rsid w:val="00E90E4E"/>
    <w:rsid w:val="00E924A0"/>
    <w:rsid w:val="00E9391E"/>
    <w:rsid w:val="00EA1052"/>
    <w:rsid w:val="00EA218F"/>
    <w:rsid w:val="00EA4F29"/>
    <w:rsid w:val="00EA5B27"/>
    <w:rsid w:val="00EA5F83"/>
    <w:rsid w:val="00EA6F9D"/>
    <w:rsid w:val="00EB1540"/>
    <w:rsid w:val="00EB32F2"/>
    <w:rsid w:val="00EB6F3C"/>
    <w:rsid w:val="00EC1E2C"/>
    <w:rsid w:val="00EC2B9A"/>
    <w:rsid w:val="00EC308A"/>
    <w:rsid w:val="00EC3723"/>
    <w:rsid w:val="00EC42C7"/>
    <w:rsid w:val="00EC568A"/>
    <w:rsid w:val="00EC7227"/>
    <w:rsid w:val="00EC7C87"/>
    <w:rsid w:val="00ED030E"/>
    <w:rsid w:val="00ED2A8D"/>
    <w:rsid w:val="00ED2ACE"/>
    <w:rsid w:val="00ED4450"/>
    <w:rsid w:val="00ED5B1B"/>
    <w:rsid w:val="00EE54CB"/>
    <w:rsid w:val="00EE56EF"/>
    <w:rsid w:val="00EE6424"/>
    <w:rsid w:val="00EF1C54"/>
    <w:rsid w:val="00EF26C1"/>
    <w:rsid w:val="00EF404B"/>
    <w:rsid w:val="00F00376"/>
    <w:rsid w:val="00F01F0C"/>
    <w:rsid w:val="00F02A5A"/>
    <w:rsid w:val="00F04980"/>
    <w:rsid w:val="00F07085"/>
    <w:rsid w:val="00F11368"/>
    <w:rsid w:val="00F11764"/>
    <w:rsid w:val="00F13169"/>
    <w:rsid w:val="00F157E2"/>
    <w:rsid w:val="00F15834"/>
    <w:rsid w:val="00F15841"/>
    <w:rsid w:val="00F259E2"/>
    <w:rsid w:val="00F30846"/>
    <w:rsid w:val="00F3495F"/>
    <w:rsid w:val="00F41AAF"/>
    <w:rsid w:val="00F41F0B"/>
    <w:rsid w:val="00F42DE7"/>
    <w:rsid w:val="00F440C8"/>
    <w:rsid w:val="00F45B6E"/>
    <w:rsid w:val="00F45B8B"/>
    <w:rsid w:val="00F4616C"/>
    <w:rsid w:val="00F527AC"/>
    <w:rsid w:val="00F5503F"/>
    <w:rsid w:val="00F57026"/>
    <w:rsid w:val="00F5767D"/>
    <w:rsid w:val="00F61D83"/>
    <w:rsid w:val="00F65DD1"/>
    <w:rsid w:val="00F707B3"/>
    <w:rsid w:val="00F71135"/>
    <w:rsid w:val="00F72807"/>
    <w:rsid w:val="00F73E35"/>
    <w:rsid w:val="00F74309"/>
    <w:rsid w:val="00F75872"/>
    <w:rsid w:val="00F76862"/>
    <w:rsid w:val="00F7793E"/>
    <w:rsid w:val="00F82C35"/>
    <w:rsid w:val="00F83FC8"/>
    <w:rsid w:val="00F90461"/>
    <w:rsid w:val="00FA370D"/>
    <w:rsid w:val="00FA66F1"/>
    <w:rsid w:val="00FB1993"/>
    <w:rsid w:val="00FC06AF"/>
    <w:rsid w:val="00FC378B"/>
    <w:rsid w:val="00FC3977"/>
    <w:rsid w:val="00FC7556"/>
    <w:rsid w:val="00FD0E2D"/>
    <w:rsid w:val="00FD0FF9"/>
    <w:rsid w:val="00FD2566"/>
    <w:rsid w:val="00FD2F16"/>
    <w:rsid w:val="00FD6065"/>
    <w:rsid w:val="00FD626C"/>
    <w:rsid w:val="00FD712B"/>
    <w:rsid w:val="00FE09A0"/>
    <w:rsid w:val="00FE1D34"/>
    <w:rsid w:val="00FE244F"/>
    <w:rsid w:val="00FE2996"/>
    <w:rsid w:val="00FE2A6F"/>
    <w:rsid w:val="00FF1446"/>
    <w:rsid w:val="00FF6538"/>
    <w:rsid w:val="6845F4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890B1B3"/>
  <w15:docId w15:val="{F7B738E7-7166-4D97-9EB1-FC3C9D81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FAD"/>
    <w:pPr>
      <w:spacing w:after="0" w:line="216" w:lineRule="atLeast"/>
    </w:pPr>
    <w:rPr>
      <w:sz w:val="18"/>
      <w:lang w:val="en-GB"/>
    </w:rPr>
  </w:style>
  <w:style w:type="paragraph" w:styleId="Heading1">
    <w:name w:val="heading 1"/>
    <w:basedOn w:val="Normal"/>
    <w:next w:val="Heading1separatationline"/>
    <w:link w:val="Heading1Char"/>
    <w:uiPriority w:val="9"/>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uiPriority w:val="9"/>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uiPriority w:val="9"/>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7A5CA2"/>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2"/>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Table">
    <w:name w:val="Table"/>
    <w:basedOn w:val="Normal"/>
    <w:next w:val="BodyText"/>
    <w:qFormat/>
    <w:rsid w:val="00087423"/>
    <w:pPr>
      <w:keepNext/>
      <w:numPr>
        <w:numId w:val="7"/>
      </w:numPr>
      <w:spacing w:after="120" w:line="240" w:lineRule="auto"/>
    </w:pPr>
    <w:rPr>
      <w:rFonts w:eastAsia="Times New Roman" w:cs="Times New Roman"/>
      <w:i/>
      <w:sz w:val="22"/>
      <w:szCs w:val="24"/>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Corpsdetexte1">
    <w:name w:val="Corps de texte1"/>
    <w:basedOn w:val="Normal"/>
    <w:link w:val="BodytextCar"/>
    <w:autoRedefine/>
    <w:rsid w:val="00437983"/>
    <w:pPr>
      <w:spacing w:after="120"/>
    </w:pPr>
    <w:rPr>
      <w:color w:val="000000" w:themeColor="text1"/>
      <w:sz w:val="22"/>
    </w:rPr>
  </w:style>
  <w:style w:type="character" w:customStyle="1" w:styleId="BodytextCar">
    <w:name w:val="Body text Car"/>
    <w:basedOn w:val="DefaultParagraphFont"/>
    <w:link w:val="Corpsdetexte1"/>
    <w:rsid w:val="00437983"/>
    <w:rPr>
      <w:color w:val="000000" w:themeColor="text1"/>
      <w:lang w:val="en-GB"/>
    </w:rPr>
  </w:style>
  <w:style w:type="paragraph" w:customStyle="1" w:styleId="Bulletpoint1text">
    <w:name w:val="Bullet point 1 text"/>
    <w:basedOn w:val="Corpsdetexte1"/>
    <w:rsid w:val="00437983"/>
    <w:pPr>
      <w:tabs>
        <w:tab w:val="num" w:pos="0"/>
      </w:tabs>
      <w:ind w:left="709" w:hanging="709"/>
    </w:pPr>
    <w:rPr>
      <w:lang w:val="fr-FR"/>
    </w:rPr>
  </w:style>
  <w:style w:type="paragraph" w:styleId="Caption">
    <w:name w:val="caption"/>
    <w:basedOn w:val="Normal"/>
    <w:next w:val="Normal"/>
    <w:uiPriority w:val="35"/>
    <w:unhideWhenUsed/>
    <w:rsid w:val="00B84D97"/>
    <w:pPr>
      <w:spacing w:after="200" w:line="240" w:lineRule="auto"/>
    </w:pPr>
    <w:rPr>
      <w:b/>
      <w:bCs/>
      <w:color w:val="00558C" w:themeColor="accent1"/>
      <w:szCs w:val="18"/>
    </w:rPr>
  </w:style>
  <w:style w:type="paragraph" w:styleId="ListBullet">
    <w:name w:val="List Bullet"/>
    <w:basedOn w:val="Normal"/>
    <w:unhideWhenUsed/>
    <w:rsid w:val="00DE00B3"/>
    <w:pPr>
      <w:numPr>
        <w:numId w:val="48"/>
      </w:numPr>
      <w:contextualSpacing/>
    </w:pPr>
  </w:style>
  <w:style w:type="character" w:styleId="IntenseEmphasis">
    <w:name w:val="Intense Emphasis"/>
    <w:basedOn w:val="DefaultParagraphFont"/>
    <w:uiPriority w:val="21"/>
    <w:rsid w:val="000F2FAD"/>
    <w:rPr>
      <w:b/>
      <w:bCs/>
      <w:i/>
      <w:iCs/>
      <w:color w:val="00558C" w:themeColor="accent1"/>
    </w:rPr>
  </w:style>
  <w:style w:type="paragraph" w:styleId="BlockText">
    <w:name w:val="Block Text"/>
    <w:basedOn w:val="Normal"/>
    <w:unhideWhenUsed/>
    <w:rsid w:val="000F2FAD"/>
    <w:pPr>
      <w:pBdr>
        <w:top w:val="single" w:sz="2" w:space="10" w:color="00558C" w:themeColor="accent1" w:frame="1"/>
        <w:left w:val="single" w:sz="2" w:space="10" w:color="00558C" w:themeColor="accent1" w:frame="1"/>
        <w:bottom w:val="single" w:sz="2" w:space="10" w:color="00558C" w:themeColor="accent1" w:frame="1"/>
        <w:right w:val="single" w:sz="2" w:space="10" w:color="00558C" w:themeColor="accent1" w:frame="1"/>
      </w:pBdr>
      <w:ind w:left="1152" w:right="1152"/>
    </w:pPr>
    <w:rPr>
      <w:rFonts w:eastAsiaTheme="minorEastAsia"/>
      <w:i/>
      <w:iCs/>
      <w:color w:val="00558C" w:themeColor="accent1"/>
    </w:rPr>
  </w:style>
  <w:style w:type="table" w:customStyle="1" w:styleId="iala">
    <w:name w:val="_iala"/>
    <w:basedOn w:val="TableNormal"/>
    <w:uiPriority w:val="99"/>
    <w:rsid w:val="00B83E41"/>
    <w:pPr>
      <w:spacing w:after="0" w:line="240" w:lineRule="auto"/>
    </w:pPr>
    <w:tblPr/>
  </w:style>
  <w:style w:type="paragraph" w:customStyle="1" w:styleId="tabletextnum">
    <w:name w:val="table_text_num"/>
    <w:basedOn w:val="Tabletext"/>
    <w:qFormat/>
    <w:rsid w:val="007A5CA2"/>
    <w:pPr>
      <w:numPr>
        <w:numId w:val="61"/>
      </w:numPr>
    </w:pPr>
    <w:rPr>
      <w:b/>
      <w:bCs/>
      <w:lang w:val="en-CA"/>
    </w:rPr>
  </w:style>
  <w:style w:type="table" w:styleId="LightList-Accent1">
    <w:name w:val="Light List Accent 1"/>
    <w:basedOn w:val="TableNormal"/>
    <w:uiPriority w:val="61"/>
    <w:rsid w:val="008527F6"/>
    <w:pPr>
      <w:spacing w:after="0" w:line="240" w:lineRule="auto"/>
    </w:pPr>
    <w:tblPr>
      <w:tblStyleRowBandSize w:val="1"/>
      <w:tblStyleColBandSize w:val="1"/>
      <w:tblBorders>
        <w:top w:val="single" w:sz="8" w:space="0" w:color="00558C" w:themeColor="accent1"/>
        <w:left w:val="single" w:sz="8" w:space="0" w:color="00558C" w:themeColor="accent1"/>
        <w:bottom w:val="single" w:sz="8" w:space="0" w:color="00558C" w:themeColor="accent1"/>
        <w:right w:val="single" w:sz="8" w:space="0" w:color="00558C" w:themeColor="accent1"/>
      </w:tblBorders>
    </w:tblPr>
    <w:tblStylePr w:type="firstRow">
      <w:pPr>
        <w:spacing w:before="0" w:after="0" w:line="240" w:lineRule="auto"/>
      </w:pPr>
      <w:rPr>
        <w:b/>
        <w:bCs/>
        <w:color w:val="FFFFFF" w:themeColor="background1"/>
      </w:rPr>
      <w:tblPr/>
      <w:tcPr>
        <w:shd w:val="clear" w:color="auto" w:fill="00558C" w:themeFill="accent1"/>
      </w:tcPr>
    </w:tblStylePr>
    <w:tblStylePr w:type="lastRow">
      <w:pPr>
        <w:spacing w:before="0" w:after="0" w:line="240" w:lineRule="auto"/>
      </w:pPr>
      <w:rPr>
        <w:b/>
        <w:bCs/>
      </w:rPr>
      <w:tblPr/>
      <w:tcPr>
        <w:tcBorders>
          <w:top w:val="double" w:sz="6" w:space="0" w:color="00558C" w:themeColor="accent1"/>
          <w:left w:val="single" w:sz="8" w:space="0" w:color="00558C" w:themeColor="accent1"/>
          <w:bottom w:val="single" w:sz="8" w:space="0" w:color="00558C" w:themeColor="accent1"/>
          <w:right w:val="single" w:sz="8" w:space="0" w:color="00558C" w:themeColor="accent1"/>
        </w:tcBorders>
      </w:tcPr>
    </w:tblStylePr>
    <w:tblStylePr w:type="firstCol">
      <w:rPr>
        <w:b/>
        <w:bCs/>
      </w:rPr>
    </w:tblStylePr>
    <w:tblStylePr w:type="lastCol">
      <w:rPr>
        <w:b/>
        <w:bCs/>
      </w:rPr>
    </w:tblStylePr>
    <w:tblStylePr w:type="band1Vert">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tblStylePr w:type="band1Horz">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style>
  <w:style w:type="paragraph" w:styleId="Revision">
    <w:name w:val="Revision"/>
    <w:hidden/>
    <w:uiPriority w:val="99"/>
    <w:semiHidden/>
    <w:rsid w:val="00540397"/>
    <w:pPr>
      <w:spacing w:after="0" w:line="240" w:lineRule="auto"/>
    </w:pPr>
    <w:rPr>
      <w:sz w:val="18"/>
      <w:lang w:val="en-GB"/>
    </w:rPr>
  </w:style>
  <w:style w:type="table" w:styleId="GridTable4-Accent5">
    <w:name w:val="Grid Table 4 Accent 5"/>
    <w:basedOn w:val="TableNormal"/>
    <w:uiPriority w:val="49"/>
    <w:rsid w:val="00A12016"/>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insideV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insideV w:val="nil"/>
        </w:tcBorders>
        <w:shd w:val="clear" w:color="auto" w:fill="6787C4" w:themeFill="accent5"/>
      </w:tcPr>
    </w:tblStylePr>
    <w:tblStylePr w:type="lastRow">
      <w:rPr>
        <w:b/>
        <w:bCs/>
      </w:rPr>
      <w:tblPr/>
      <w:tcPr>
        <w:tcBorders>
          <w:top w:val="double" w:sz="4" w:space="0" w:color="6787C4" w:themeColor="accent5"/>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3031">
      <w:bodyDiv w:val="1"/>
      <w:marLeft w:val="0"/>
      <w:marRight w:val="0"/>
      <w:marTop w:val="0"/>
      <w:marBottom w:val="0"/>
      <w:divBdr>
        <w:top w:val="none" w:sz="0" w:space="0" w:color="auto"/>
        <w:left w:val="none" w:sz="0" w:space="0" w:color="auto"/>
        <w:bottom w:val="none" w:sz="0" w:space="0" w:color="auto"/>
        <w:right w:val="none" w:sz="0" w:space="0" w:color="auto"/>
      </w:divBdr>
    </w:div>
    <w:div w:id="45420582">
      <w:bodyDiv w:val="1"/>
      <w:marLeft w:val="0"/>
      <w:marRight w:val="0"/>
      <w:marTop w:val="0"/>
      <w:marBottom w:val="0"/>
      <w:divBdr>
        <w:top w:val="none" w:sz="0" w:space="0" w:color="auto"/>
        <w:left w:val="none" w:sz="0" w:space="0" w:color="auto"/>
        <w:bottom w:val="none" w:sz="0" w:space="0" w:color="auto"/>
        <w:right w:val="none" w:sz="0" w:space="0" w:color="auto"/>
      </w:divBdr>
    </w:div>
    <w:div w:id="177741638">
      <w:bodyDiv w:val="1"/>
      <w:marLeft w:val="0"/>
      <w:marRight w:val="0"/>
      <w:marTop w:val="0"/>
      <w:marBottom w:val="0"/>
      <w:divBdr>
        <w:top w:val="none" w:sz="0" w:space="0" w:color="auto"/>
        <w:left w:val="none" w:sz="0" w:space="0" w:color="auto"/>
        <w:bottom w:val="none" w:sz="0" w:space="0" w:color="auto"/>
        <w:right w:val="none" w:sz="0" w:space="0" w:color="auto"/>
      </w:divBdr>
    </w:div>
    <w:div w:id="274942387">
      <w:bodyDiv w:val="1"/>
      <w:marLeft w:val="0"/>
      <w:marRight w:val="0"/>
      <w:marTop w:val="0"/>
      <w:marBottom w:val="0"/>
      <w:divBdr>
        <w:top w:val="none" w:sz="0" w:space="0" w:color="auto"/>
        <w:left w:val="none" w:sz="0" w:space="0" w:color="auto"/>
        <w:bottom w:val="none" w:sz="0" w:space="0" w:color="auto"/>
        <w:right w:val="none" w:sz="0" w:space="0" w:color="auto"/>
      </w:divBdr>
    </w:div>
    <w:div w:id="298809138">
      <w:bodyDiv w:val="1"/>
      <w:marLeft w:val="0"/>
      <w:marRight w:val="0"/>
      <w:marTop w:val="0"/>
      <w:marBottom w:val="0"/>
      <w:divBdr>
        <w:top w:val="none" w:sz="0" w:space="0" w:color="auto"/>
        <w:left w:val="none" w:sz="0" w:space="0" w:color="auto"/>
        <w:bottom w:val="none" w:sz="0" w:space="0" w:color="auto"/>
        <w:right w:val="none" w:sz="0" w:space="0" w:color="auto"/>
      </w:divBdr>
    </w:div>
    <w:div w:id="416678882">
      <w:bodyDiv w:val="1"/>
      <w:marLeft w:val="0"/>
      <w:marRight w:val="0"/>
      <w:marTop w:val="0"/>
      <w:marBottom w:val="0"/>
      <w:divBdr>
        <w:top w:val="none" w:sz="0" w:space="0" w:color="auto"/>
        <w:left w:val="none" w:sz="0" w:space="0" w:color="auto"/>
        <w:bottom w:val="none" w:sz="0" w:space="0" w:color="auto"/>
        <w:right w:val="none" w:sz="0" w:space="0" w:color="auto"/>
      </w:divBdr>
    </w:div>
    <w:div w:id="919171952">
      <w:bodyDiv w:val="1"/>
      <w:marLeft w:val="0"/>
      <w:marRight w:val="0"/>
      <w:marTop w:val="0"/>
      <w:marBottom w:val="0"/>
      <w:divBdr>
        <w:top w:val="none" w:sz="0" w:space="0" w:color="auto"/>
        <w:left w:val="none" w:sz="0" w:space="0" w:color="auto"/>
        <w:bottom w:val="none" w:sz="0" w:space="0" w:color="auto"/>
        <w:right w:val="none" w:sz="0" w:space="0" w:color="auto"/>
      </w:divBdr>
    </w:div>
    <w:div w:id="1036538730">
      <w:bodyDiv w:val="1"/>
      <w:marLeft w:val="0"/>
      <w:marRight w:val="0"/>
      <w:marTop w:val="0"/>
      <w:marBottom w:val="0"/>
      <w:divBdr>
        <w:top w:val="none" w:sz="0" w:space="0" w:color="auto"/>
        <w:left w:val="none" w:sz="0" w:space="0" w:color="auto"/>
        <w:bottom w:val="none" w:sz="0" w:space="0" w:color="auto"/>
        <w:right w:val="none" w:sz="0" w:space="0" w:color="auto"/>
      </w:divBdr>
    </w:div>
    <w:div w:id="1366104353">
      <w:bodyDiv w:val="1"/>
      <w:marLeft w:val="0"/>
      <w:marRight w:val="0"/>
      <w:marTop w:val="0"/>
      <w:marBottom w:val="0"/>
      <w:divBdr>
        <w:top w:val="none" w:sz="0" w:space="0" w:color="auto"/>
        <w:left w:val="none" w:sz="0" w:space="0" w:color="auto"/>
        <w:bottom w:val="none" w:sz="0" w:space="0" w:color="auto"/>
        <w:right w:val="none" w:sz="0" w:space="0" w:color="auto"/>
      </w:divBdr>
    </w:div>
    <w:div w:id="1430395543">
      <w:bodyDiv w:val="1"/>
      <w:marLeft w:val="0"/>
      <w:marRight w:val="0"/>
      <w:marTop w:val="0"/>
      <w:marBottom w:val="0"/>
      <w:divBdr>
        <w:top w:val="none" w:sz="0" w:space="0" w:color="auto"/>
        <w:left w:val="none" w:sz="0" w:space="0" w:color="auto"/>
        <w:bottom w:val="none" w:sz="0" w:space="0" w:color="auto"/>
        <w:right w:val="none" w:sz="0" w:space="0" w:color="auto"/>
      </w:divBdr>
    </w:div>
    <w:div w:id="1571381074">
      <w:bodyDiv w:val="1"/>
      <w:marLeft w:val="0"/>
      <w:marRight w:val="0"/>
      <w:marTop w:val="0"/>
      <w:marBottom w:val="0"/>
      <w:divBdr>
        <w:top w:val="none" w:sz="0" w:space="0" w:color="auto"/>
        <w:left w:val="none" w:sz="0" w:space="0" w:color="auto"/>
        <w:bottom w:val="none" w:sz="0" w:space="0" w:color="auto"/>
        <w:right w:val="none" w:sz="0" w:space="0" w:color="auto"/>
      </w:divBdr>
    </w:div>
    <w:div w:id="1682583719">
      <w:bodyDiv w:val="1"/>
      <w:marLeft w:val="0"/>
      <w:marRight w:val="0"/>
      <w:marTop w:val="0"/>
      <w:marBottom w:val="0"/>
      <w:divBdr>
        <w:top w:val="none" w:sz="0" w:space="0" w:color="auto"/>
        <w:left w:val="none" w:sz="0" w:space="0" w:color="auto"/>
        <w:bottom w:val="none" w:sz="0" w:space="0" w:color="auto"/>
        <w:right w:val="none" w:sz="0" w:space="0" w:color="auto"/>
      </w:divBdr>
    </w:div>
    <w:div w:id="1867057507">
      <w:bodyDiv w:val="1"/>
      <w:marLeft w:val="0"/>
      <w:marRight w:val="0"/>
      <w:marTop w:val="0"/>
      <w:marBottom w:val="0"/>
      <w:divBdr>
        <w:top w:val="none" w:sz="0" w:space="0" w:color="auto"/>
        <w:left w:val="none" w:sz="0" w:space="0" w:color="auto"/>
        <w:bottom w:val="none" w:sz="0" w:space="0" w:color="auto"/>
        <w:right w:val="none" w:sz="0" w:space="0" w:color="auto"/>
      </w:divBdr>
    </w:div>
    <w:div w:id="2013028309">
      <w:bodyDiv w:val="1"/>
      <w:marLeft w:val="0"/>
      <w:marRight w:val="0"/>
      <w:marTop w:val="0"/>
      <w:marBottom w:val="0"/>
      <w:divBdr>
        <w:top w:val="none" w:sz="0" w:space="0" w:color="auto"/>
        <w:left w:val="none" w:sz="0" w:space="0" w:color="auto"/>
        <w:bottom w:val="none" w:sz="0" w:space="0" w:color="auto"/>
        <w:right w:val="none" w:sz="0" w:space="0" w:color="auto"/>
      </w:divBdr>
    </w:div>
    <w:div w:id="20232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9" Type="http://schemas.microsoft.com/office/2011/relationships/people" Target="people.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image" Target="media/image7.png"/><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image" Target="media/image5.png"/><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nie\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PIA14</b:Tag>
    <b:SourceType>Report</b:SourceType>
    <b:Guid>{4DB62E5C-AE6F-4828-9DBC-FA3BCF585DF0}</b:Guid>
    <b:Title>Harbour Approach Channels - Design Guidelines</b:Title>
    <b:Year>2014</b:Year>
    <b:Author>
      <b:Author>
        <b:Corporate>PIANC MarCom Working Group 121</b:Corporate>
      </b:Author>
    </b:Author>
    <b:RefOrder>3</b:RefOrder>
  </b:Source>
  <b:Source>
    <b:Tag>Ipe12</b:Tag>
    <b:SourceType>ConferenceProceedings</b:SourceType>
    <b:Guid>{6599F898-6752-4BCB-8213-134F768FB46C}</b:Guid>
    <b:Title>Detection of Hazardous Encounters on the North Sea from AIS data</b:Title>
    <b:Year>2012</b:Year>
    <b:Author>
      <b:Author>
        <b:NameList>
          <b:Person>
            <b:Last>Iperen</b:Last>
            <b:First>Erwin</b:First>
            <b:Middle>van</b:Middle>
          </b:Person>
        </b:NameList>
      </b:Author>
    </b:Author>
    <b:ConferenceName>IWNTM</b:ConferenceName>
    <b:City>Shanghai, China</b:City>
    <b:RefOrder>4</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5CA1D7-D0D8-432F-B7A0-313896E658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0E83E1-08C7-457B-9A4B-3300F5205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A6B162-370E-494E-A9F4-8731D46ADCF5}">
  <ds:schemaRefs>
    <ds:schemaRef ds:uri="http://schemas.openxmlformats.org/officeDocument/2006/bibliography"/>
  </ds:schemaRefs>
</ds:datastoreItem>
</file>

<file path=customXml/itemProps4.xml><?xml version="1.0" encoding="utf-8"?>
<ds:datastoreItem xmlns:ds="http://schemas.openxmlformats.org/officeDocument/2006/customXml" ds:itemID="{095A8517-A926-490E-8258-A0AC97A480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7</TotalTime>
  <Pages>25</Pages>
  <Words>8303</Words>
  <Characters>47328</Characters>
  <Application>Microsoft Office Word</Application>
  <DocSecurity>0</DocSecurity>
  <Lines>394</Lines>
  <Paragraphs>111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55520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Ernst Bolt (WVL)</dc:creator>
  <cp:lastModifiedBy>Kevin Gregory</cp:lastModifiedBy>
  <cp:revision>4</cp:revision>
  <cp:lastPrinted>2019-09-13T07:52:00Z</cp:lastPrinted>
  <dcterms:created xsi:type="dcterms:W3CDTF">2021-04-25T12:01:00Z</dcterms:created>
  <dcterms:modified xsi:type="dcterms:W3CDTF">2021-10-02T14:25:00Z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17715500</vt:r8>
  </property>
</Properties>
</file>